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7BA74A" w14:textId="77777777" w:rsidR="007946C2" w:rsidRPr="007C279B" w:rsidRDefault="007946C2">
      <w:pPr>
        <w:pStyle w:val="Zkladntext"/>
        <w:contextualSpacing/>
        <w:rPr>
          <w:rFonts w:ascii="Calibri" w:hAnsi="Calibri" w:cs="Arial"/>
          <w:b/>
          <w:sz w:val="22"/>
          <w:szCs w:val="22"/>
          <w:lang w:val="sk-SK"/>
        </w:rPr>
      </w:pPr>
    </w:p>
    <w:p w14:paraId="4ACD9F9E" w14:textId="77777777" w:rsidR="00665865" w:rsidRPr="007C279B" w:rsidRDefault="00665865" w:rsidP="00665865">
      <w:pPr>
        <w:rPr>
          <w:lang w:val="sk-SK"/>
        </w:rPr>
      </w:pPr>
      <w:r w:rsidRPr="007C279B">
        <w:rPr>
          <w:noProof/>
          <w:lang w:val="sk-SK" w:eastAsia="sk-SK"/>
        </w:rPr>
        <w:t xml:space="preserve">             </w:t>
      </w:r>
    </w:p>
    <w:p w14:paraId="4D715327" w14:textId="77777777" w:rsidR="00BC37ED" w:rsidRPr="007C279B" w:rsidRDefault="00AF7FBC" w:rsidP="00AF7FBC">
      <w:pPr>
        <w:spacing w:line="181" w:lineRule="atLeast"/>
        <w:jc w:val="both"/>
        <w:rPr>
          <w:sz w:val="16"/>
          <w:szCs w:val="16"/>
        </w:rPr>
      </w:pPr>
      <w:r w:rsidRPr="007C279B">
        <w:rPr>
          <w:noProof/>
          <w:lang w:val="sk-SK" w:eastAsia="sk-SK"/>
        </w:rPr>
        <w:drawing>
          <wp:inline distT="0" distB="0" distL="0" distR="0" wp14:anchorId="1A251ED4" wp14:editId="1D1C6430">
            <wp:extent cx="6563995" cy="925195"/>
            <wp:effectExtent l="0" t="0" r="8255" b="8255"/>
            <wp:docPr id="4" name="Obrázok 3" descr="cid:image003.jpg@01DAAB9A.DD360830"/>
            <wp:cNvGraphicFramePr/>
            <a:graphic xmlns:a="http://schemas.openxmlformats.org/drawingml/2006/main">
              <a:graphicData uri="http://schemas.openxmlformats.org/drawingml/2006/picture">
                <pic:pic xmlns:pic="http://schemas.openxmlformats.org/drawingml/2006/picture">
                  <pic:nvPicPr>
                    <pic:cNvPr id="4" name="Obrázok 3" descr="cid:image003.jpg@01DAAB9A.DD360830"/>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63995" cy="925195"/>
                    </a:xfrm>
                    <a:prstGeom prst="rect">
                      <a:avLst/>
                    </a:prstGeom>
                    <a:noFill/>
                    <a:ln>
                      <a:noFill/>
                    </a:ln>
                  </pic:spPr>
                </pic:pic>
              </a:graphicData>
            </a:graphic>
          </wp:inline>
        </w:drawing>
      </w:r>
    </w:p>
    <w:tbl>
      <w:tblPr>
        <w:tblStyle w:val="Mriekatabuky"/>
        <w:tblW w:w="5000" w:type="pct"/>
        <w:tblLook w:val="04A0" w:firstRow="1" w:lastRow="0" w:firstColumn="1" w:lastColumn="0" w:noHBand="0" w:noVBand="1"/>
      </w:tblPr>
      <w:tblGrid>
        <w:gridCol w:w="3573"/>
        <w:gridCol w:w="6754"/>
      </w:tblGrid>
      <w:tr w:rsidR="00EF3CD9" w:rsidRPr="007C279B" w14:paraId="1ED518C2" w14:textId="77777777" w:rsidTr="008B4830">
        <w:tc>
          <w:tcPr>
            <w:tcW w:w="5000" w:type="pct"/>
            <w:gridSpan w:val="2"/>
            <w:shd w:val="clear" w:color="auto" w:fill="DBE5F1" w:themeFill="accent1" w:themeFillTint="33"/>
            <w:vAlign w:val="center"/>
          </w:tcPr>
          <w:p w14:paraId="0F8FE872" w14:textId="77777777" w:rsidR="00EF3CD9" w:rsidRPr="007C279B" w:rsidRDefault="00AE7F30" w:rsidP="000F24C2">
            <w:pPr>
              <w:spacing w:before="40" w:after="40"/>
              <w:jc w:val="center"/>
              <w:rPr>
                <w:rFonts w:ascii="Calibri" w:hAnsi="Calibri"/>
                <w:b/>
                <w:sz w:val="28"/>
                <w:szCs w:val="28"/>
                <w:lang w:val="sk-SK"/>
              </w:rPr>
            </w:pPr>
            <w:r w:rsidRPr="007C279B">
              <w:rPr>
                <w:rFonts w:ascii="Calibri" w:hAnsi="Calibri"/>
                <w:b/>
                <w:sz w:val="28"/>
                <w:szCs w:val="28"/>
                <w:lang w:val="sk-SK"/>
              </w:rPr>
              <w:t xml:space="preserve">ZÁMER </w:t>
            </w:r>
            <w:r w:rsidR="00E82243" w:rsidRPr="007C279B">
              <w:rPr>
                <w:rFonts w:ascii="Calibri" w:hAnsi="Calibri"/>
                <w:b/>
                <w:sz w:val="28"/>
                <w:szCs w:val="28"/>
                <w:lang w:val="sk-SK"/>
              </w:rPr>
              <w:t xml:space="preserve">A PODKLADY </w:t>
            </w:r>
            <w:r w:rsidR="00123641" w:rsidRPr="007C279B">
              <w:rPr>
                <w:rFonts w:ascii="Calibri" w:hAnsi="Calibri"/>
                <w:b/>
                <w:sz w:val="28"/>
                <w:szCs w:val="28"/>
                <w:lang w:val="sk-SK"/>
              </w:rPr>
              <w:t>NÁRODNÉHO PROJEKTU</w:t>
            </w:r>
            <w:r w:rsidR="00EB320E" w:rsidRPr="007C279B">
              <w:rPr>
                <w:rFonts w:ascii="Calibri" w:hAnsi="Calibri"/>
                <w:b/>
                <w:sz w:val="28"/>
                <w:szCs w:val="28"/>
                <w:lang w:val="sk-SK"/>
              </w:rPr>
              <w:t xml:space="preserve"> PRE PROGRAM SLOVENSKO 2021 - 2027</w:t>
            </w:r>
          </w:p>
        </w:tc>
      </w:tr>
      <w:tr w:rsidR="00B8332B" w:rsidRPr="007C279B" w14:paraId="5BC1957E" w14:textId="77777777" w:rsidTr="00EB6481">
        <w:tc>
          <w:tcPr>
            <w:tcW w:w="1730" w:type="pct"/>
            <w:shd w:val="clear" w:color="auto" w:fill="F2F2F2" w:themeFill="background1" w:themeFillShade="F2"/>
            <w:vAlign w:val="center"/>
          </w:tcPr>
          <w:p w14:paraId="70239EEB" w14:textId="77777777" w:rsidR="00B8332B" w:rsidRPr="007C279B" w:rsidRDefault="007F5088" w:rsidP="007F5088">
            <w:pPr>
              <w:tabs>
                <w:tab w:val="left" w:pos="2756"/>
              </w:tabs>
              <w:spacing w:before="40" w:after="40"/>
              <w:rPr>
                <w:rFonts w:ascii="Calibri" w:hAnsi="Calibri" w:cs="Arial"/>
                <w:b/>
                <w:lang w:val="sk-SK"/>
              </w:rPr>
            </w:pPr>
            <w:r w:rsidRPr="007C279B">
              <w:rPr>
                <w:rFonts w:ascii="Calibri" w:hAnsi="Calibri" w:cs="Arial"/>
                <w:b/>
                <w:lang w:val="sk-SK"/>
              </w:rPr>
              <w:t xml:space="preserve">Názov </w:t>
            </w:r>
            <w:r w:rsidR="001F47BB" w:rsidRPr="007C279B">
              <w:rPr>
                <w:rFonts w:ascii="Calibri" w:hAnsi="Calibri" w:cs="Arial"/>
                <w:b/>
                <w:lang w:val="sk-SK"/>
              </w:rPr>
              <w:t xml:space="preserve">národného </w:t>
            </w:r>
            <w:r w:rsidRPr="007C279B">
              <w:rPr>
                <w:rFonts w:ascii="Calibri" w:hAnsi="Calibri" w:cs="Arial"/>
                <w:b/>
                <w:lang w:val="sk-SK"/>
              </w:rPr>
              <w:t>projektu</w:t>
            </w:r>
            <w:r w:rsidR="001F47BB" w:rsidRPr="007C279B">
              <w:rPr>
                <w:rFonts w:ascii="Calibri" w:hAnsi="Calibri" w:cs="Arial"/>
                <w:b/>
                <w:lang w:val="sk-SK"/>
              </w:rPr>
              <w:t xml:space="preserve"> (ďalej aj „NP“)</w:t>
            </w:r>
          </w:p>
        </w:tc>
        <w:tc>
          <w:tcPr>
            <w:tcW w:w="3270" w:type="pct"/>
            <w:vAlign w:val="center"/>
          </w:tcPr>
          <w:p w14:paraId="21949269" w14:textId="68B5D1DA" w:rsidR="00B8332B" w:rsidRPr="007C279B" w:rsidRDefault="00910F3B" w:rsidP="00526013">
            <w:pPr>
              <w:spacing w:before="40" w:after="40"/>
              <w:rPr>
                <w:rFonts w:asciiTheme="minorHAnsi" w:hAnsiTheme="minorHAnsi" w:cstheme="minorHAnsi"/>
                <w:lang w:val="sk-SK"/>
              </w:rPr>
            </w:pPr>
            <w:r w:rsidRPr="007C279B">
              <w:rPr>
                <w:rFonts w:asciiTheme="minorHAnsi" w:hAnsiTheme="minorHAnsi" w:cstheme="minorHAnsi"/>
                <w:lang w:val="sk-SK"/>
              </w:rPr>
              <w:t>F</w:t>
            </w:r>
            <w:r w:rsidRPr="007C279B">
              <w:rPr>
                <w:rFonts w:asciiTheme="minorHAnsi" w:hAnsiTheme="minorHAnsi" w:cstheme="minorHAnsi"/>
              </w:rPr>
              <w:t>inančné stimuly pre zamestnanosť</w:t>
            </w:r>
            <w:del w:id="0" w:author="Marková Anna" w:date="2025-11-18T13:04:00Z">
              <w:r w:rsidR="00925A82" w:rsidDel="00526013">
                <w:rPr>
                  <w:rFonts w:asciiTheme="minorHAnsi" w:hAnsiTheme="minorHAnsi" w:cstheme="minorHAnsi"/>
                </w:rPr>
                <w:delText>-ESF+</w:delText>
              </w:r>
              <w:r w:rsidR="00372C5F" w:rsidDel="00526013">
                <w:rPr>
                  <w:rFonts w:asciiTheme="minorHAnsi" w:hAnsiTheme="minorHAnsi" w:cstheme="minorHAnsi"/>
                </w:rPr>
                <w:delText xml:space="preserve"> </w:delText>
              </w:r>
            </w:del>
            <w:ins w:id="1" w:author="Marková Anna" w:date="2025-11-18T13:04:00Z">
              <w:r w:rsidR="00526013">
                <w:rPr>
                  <w:rFonts w:asciiTheme="minorHAnsi" w:hAnsiTheme="minorHAnsi" w:cstheme="minorHAnsi"/>
                </w:rPr>
                <w:t xml:space="preserve"> </w:t>
              </w:r>
            </w:ins>
            <w:r w:rsidRPr="007C279B">
              <w:rPr>
                <w:rFonts w:asciiTheme="minorHAnsi" w:hAnsiTheme="minorHAnsi" w:cstheme="minorHAnsi"/>
              </w:rPr>
              <w:t>II.</w:t>
            </w:r>
            <w:r w:rsidR="006B6DAD">
              <w:rPr>
                <w:rFonts w:asciiTheme="minorHAnsi" w:hAnsiTheme="minorHAnsi" w:cstheme="minorHAnsi"/>
              </w:rPr>
              <w:t xml:space="preserve">  (ďalej aj len “NP FS II.”)</w:t>
            </w:r>
          </w:p>
        </w:tc>
      </w:tr>
      <w:tr w:rsidR="00EB320E" w:rsidRPr="007C279B" w14:paraId="44EA5F22" w14:textId="77777777" w:rsidTr="00EB6481">
        <w:tc>
          <w:tcPr>
            <w:tcW w:w="1730" w:type="pct"/>
            <w:shd w:val="clear" w:color="auto" w:fill="F2F2F2" w:themeFill="background1" w:themeFillShade="F2"/>
            <w:vAlign w:val="center"/>
          </w:tcPr>
          <w:p w14:paraId="2C90EA53" w14:textId="77777777" w:rsidR="00EB320E" w:rsidRPr="007C279B" w:rsidRDefault="00EB320E" w:rsidP="007F5088">
            <w:pPr>
              <w:tabs>
                <w:tab w:val="left" w:pos="2756"/>
              </w:tabs>
              <w:spacing w:before="40" w:after="40"/>
              <w:rPr>
                <w:rFonts w:ascii="Calibri" w:hAnsi="Calibri" w:cs="Arial"/>
                <w:b/>
                <w:lang w:val="sk-SK"/>
              </w:rPr>
            </w:pPr>
            <w:r w:rsidRPr="007C279B">
              <w:rPr>
                <w:rFonts w:ascii="Calibri" w:hAnsi="Calibri" w:cs="Arial"/>
                <w:b/>
                <w:lang w:val="sk-SK"/>
              </w:rPr>
              <w:t>Poskytovateľ</w:t>
            </w:r>
          </w:p>
        </w:tc>
        <w:tc>
          <w:tcPr>
            <w:tcW w:w="3270" w:type="pct"/>
            <w:vAlign w:val="center"/>
          </w:tcPr>
          <w:p w14:paraId="4E7A4D0A" w14:textId="77777777" w:rsidR="00EB320E" w:rsidRPr="007C279B" w:rsidRDefault="00ED6403" w:rsidP="009E0DB1">
            <w:pPr>
              <w:spacing w:before="40" w:after="40"/>
              <w:rPr>
                <w:rFonts w:asciiTheme="minorHAnsi" w:hAnsiTheme="minorHAnsi" w:cstheme="minorHAnsi"/>
                <w:lang w:val="sk-SK"/>
              </w:rPr>
            </w:pPr>
            <w:sdt>
              <w:sdtPr>
                <w:rPr>
                  <w:rFonts w:asciiTheme="minorHAnsi" w:hAnsiTheme="minorHAnsi" w:cstheme="minorHAnsi"/>
                  <w:b/>
                </w:rPr>
                <w:id w:val="1051270296"/>
                <w:placeholder>
                  <w:docPart w:val="44FAB646CD2C49A58DAB8E485AB3BF63"/>
                </w:placeholder>
                <w:comboBox>
                  <w:listItem w:value="Vyberte položku."/>
                  <w:listItem w:displayText="Ministerstvo investícií, regionálneho rozvoja a informatizácie SR" w:value="Ministerstvo investícií, regionálneho rozvoja a informatizácie SR"/>
                  <w:listItem w:displayText="Ministerstvo dopravy SR" w:value="Ministerstvo dopravy SR"/>
                  <w:listItem w:displayText="Ministerstvo životného prostredia SR" w:value="Ministerstvo životného prostredia SR"/>
                  <w:listItem w:displayText="Ministerstvo hospodárstva SR" w:value="Ministerstvo hospodárstva SR"/>
                  <w:listItem w:displayText="Slovenská inovačná a energetická agentúra" w:value="Slovenská inovačná a energetická agentúra"/>
                  <w:listItem w:displayText="Ministerstvo vnútra SR" w:value="Ministerstvo vnútra SR"/>
                  <w:listItem w:displayText="Ministerstvo zdravotníctva SR" w:value="Ministerstvo zdravotníctva SR"/>
                  <w:listItem w:displayText="Úrad vlády SR" w:value="Úrad vlády SR"/>
                  <w:listItem w:displayText="Ministerstvo školstva, vedy výskumu a športu SR" w:value="Ministerstvo školstva, vedy výskumu a športu SR"/>
                  <w:listItem w:displayText="Ministerstvo práce, sociálnych vecí a rodiny SR" w:value="Ministerstvo práce, sociálnych vecí a rodiny SR"/>
                </w:comboBox>
              </w:sdtPr>
              <w:sdtEndPr/>
              <w:sdtContent>
                <w:r w:rsidR="00820C99" w:rsidRPr="007C279B">
                  <w:rPr>
                    <w:rFonts w:asciiTheme="minorHAnsi" w:hAnsiTheme="minorHAnsi" w:cstheme="minorHAnsi"/>
                    <w:b/>
                  </w:rPr>
                  <w:t>Ministerstvo práce, sociálnych vecí a rodiny SR</w:t>
                </w:r>
              </w:sdtContent>
            </w:sdt>
          </w:p>
        </w:tc>
      </w:tr>
    </w:tbl>
    <w:p w14:paraId="6E5087C5" w14:textId="77777777" w:rsidR="00532D50" w:rsidRPr="007C279B" w:rsidRDefault="00532D50" w:rsidP="003078A9">
      <w:pPr>
        <w:tabs>
          <w:tab w:val="left" w:pos="2756"/>
        </w:tabs>
        <w:contextualSpacing/>
        <w:rPr>
          <w:rFonts w:ascii="Calibri" w:hAnsi="Calibri" w:cs="Arial"/>
          <w:b/>
          <w:lang w:val="sk-SK"/>
        </w:rPr>
      </w:pPr>
    </w:p>
    <w:tbl>
      <w:tblPr>
        <w:tblStyle w:val="Mriekatabuky"/>
        <w:tblW w:w="5000" w:type="pct"/>
        <w:shd w:val="clear" w:color="auto" w:fill="BFBFBF" w:themeFill="background1" w:themeFillShade="BF"/>
        <w:tblLook w:val="04A0" w:firstRow="1" w:lastRow="0" w:firstColumn="1" w:lastColumn="0" w:noHBand="0" w:noVBand="1"/>
      </w:tblPr>
      <w:tblGrid>
        <w:gridCol w:w="3573"/>
        <w:gridCol w:w="6754"/>
      </w:tblGrid>
      <w:tr w:rsidR="00B8332B" w:rsidRPr="007C279B" w14:paraId="124B5262" w14:textId="77777777" w:rsidTr="00830285">
        <w:tc>
          <w:tcPr>
            <w:tcW w:w="5000" w:type="pct"/>
            <w:gridSpan w:val="2"/>
            <w:shd w:val="clear" w:color="auto" w:fill="D9D9D9" w:themeFill="background1" w:themeFillShade="D9"/>
          </w:tcPr>
          <w:p w14:paraId="22758A67" w14:textId="77777777" w:rsidR="00B8332B" w:rsidRPr="007C279B" w:rsidRDefault="00A70221" w:rsidP="002D7006">
            <w:pPr>
              <w:tabs>
                <w:tab w:val="left" w:pos="851"/>
              </w:tabs>
              <w:contextualSpacing/>
              <w:rPr>
                <w:rFonts w:ascii="Calibri" w:hAnsi="Calibri" w:cs="Arial"/>
                <w:b/>
                <w:sz w:val="28"/>
                <w:szCs w:val="28"/>
                <w:lang w:val="sk-SK"/>
              </w:rPr>
            </w:pPr>
            <w:r w:rsidRPr="007C279B">
              <w:rPr>
                <w:rFonts w:ascii="Calibri" w:hAnsi="Calibri" w:cs="Arial"/>
                <w:b/>
                <w:sz w:val="28"/>
                <w:szCs w:val="28"/>
                <w:lang w:val="sk-SK"/>
              </w:rPr>
              <w:t xml:space="preserve">Identifikácia </w:t>
            </w:r>
            <w:r w:rsidR="00EF3CD9" w:rsidRPr="007C279B">
              <w:rPr>
                <w:rFonts w:ascii="Calibri" w:hAnsi="Calibri" w:cs="Arial"/>
                <w:b/>
                <w:sz w:val="28"/>
                <w:szCs w:val="28"/>
                <w:lang w:val="sk-SK"/>
              </w:rPr>
              <w:t xml:space="preserve"> budúceho </w:t>
            </w:r>
            <w:r w:rsidRPr="007C279B">
              <w:rPr>
                <w:rFonts w:ascii="Calibri" w:hAnsi="Calibri" w:cs="Arial"/>
                <w:b/>
                <w:sz w:val="28"/>
                <w:szCs w:val="28"/>
                <w:lang w:val="sk-SK"/>
              </w:rPr>
              <w:t>žiadateľa</w:t>
            </w:r>
            <w:r w:rsidR="009F1668" w:rsidRPr="007C279B">
              <w:rPr>
                <w:rStyle w:val="Odkaznapoznmkupodiarou"/>
                <w:rFonts w:ascii="Calibri" w:hAnsi="Calibri"/>
                <w:b/>
                <w:sz w:val="28"/>
                <w:szCs w:val="28"/>
                <w:lang w:val="sk-SK"/>
              </w:rPr>
              <w:footnoteReference w:id="1"/>
            </w:r>
          </w:p>
        </w:tc>
      </w:tr>
      <w:tr w:rsidR="00B8332B" w:rsidRPr="007C279B" w14:paraId="55DFE0A5" w14:textId="77777777" w:rsidTr="00EB6481">
        <w:tblPrEx>
          <w:shd w:val="clear" w:color="auto" w:fill="auto"/>
        </w:tblPrEx>
        <w:tc>
          <w:tcPr>
            <w:tcW w:w="1730" w:type="pct"/>
            <w:shd w:val="clear" w:color="auto" w:fill="F2F2F2" w:themeFill="background1" w:themeFillShade="F2"/>
          </w:tcPr>
          <w:p w14:paraId="6EA43F95" w14:textId="77777777" w:rsidR="00B8332B" w:rsidRPr="007C279B" w:rsidRDefault="007F5088" w:rsidP="007F5088">
            <w:pPr>
              <w:contextualSpacing/>
              <w:rPr>
                <w:rFonts w:ascii="Calibri" w:hAnsi="Calibri" w:cs="Arial"/>
                <w:b/>
                <w:lang w:val="sk-SK"/>
              </w:rPr>
            </w:pPr>
            <w:r w:rsidRPr="007C279B">
              <w:rPr>
                <w:rFonts w:ascii="Calibri" w:hAnsi="Calibri" w:cs="Arial"/>
                <w:b/>
                <w:lang w:val="sk-SK"/>
              </w:rPr>
              <w:t>Obchodné meno / názov</w:t>
            </w:r>
          </w:p>
        </w:tc>
        <w:tc>
          <w:tcPr>
            <w:tcW w:w="3270" w:type="pct"/>
            <w:vAlign w:val="center"/>
          </w:tcPr>
          <w:p w14:paraId="2E2829FF" w14:textId="77777777" w:rsidR="00B8332B" w:rsidRPr="007C279B" w:rsidRDefault="00820C99">
            <w:pPr>
              <w:pStyle w:val="TableParagraph"/>
              <w:contextualSpacing/>
              <w:rPr>
                <w:rFonts w:asciiTheme="minorHAnsi" w:hAnsiTheme="minorHAnsi" w:cstheme="minorHAnsi"/>
                <w:lang w:val="sk-SK"/>
              </w:rPr>
            </w:pPr>
            <w:r w:rsidRPr="007C279B">
              <w:rPr>
                <w:rFonts w:asciiTheme="minorHAnsi" w:hAnsiTheme="minorHAnsi" w:cstheme="minorHAnsi"/>
              </w:rPr>
              <w:t>Ústredie práce, sociálnych vecí a rodiny</w:t>
            </w:r>
          </w:p>
        </w:tc>
      </w:tr>
      <w:tr w:rsidR="00B8332B" w:rsidRPr="007C279B" w14:paraId="72033E9C" w14:textId="77777777" w:rsidTr="00EB6481">
        <w:tblPrEx>
          <w:shd w:val="clear" w:color="auto" w:fill="auto"/>
        </w:tblPrEx>
        <w:tc>
          <w:tcPr>
            <w:tcW w:w="1730" w:type="pct"/>
            <w:shd w:val="clear" w:color="auto" w:fill="F2F2F2" w:themeFill="background1" w:themeFillShade="F2"/>
          </w:tcPr>
          <w:p w14:paraId="08B9FEF3" w14:textId="77777777" w:rsidR="00B8332B" w:rsidRPr="007C279B" w:rsidRDefault="007F5088" w:rsidP="007F5088">
            <w:pPr>
              <w:contextualSpacing/>
              <w:rPr>
                <w:rFonts w:ascii="Calibri" w:hAnsi="Calibri" w:cs="Arial"/>
                <w:b/>
                <w:lang w:val="sk-SK"/>
              </w:rPr>
            </w:pPr>
            <w:r w:rsidRPr="007C279B">
              <w:rPr>
                <w:rFonts w:ascii="Calibri" w:hAnsi="Calibri" w:cs="Arial"/>
                <w:b/>
                <w:lang w:val="sk-SK"/>
              </w:rPr>
              <w:t>Sídlo</w:t>
            </w:r>
          </w:p>
        </w:tc>
        <w:tc>
          <w:tcPr>
            <w:tcW w:w="3270" w:type="pct"/>
            <w:vAlign w:val="center"/>
          </w:tcPr>
          <w:p w14:paraId="62765E0F" w14:textId="77777777" w:rsidR="00B8332B" w:rsidRPr="007C279B" w:rsidRDefault="00820C99" w:rsidP="004E1C71">
            <w:pPr>
              <w:pStyle w:val="TableParagraph"/>
              <w:contextualSpacing/>
              <w:rPr>
                <w:rFonts w:asciiTheme="minorHAnsi" w:hAnsiTheme="minorHAnsi" w:cstheme="minorHAnsi"/>
                <w:lang w:val="sk-SK"/>
              </w:rPr>
            </w:pPr>
            <w:r w:rsidRPr="007C279B">
              <w:rPr>
                <w:rFonts w:asciiTheme="minorHAnsi" w:hAnsiTheme="minorHAnsi" w:cstheme="minorHAnsi"/>
              </w:rPr>
              <w:t>Špitálska ulica č. 8, 812 67, Bratislava</w:t>
            </w:r>
          </w:p>
        </w:tc>
      </w:tr>
      <w:tr w:rsidR="00B8332B" w:rsidRPr="007C279B" w14:paraId="1E015618" w14:textId="77777777" w:rsidTr="00EB6481">
        <w:tblPrEx>
          <w:shd w:val="clear" w:color="auto" w:fill="auto"/>
        </w:tblPrEx>
        <w:tc>
          <w:tcPr>
            <w:tcW w:w="1730" w:type="pct"/>
            <w:shd w:val="clear" w:color="auto" w:fill="F2F2F2" w:themeFill="background1" w:themeFillShade="F2"/>
          </w:tcPr>
          <w:p w14:paraId="0185ECB9" w14:textId="77777777" w:rsidR="00B8332B" w:rsidRPr="007C279B" w:rsidRDefault="007F5088" w:rsidP="007F5088">
            <w:pPr>
              <w:contextualSpacing/>
              <w:rPr>
                <w:rFonts w:ascii="Calibri" w:hAnsi="Calibri" w:cs="Arial"/>
                <w:b/>
                <w:lang w:val="sk-SK"/>
              </w:rPr>
            </w:pPr>
            <w:r w:rsidRPr="007C279B">
              <w:rPr>
                <w:rFonts w:ascii="Calibri" w:hAnsi="Calibri" w:cs="Arial"/>
                <w:b/>
                <w:lang w:val="sk-SK"/>
              </w:rPr>
              <w:t>Právna forma</w:t>
            </w:r>
          </w:p>
        </w:tc>
        <w:tc>
          <w:tcPr>
            <w:tcW w:w="3270" w:type="pct"/>
            <w:shd w:val="clear" w:color="auto" w:fill="auto"/>
            <w:vAlign w:val="center"/>
          </w:tcPr>
          <w:p w14:paraId="09D7270A" w14:textId="77777777" w:rsidR="00B8332B" w:rsidRPr="007C279B" w:rsidRDefault="00820C99" w:rsidP="00830285">
            <w:pPr>
              <w:pStyle w:val="TableParagraph"/>
              <w:contextualSpacing/>
              <w:rPr>
                <w:rFonts w:asciiTheme="minorHAnsi" w:hAnsiTheme="minorHAnsi" w:cstheme="minorHAnsi"/>
                <w:lang w:val="sk-SK"/>
              </w:rPr>
            </w:pPr>
            <w:r w:rsidRPr="007C279B">
              <w:rPr>
                <w:rFonts w:asciiTheme="minorHAnsi" w:hAnsiTheme="minorHAnsi" w:cstheme="minorHAnsi"/>
              </w:rPr>
              <w:t>Rozpočtová organizácia</w:t>
            </w:r>
          </w:p>
        </w:tc>
      </w:tr>
      <w:tr w:rsidR="00EB320E" w:rsidRPr="007C279B" w14:paraId="1D20EAAC" w14:textId="77777777" w:rsidTr="00D2427D">
        <w:tblPrEx>
          <w:shd w:val="clear" w:color="auto" w:fill="auto"/>
        </w:tblPrEx>
        <w:tc>
          <w:tcPr>
            <w:tcW w:w="1730" w:type="pct"/>
            <w:shd w:val="clear" w:color="auto" w:fill="F2F2F2" w:themeFill="background1" w:themeFillShade="F2"/>
          </w:tcPr>
          <w:p w14:paraId="3450A32F" w14:textId="77777777" w:rsidR="00EB320E" w:rsidRPr="007C279B" w:rsidRDefault="00EB320E" w:rsidP="00D2427D">
            <w:pPr>
              <w:contextualSpacing/>
              <w:rPr>
                <w:rFonts w:ascii="Calibri" w:hAnsi="Calibri" w:cs="Arial"/>
                <w:b/>
                <w:lang w:val="sk-SK"/>
              </w:rPr>
            </w:pPr>
            <w:r w:rsidRPr="007C279B">
              <w:rPr>
                <w:rFonts w:ascii="Calibri" w:hAnsi="Calibri" w:cs="Arial"/>
                <w:b/>
                <w:lang w:val="sk-SK"/>
              </w:rPr>
              <w:t>IČO</w:t>
            </w:r>
          </w:p>
        </w:tc>
        <w:tc>
          <w:tcPr>
            <w:tcW w:w="3270" w:type="pct"/>
            <w:shd w:val="clear" w:color="auto" w:fill="auto"/>
            <w:vAlign w:val="center"/>
          </w:tcPr>
          <w:p w14:paraId="149116B5" w14:textId="77777777" w:rsidR="00EB320E" w:rsidRPr="007C279B" w:rsidRDefault="00820C99" w:rsidP="00D2427D">
            <w:pPr>
              <w:pStyle w:val="TableParagraph"/>
              <w:contextualSpacing/>
              <w:rPr>
                <w:rFonts w:asciiTheme="minorHAnsi" w:hAnsiTheme="minorHAnsi" w:cstheme="minorHAnsi"/>
                <w:lang w:val="sk-SK"/>
              </w:rPr>
            </w:pPr>
            <w:r w:rsidRPr="007C279B">
              <w:rPr>
                <w:rFonts w:asciiTheme="minorHAnsi" w:hAnsiTheme="minorHAnsi" w:cstheme="minorHAnsi"/>
              </w:rPr>
              <w:t>30 794 536</w:t>
            </w:r>
          </w:p>
        </w:tc>
      </w:tr>
      <w:tr w:rsidR="00B8332B" w:rsidRPr="007C279B" w14:paraId="6F77D113" w14:textId="77777777" w:rsidTr="00ED4F51">
        <w:tblPrEx>
          <w:shd w:val="clear" w:color="auto" w:fill="auto"/>
        </w:tblPrEx>
        <w:tc>
          <w:tcPr>
            <w:tcW w:w="5000" w:type="pct"/>
            <w:gridSpan w:val="2"/>
            <w:shd w:val="clear" w:color="auto" w:fill="auto"/>
            <w:vAlign w:val="center"/>
          </w:tcPr>
          <w:p w14:paraId="12D77A34" w14:textId="77777777" w:rsidR="00B8332B" w:rsidRPr="007C279B" w:rsidRDefault="00A70221">
            <w:pPr>
              <w:contextualSpacing/>
              <w:rPr>
                <w:rFonts w:asciiTheme="minorHAnsi" w:hAnsiTheme="minorHAnsi" w:cstheme="minorHAnsi"/>
                <w:lang w:val="sk-SK"/>
              </w:rPr>
            </w:pPr>
            <w:r w:rsidRPr="007C279B">
              <w:rPr>
                <w:rFonts w:asciiTheme="minorHAnsi" w:hAnsiTheme="minorHAnsi" w:cstheme="minorHAnsi"/>
                <w:b/>
                <w:lang w:val="sk-SK"/>
              </w:rPr>
              <w:t>Štatutárny orgán</w:t>
            </w:r>
          </w:p>
        </w:tc>
      </w:tr>
      <w:tr w:rsidR="00B8332B" w:rsidRPr="007C279B" w14:paraId="231E274D" w14:textId="77777777" w:rsidTr="00EB6481">
        <w:tblPrEx>
          <w:shd w:val="clear" w:color="auto" w:fill="auto"/>
        </w:tblPrEx>
        <w:tc>
          <w:tcPr>
            <w:tcW w:w="1730" w:type="pct"/>
            <w:shd w:val="clear" w:color="auto" w:fill="F2F2F2" w:themeFill="background1" w:themeFillShade="F2"/>
          </w:tcPr>
          <w:p w14:paraId="629CC697" w14:textId="77777777" w:rsidR="00B8332B" w:rsidRPr="007C279B" w:rsidRDefault="007F5088" w:rsidP="007F5088">
            <w:pPr>
              <w:contextualSpacing/>
              <w:rPr>
                <w:rFonts w:ascii="Calibri" w:hAnsi="Calibri" w:cs="Arial"/>
                <w:b/>
                <w:lang w:val="sk-SK"/>
              </w:rPr>
            </w:pPr>
            <w:r w:rsidRPr="007C279B">
              <w:rPr>
                <w:rFonts w:ascii="Calibri" w:hAnsi="Calibri" w:cs="Arial"/>
                <w:b/>
                <w:lang w:val="sk-SK"/>
              </w:rPr>
              <w:t>Meno a priezvisko štatutára</w:t>
            </w:r>
          </w:p>
        </w:tc>
        <w:tc>
          <w:tcPr>
            <w:tcW w:w="3270" w:type="pct"/>
            <w:shd w:val="clear" w:color="auto" w:fill="auto"/>
          </w:tcPr>
          <w:p w14:paraId="337B7AAE" w14:textId="77777777" w:rsidR="00B8332B" w:rsidRPr="007C279B" w:rsidRDefault="00A70221" w:rsidP="00AE7F30">
            <w:pPr>
              <w:contextualSpacing/>
              <w:rPr>
                <w:rFonts w:asciiTheme="minorHAnsi" w:hAnsiTheme="minorHAnsi" w:cstheme="minorHAnsi"/>
                <w:lang w:val="sk-SK"/>
              </w:rPr>
            </w:pPr>
            <w:r w:rsidRPr="007C279B">
              <w:rPr>
                <w:rFonts w:asciiTheme="minorHAnsi" w:hAnsiTheme="minorHAnsi" w:cstheme="minorHAnsi"/>
                <w:b/>
                <w:lang w:val="sk-SK"/>
              </w:rPr>
              <w:t xml:space="preserve"> </w:t>
            </w:r>
            <w:r w:rsidR="00820C99" w:rsidRPr="007C279B">
              <w:rPr>
                <w:rFonts w:asciiTheme="minorHAnsi" w:hAnsiTheme="minorHAnsi" w:cstheme="minorHAnsi"/>
                <w:lang w:val="sk-SK"/>
              </w:rPr>
              <w:t>PhDr. Peter Ormandy MSc.</w:t>
            </w:r>
          </w:p>
        </w:tc>
      </w:tr>
    </w:tbl>
    <w:p w14:paraId="56D67064" w14:textId="77777777" w:rsidR="00BC37ED" w:rsidRPr="007C279B" w:rsidRDefault="00BC37ED" w:rsidP="003078A9">
      <w:pPr>
        <w:tabs>
          <w:tab w:val="left" w:pos="2701"/>
        </w:tabs>
        <w:contextualSpacing/>
        <w:rPr>
          <w:rFonts w:ascii="Calibri" w:hAnsi="Calibri" w:cs="Arial"/>
          <w:b/>
          <w:lang w:val="sk-SK"/>
        </w:rPr>
      </w:pPr>
    </w:p>
    <w:tbl>
      <w:tblPr>
        <w:tblStyle w:val="Mriekatabuky"/>
        <w:tblW w:w="5000" w:type="pct"/>
        <w:shd w:val="clear" w:color="auto" w:fill="BFBFBF" w:themeFill="background1" w:themeFillShade="BF"/>
        <w:tblLook w:val="04A0" w:firstRow="1" w:lastRow="0" w:firstColumn="1" w:lastColumn="0" w:noHBand="0" w:noVBand="1"/>
      </w:tblPr>
      <w:tblGrid>
        <w:gridCol w:w="3573"/>
        <w:gridCol w:w="6754"/>
      </w:tblGrid>
      <w:tr w:rsidR="00AE7F30" w:rsidRPr="007C279B" w14:paraId="253E4E94" w14:textId="77777777" w:rsidTr="00BE24BC">
        <w:tc>
          <w:tcPr>
            <w:tcW w:w="5000" w:type="pct"/>
            <w:gridSpan w:val="2"/>
            <w:shd w:val="clear" w:color="auto" w:fill="D9D9D9" w:themeFill="background1" w:themeFillShade="D9"/>
          </w:tcPr>
          <w:p w14:paraId="7BA287BD" w14:textId="77777777" w:rsidR="00AE7F30" w:rsidRPr="007C279B" w:rsidRDefault="00AE7F30" w:rsidP="002D7006">
            <w:pPr>
              <w:tabs>
                <w:tab w:val="left" w:pos="851"/>
              </w:tabs>
              <w:contextualSpacing/>
              <w:rPr>
                <w:rFonts w:ascii="Calibri" w:hAnsi="Calibri" w:cs="Arial"/>
                <w:b/>
                <w:sz w:val="28"/>
                <w:szCs w:val="28"/>
                <w:lang w:val="sk-SK"/>
              </w:rPr>
            </w:pPr>
            <w:r w:rsidRPr="007C279B">
              <w:rPr>
                <w:rFonts w:ascii="Calibri" w:hAnsi="Calibri" w:cs="Arial"/>
                <w:b/>
                <w:sz w:val="28"/>
                <w:szCs w:val="28"/>
                <w:lang w:val="sk-SK"/>
              </w:rPr>
              <w:t>Identifikácia  budúceho partnera</w:t>
            </w:r>
            <w:r w:rsidR="002E4043" w:rsidRPr="007C279B">
              <w:rPr>
                <w:rStyle w:val="Odkaznapoznmkupodiarou"/>
                <w:rFonts w:ascii="Calibri" w:hAnsi="Calibri"/>
                <w:b/>
                <w:sz w:val="28"/>
                <w:szCs w:val="28"/>
                <w:lang w:val="sk-SK"/>
              </w:rPr>
              <w:footnoteReference w:id="2"/>
            </w:r>
          </w:p>
        </w:tc>
      </w:tr>
      <w:tr w:rsidR="00AE7F30" w:rsidRPr="007C279B" w14:paraId="50573971" w14:textId="77777777" w:rsidTr="00BE24BC">
        <w:tblPrEx>
          <w:shd w:val="clear" w:color="auto" w:fill="auto"/>
        </w:tblPrEx>
        <w:tc>
          <w:tcPr>
            <w:tcW w:w="1730" w:type="pct"/>
            <w:shd w:val="clear" w:color="auto" w:fill="F2F2F2" w:themeFill="background1" w:themeFillShade="F2"/>
          </w:tcPr>
          <w:p w14:paraId="6259536A" w14:textId="77777777" w:rsidR="00AE7F30" w:rsidRPr="007C279B" w:rsidRDefault="00AE7F30" w:rsidP="00BE24BC">
            <w:pPr>
              <w:contextualSpacing/>
              <w:rPr>
                <w:rFonts w:ascii="Calibri" w:hAnsi="Calibri" w:cs="Arial"/>
                <w:b/>
                <w:lang w:val="sk-SK"/>
              </w:rPr>
            </w:pPr>
            <w:r w:rsidRPr="007C279B">
              <w:rPr>
                <w:rFonts w:ascii="Calibri" w:hAnsi="Calibri" w:cs="Arial"/>
                <w:b/>
                <w:lang w:val="sk-SK"/>
              </w:rPr>
              <w:t>Obchodné meno / názov</w:t>
            </w:r>
          </w:p>
        </w:tc>
        <w:tc>
          <w:tcPr>
            <w:tcW w:w="3270" w:type="pct"/>
            <w:vAlign w:val="center"/>
          </w:tcPr>
          <w:p w14:paraId="17E1E692" w14:textId="77777777" w:rsidR="00AE7F30" w:rsidRPr="007C279B" w:rsidRDefault="00AE7F30" w:rsidP="00BE24BC">
            <w:pPr>
              <w:pStyle w:val="TableParagraph"/>
              <w:contextualSpacing/>
              <w:rPr>
                <w:rFonts w:asciiTheme="minorHAnsi" w:hAnsiTheme="minorHAnsi" w:cs="Arial"/>
                <w:lang w:val="sk-SK"/>
              </w:rPr>
            </w:pPr>
          </w:p>
        </w:tc>
      </w:tr>
      <w:tr w:rsidR="00AE7F30" w:rsidRPr="007C279B" w14:paraId="0EDBE63A" w14:textId="77777777" w:rsidTr="00BE24BC">
        <w:tblPrEx>
          <w:shd w:val="clear" w:color="auto" w:fill="auto"/>
        </w:tblPrEx>
        <w:tc>
          <w:tcPr>
            <w:tcW w:w="1730" w:type="pct"/>
            <w:shd w:val="clear" w:color="auto" w:fill="F2F2F2" w:themeFill="background1" w:themeFillShade="F2"/>
          </w:tcPr>
          <w:p w14:paraId="3D438C0D" w14:textId="77777777" w:rsidR="00AE7F30" w:rsidRPr="007C279B" w:rsidRDefault="00AE7F30" w:rsidP="00BE24BC">
            <w:pPr>
              <w:contextualSpacing/>
              <w:rPr>
                <w:rFonts w:ascii="Calibri" w:hAnsi="Calibri" w:cs="Arial"/>
                <w:b/>
                <w:lang w:val="sk-SK"/>
              </w:rPr>
            </w:pPr>
            <w:r w:rsidRPr="007C279B">
              <w:rPr>
                <w:rFonts w:ascii="Calibri" w:hAnsi="Calibri" w:cs="Arial"/>
                <w:b/>
                <w:lang w:val="sk-SK"/>
              </w:rPr>
              <w:t>Sídlo</w:t>
            </w:r>
          </w:p>
        </w:tc>
        <w:tc>
          <w:tcPr>
            <w:tcW w:w="3270" w:type="pct"/>
            <w:vAlign w:val="center"/>
          </w:tcPr>
          <w:p w14:paraId="6360AD0E" w14:textId="77777777" w:rsidR="00AE7F30" w:rsidRPr="007C279B" w:rsidRDefault="00AE7F30" w:rsidP="00BE24BC">
            <w:pPr>
              <w:pStyle w:val="TableParagraph"/>
              <w:contextualSpacing/>
              <w:rPr>
                <w:rFonts w:asciiTheme="minorHAnsi" w:hAnsiTheme="minorHAnsi" w:cs="Arial"/>
                <w:lang w:val="sk-SK"/>
              </w:rPr>
            </w:pPr>
          </w:p>
        </w:tc>
      </w:tr>
      <w:tr w:rsidR="00AE7F30" w:rsidRPr="007C279B" w14:paraId="0DC25667" w14:textId="77777777" w:rsidTr="00BE24BC">
        <w:tblPrEx>
          <w:shd w:val="clear" w:color="auto" w:fill="auto"/>
        </w:tblPrEx>
        <w:tc>
          <w:tcPr>
            <w:tcW w:w="1730" w:type="pct"/>
            <w:shd w:val="clear" w:color="auto" w:fill="F2F2F2" w:themeFill="background1" w:themeFillShade="F2"/>
          </w:tcPr>
          <w:p w14:paraId="251C0761" w14:textId="77777777" w:rsidR="00AE7F30" w:rsidRPr="007C279B" w:rsidRDefault="00AE7F30" w:rsidP="00BE24BC">
            <w:pPr>
              <w:contextualSpacing/>
              <w:rPr>
                <w:rFonts w:ascii="Calibri" w:hAnsi="Calibri" w:cs="Arial"/>
                <w:b/>
                <w:lang w:val="sk-SK"/>
              </w:rPr>
            </w:pPr>
            <w:r w:rsidRPr="007C279B">
              <w:rPr>
                <w:rFonts w:ascii="Calibri" w:hAnsi="Calibri" w:cs="Arial"/>
                <w:b/>
                <w:lang w:val="sk-SK"/>
              </w:rPr>
              <w:t>Právna forma</w:t>
            </w:r>
          </w:p>
        </w:tc>
        <w:tc>
          <w:tcPr>
            <w:tcW w:w="3270" w:type="pct"/>
            <w:shd w:val="clear" w:color="auto" w:fill="auto"/>
            <w:vAlign w:val="center"/>
          </w:tcPr>
          <w:p w14:paraId="3F53D294" w14:textId="77777777" w:rsidR="00AE7F30" w:rsidRPr="007C279B" w:rsidRDefault="00AE7F30" w:rsidP="00BE24BC">
            <w:pPr>
              <w:pStyle w:val="TableParagraph"/>
              <w:contextualSpacing/>
              <w:rPr>
                <w:rFonts w:asciiTheme="minorHAnsi" w:hAnsiTheme="minorHAnsi" w:cs="Arial"/>
                <w:lang w:val="sk-SK"/>
              </w:rPr>
            </w:pPr>
          </w:p>
        </w:tc>
      </w:tr>
      <w:tr w:rsidR="00EB320E" w:rsidRPr="007C279B" w14:paraId="448EF8AE" w14:textId="77777777" w:rsidTr="00D2427D">
        <w:tblPrEx>
          <w:shd w:val="clear" w:color="auto" w:fill="auto"/>
        </w:tblPrEx>
        <w:tc>
          <w:tcPr>
            <w:tcW w:w="1730" w:type="pct"/>
            <w:shd w:val="clear" w:color="auto" w:fill="F2F2F2" w:themeFill="background1" w:themeFillShade="F2"/>
          </w:tcPr>
          <w:p w14:paraId="737970B3" w14:textId="77777777" w:rsidR="00EB320E" w:rsidRPr="007C279B" w:rsidRDefault="00EB320E" w:rsidP="00D2427D">
            <w:pPr>
              <w:contextualSpacing/>
              <w:rPr>
                <w:rFonts w:ascii="Calibri" w:hAnsi="Calibri" w:cs="Arial"/>
                <w:b/>
                <w:lang w:val="sk-SK"/>
              </w:rPr>
            </w:pPr>
            <w:r w:rsidRPr="007C279B">
              <w:rPr>
                <w:rFonts w:ascii="Calibri" w:hAnsi="Calibri" w:cs="Arial"/>
                <w:b/>
                <w:lang w:val="sk-SK"/>
              </w:rPr>
              <w:t>IČO</w:t>
            </w:r>
          </w:p>
        </w:tc>
        <w:tc>
          <w:tcPr>
            <w:tcW w:w="3270" w:type="pct"/>
            <w:shd w:val="clear" w:color="auto" w:fill="auto"/>
            <w:vAlign w:val="center"/>
          </w:tcPr>
          <w:p w14:paraId="14E58794" w14:textId="77777777" w:rsidR="00EB320E" w:rsidRPr="007C279B" w:rsidRDefault="00EB320E" w:rsidP="00D2427D">
            <w:pPr>
              <w:pStyle w:val="TableParagraph"/>
              <w:contextualSpacing/>
              <w:rPr>
                <w:rFonts w:asciiTheme="minorHAnsi" w:hAnsiTheme="minorHAnsi" w:cs="Arial"/>
                <w:lang w:val="sk-SK"/>
              </w:rPr>
            </w:pPr>
          </w:p>
        </w:tc>
      </w:tr>
      <w:tr w:rsidR="00AE7F30" w:rsidRPr="007C279B" w14:paraId="28607968" w14:textId="77777777" w:rsidTr="00BE24BC">
        <w:tblPrEx>
          <w:shd w:val="clear" w:color="auto" w:fill="auto"/>
        </w:tblPrEx>
        <w:tc>
          <w:tcPr>
            <w:tcW w:w="5000" w:type="pct"/>
            <w:gridSpan w:val="2"/>
            <w:shd w:val="clear" w:color="auto" w:fill="auto"/>
            <w:vAlign w:val="center"/>
          </w:tcPr>
          <w:p w14:paraId="3BE702BA" w14:textId="77777777" w:rsidR="00AE7F30" w:rsidRPr="007C279B" w:rsidRDefault="00AE7F30" w:rsidP="00BE24BC">
            <w:pPr>
              <w:contextualSpacing/>
              <w:rPr>
                <w:rFonts w:asciiTheme="minorHAnsi" w:hAnsiTheme="minorHAnsi" w:cs="Arial"/>
                <w:lang w:val="sk-SK"/>
              </w:rPr>
            </w:pPr>
            <w:r w:rsidRPr="007C279B">
              <w:rPr>
                <w:rFonts w:asciiTheme="minorHAnsi" w:hAnsiTheme="minorHAnsi" w:cs="Arial"/>
                <w:b/>
                <w:lang w:val="sk-SK"/>
              </w:rPr>
              <w:t>Štatutárny orgán</w:t>
            </w:r>
          </w:p>
        </w:tc>
      </w:tr>
      <w:tr w:rsidR="00AE7F30" w:rsidRPr="007C279B" w14:paraId="0D9D94E0" w14:textId="77777777" w:rsidTr="00BE24BC">
        <w:tblPrEx>
          <w:shd w:val="clear" w:color="auto" w:fill="auto"/>
        </w:tblPrEx>
        <w:tc>
          <w:tcPr>
            <w:tcW w:w="1730" w:type="pct"/>
            <w:shd w:val="clear" w:color="auto" w:fill="F2F2F2" w:themeFill="background1" w:themeFillShade="F2"/>
          </w:tcPr>
          <w:p w14:paraId="181E4A79" w14:textId="77777777" w:rsidR="00AE7F30" w:rsidRPr="007C279B" w:rsidRDefault="00AE7F30" w:rsidP="00BE24BC">
            <w:pPr>
              <w:contextualSpacing/>
              <w:rPr>
                <w:rFonts w:ascii="Calibri" w:hAnsi="Calibri" w:cs="Arial"/>
                <w:b/>
                <w:lang w:val="sk-SK"/>
              </w:rPr>
            </w:pPr>
            <w:r w:rsidRPr="007C279B">
              <w:rPr>
                <w:rFonts w:ascii="Calibri" w:hAnsi="Calibri" w:cs="Arial"/>
                <w:b/>
                <w:lang w:val="sk-SK"/>
              </w:rPr>
              <w:t>Meno a priezvisko štatutára</w:t>
            </w:r>
          </w:p>
        </w:tc>
        <w:tc>
          <w:tcPr>
            <w:tcW w:w="3270" w:type="pct"/>
            <w:shd w:val="clear" w:color="auto" w:fill="auto"/>
          </w:tcPr>
          <w:p w14:paraId="5D1BC691" w14:textId="77777777" w:rsidR="00AE7F30" w:rsidRPr="007C279B" w:rsidRDefault="00AE7F30" w:rsidP="00BE24BC">
            <w:pPr>
              <w:contextualSpacing/>
              <w:rPr>
                <w:rFonts w:asciiTheme="minorHAnsi" w:hAnsiTheme="minorHAnsi" w:cs="Arial"/>
                <w:lang w:val="sk-SK"/>
              </w:rPr>
            </w:pPr>
            <w:r w:rsidRPr="007C279B">
              <w:rPr>
                <w:rFonts w:asciiTheme="minorHAnsi" w:hAnsiTheme="minorHAnsi" w:cs="Arial"/>
                <w:b/>
                <w:lang w:val="sk-SK"/>
              </w:rPr>
              <w:t xml:space="preserve"> </w:t>
            </w:r>
          </w:p>
        </w:tc>
      </w:tr>
    </w:tbl>
    <w:p w14:paraId="716513F0" w14:textId="77777777" w:rsidR="00AE7F30" w:rsidRPr="007C279B" w:rsidRDefault="00AE7F30" w:rsidP="00AE7F30">
      <w:pPr>
        <w:tabs>
          <w:tab w:val="left" w:pos="2701"/>
        </w:tabs>
        <w:contextualSpacing/>
        <w:rPr>
          <w:rFonts w:ascii="Calibri" w:hAnsi="Calibri" w:cs="Arial"/>
          <w:b/>
          <w:lang w:val="sk-SK"/>
        </w:rPr>
      </w:pPr>
    </w:p>
    <w:p w14:paraId="4DBAD1BA" w14:textId="77777777" w:rsidR="00F25B35" w:rsidRPr="007C279B" w:rsidRDefault="00F25B35" w:rsidP="00AE7F30">
      <w:pPr>
        <w:tabs>
          <w:tab w:val="left" w:pos="2701"/>
        </w:tabs>
        <w:contextualSpacing/>
        <w:rPr>
          <w:rFonts w:ascii="Calibri" w:hAnsi="Calibri" w:cs="Arial"/>
          <w:b/>
          <w:lang w:val="sk-SK"/>
        </w:rPr>
      </w:pPr>
    </w:p>
    <w:tbl>
      <w:tblPr>
        <w:tblStyle w:val="Mriekatabuky"/>
        <w:tblW w:w="5000" w:type="pct"/>
        <w:shd w:val="clear" w:color="auto" w:fill="BFBFBF" w:themeFill="background1" w:themeFillShade="BF"/>
        <w:tblLook w:val="04A0" w:firstRow="1" w:lastRow="0" w:firstColumn="1" w:lastColumn="0" w:noHBand="0" w:noVBand="1"/>
      </w:tblPr>
      <w:tblGrid>
        <w:gridCol w:w="3573"/>
        <w:gridCol w:w="6754"/>
      </w:tblGrid>
      <w:tr w:rsidR="00F25B35" w:rsidRPr="007C279B" w14:paraId="67E2D59B" w14:textId="77777777" w:rsidTr="00BE24BC">
        <w:trPr>
          <w:trHeight w:val="362"/>
        </w:trPr>
        <w:tc>
          <w:tcPr>
            <w:tcW w:w="5000" w:type="pct"/>
            <w:gridSpan w:val="2"/>
            <w:shd w:val="clear" w:color="auto" w:fill="D9D9D9" w:themeFill="background1" w:themeFillShade="D9"/>
          </w:tcPr>
          <w:p w14:paraId="130CAA02" w14:textId="77777777" w:rsidR="00F25B35" w:rsidRPr="007C279B" w:rsidRDefault="00427F1D" w:rsidP="00F149D0">
            <w:pPr>
              <w:tabs>
                <w:tab w:val="left" w:pos="851"/>
              </w:tabs>
              <w:contextualSpacing/>
              <w:jc w:val="both"/>
              <w:rPr>
                <w:rFonts w:ascii="Calibri" w:hAnsi="Calibri" w:cs="Arial"/>
                <w:b/>
                <w:sz w:val="28"/>
                <w:szCs w:val="28"/>
                <w:lang w:val="sk-SK"/>
              </w:rPr>
            </w:pPr>
            <w:r w:rsidRPr="007C279B">
              <w:rPr>
                <w:rFonts w:ascii="Calibri" w:hAnsi="Calibri" w:cs="Arial"/>
                <w:b/>
                <w:sz w:val="28"/>
                <w:szCs w:val="28"/>
                <w:lang w:val="sk-SK"/>
              </w:rPr>
              <w:t>Zákonné požiadavky § 23 ods. 3 zákona č. 121/2022 Z. z. o príspevkoch z fondov Európskej únie a o zmene a doplnení niektorých zákonov v znení neskorších predpisov</w:t>
            </w:r>
          </w:p>
        </w:tc>
      </w:tr>
      <w:tr w:rsidR="007C279B" w:rsidRPr="007C279B" w14:paraId="36F80500" w14:textId="77777777" w:rsidTr="00BE24BC">
        <w:tblPrEx>
          <w:shd w:val="clear" w:color="auto" w:fill="auto"/>
        </w:tblPrEx>
        <w:trPr>
          <w:trHeight w:val="304"/>
        </w:trPr>
        <w:tc>
          <w:tcPr>
            <w:tcW w:w="1730" w:type="pct"/>
            <w:shd w:val="clear" w:color="auto" w:fill="F2F2F2" w:themeFill="background1" w:themeFillShade="F2"/>
          </w:tcPr>
          <w:p w14:paraId="04299512" w14:textId="77777777" w:rsidR="00F25B35" w:rsidRPr="007C279B" w:rsidRDefault="00645C47" w:rsidP="000E1862">
            <w:pPr>
              <w:contextualSpacing/>
              <w:jc w:val="both"/>
              <w:rPr>
                <w:rFonts w:ascii="Calibri" w:hAnsi="Calibri" w:cs="Arial"/>
                <w:b/>
                <w:lang w:val="sk-SK"/>
              </w:rPr>
            </w:pPr>
            <w:r w:rsidRPr="007C279B">
              <w:rPr>
                <w:rFonts w:ascii="Calibri" w:hAnsi="Calibri" w:cs="Arial"/>
                <w:b/>
                <w:lang w:val="sk-SK"/>
              </w:rPr>
              <w:t xml:space="preserve">Odôvodnenie využitia NP: </w:t>
            </w:r>
            <w:r w:rsidR="00145884" w:rsidRPr="007C279B">
              <w:rPr>
                <w:rFonts w:ascii="Calibri" w:hAnsi="Calibri" w:cs="Arial"/>
                <w:b/>
                <w:lang w:val="sk-SK"/>
              </w:rPr>
              <w:t>Vysvetlite, prečo je nevyhnutné realizovať NP,</w:t>
            </w:r>
            <w:r w:rsidR="00145884" w:rsidRPr="007C279B">
              <w:t xml:space="preserve"> </w:t>
            </w:r>
            <w:r w:rsidR="00145884" w:rsidRPr="007C279B">
              <w:rPr>
                <w:rFonts w:ascii="Calibri" w:hAnsi="Calibri" w:cs="Arial"/>
                <w:b/>
                <w:lang w:val="sk-SK"/>
              </w:rPr>
              <w:t xml:space="preserve">prípadne ako budú využité výstupy projektu. </w:t>
            </w:r>
            <w:r w:rsidR="00D5386C" w:rsidRPr="007C279B">
              <w:rPr>
                <w:rFonts w:ascii="Calibri" w:hAnsi="Calibri" w:cs="Arial"/>
                <w:b/>
                <w:lang w:val="sk-SK"/>
              </w:rPr>
              <w:t xml:space="preserve">Zdôvodnite, prečo je vhodnejšie realizovať NP ako využitie „súťažného postupu prostredníctvom </w:t>
            </w:r>
            <w:r w:rsidR="000E1862" w:rsidRPr="007C279B">
              <w:rPr>
                <w:rFonts w:ascii="Calibri" w:hAnsi="Calibri" w:cs="Arial"/>
                <w:b/>
                <w:lang w:val="sk-SK"/>
              </w:rPr>
              <w:t xml:space="preserve">vyhlásenia </w:t>
            </w:r>
            <w:r w:rsidR="00D5386C" w:rsidRPr="007C279B">
              <w:rPr>
                <w:rFonts w:ascii="Calibri" w:hAnsi="Calibri" w:cs="Arial"/>
                <w:b/>
                <w:lang w:val="sk-SK"/>
              </w:rPr>
              <w:t xml:space="preserve">výzvy (napr. porovnanie s realizáciou prostredníctvom projektu realizovaného na základe výzvy vzhľadom na efektívnejší spôsob napĺňania cieľov Programu Slovensko 2021 – 2027 porovnanie </w:t>
            </w:r>
            <w:r w:rsidR="00D5386C" w:rsidRPr="007C279B">
              <w:rPr>
                <w:rFonts w:ascii="Calibri" w:hAnsi="Calibri" w:cs="Arial"/>
                <w:b/>
                <w:lang w:val="sk-SK"/>
              </w:rPr>
              <w:lastRenderedPageBreak/>
              <w:t>oboch spôsobov realizácie projektu, efektívnejšie a hospodárnejšie využitie finančných prostriedkov, efektívnosť služby poskytovanej cieľovej skupine, zabezpečenie štandardov kvality a pod.).</w:t>
            </w:r>
          </w:p>
        </w:tc>
        <w:tc>
          <w:tcPr>
            <w:tcW w:w="3270" w:type="pct"/>
          </w:tcPr>
          <w:p w14:paraId="5C64CB21" w14:textId="327454EE" w:rsidR="002228B7" w:rsidRPr="00DC4980" w:rsidRDefault="00FD4E10" w:rsidP="00FD4E10">
            <w:pPr>
              <w:jc w:val="both"/>
              <w:rPr>
                <w:rFonts w:asciiTheme="minorHAnsi" w:hAnsiTheme="minorHAnsi" w:cstheme="minorHAnsi"/>
                <w:i/>
              </w:rPr>
            </w:pPr>
            <w:r w:rsidRPr="00FD4E10">
              <w:rPr>
                <w:rFonts w:asciiTheme="minorHAnsi" w:hAnsiTheme="minorHAnsi" w:cstheme="minorHAnsi"/>
              </w:rPr>
              <w:lastRenderedPageBreak/>
              <w:t xml:space="preserve">Nový zámer </w:t>
            </w:r>
            <w:r w:rsidR="002B6A86">
              <w:rPr>
                <w:rFonts w:asciiTheme="minorHAnsi" w:hAnsiTheme="minorHAnsi" w:cstheme="minorHAnsi"/>
              </w:rPr>
              <w:t>národného projektu (</w:t>
            </w:r>
            <w:r w:rsidRPr="00FD4E10">
              <w:rPr>
                <w:rFonts w:asciiTheme="minorHAnsi" w:hAnsiTheme="minorHAnsi" w:cstheme="minorHAnsi"/>
              </w:rPr>
              <w:t>NP</w:t>
            </w:r>
            <w:r w:rsidR="002B6A86">
              <w:rPr>
                <w:rFonts w:asciiTheme="minorHAnsi" w:hAnsiTheme="minorHAnsi" w:cstheme="minorHAnsi"/>
              </w:rPr>
              <w:t>)</w:t>
            </w:r>
            <w:r w:rsidRPr="00FD4E10">
              <w:rPr>
                <w:rFonts w:asciiTheme="minorHAnsi" w:hAnsiTheme="minorHAnsi" w:cstheme="minorHAnsi"/>
              </w:rPr>
              <w:t xml:space="preserve"> reflektuje na </w:t>
            </w:r>
            <w:r w:rsidR="000E7D6A">
              <w:rPr>
                <w:rFonts w:asciiTheme="minorHAnsi" w:hAnsiTheme="minorHAnsi" w:cstheme="minorHAnsi"/>
              </w:rPr>
              <w:t xml:space="preserve">legislatívne </w:t>
            </w:r>
            <w:r w:rsidRPr="00FD4E10">
              <w:rPr>
                <w:rFonts w:asciiTheme="minorHAnsi" w:hAnsiTheme="minorHAnsi" w:cstheme="minorHAnsi"/>
              </w:rPr>
              <w:t xml:space="preserve">zmeny </w:t>
            </w:r>
            <w:r w:rsidR="000E7D6A">
              <w:rPr>
                <w:rFonts w:asciiTheme="minorHAnsi" w:hAnsiTheme="minorHAnsi" w:cstheme="minorHAnsi"/>
              </w:rPr>
              <w:t xml:space="preserve">prijaté </w:t>
            </w:r>
            <w:r w:rsidR="00C86259" w:rsidRPr="00FD4E10">
              <w:rPr>
                <w:rFonts w:asciiTheme="minorHAnsi" w:hAnsiTheme="minorHAnsi" w:cstheme="minorHAnsi"/>
              </w:rPr>
              <w:t>29. mája 2025</w:t>
            </w:r>
            <w:r w:rsidR="00C86259">
              <w:rPr>
                <w:rFonts w:asciiTheme="minorHAnsi" w:hAnsiTheme="minorHAnsi" w:cstheme="minorHAnsi"/>
              </w:rPr>
              <w:t xml:space="preserve"> </w:t>
            </w:r>
            <w:r w:rsidR="00A661EF">
              <w:rPr>
                <w:rFonts w:asciiTheme="minorHAnsi" w:hAnsiTheme="minorHAnsi" w:cstheme="minorHAnsi"/>
              </w:rPr>
              <w:t xml:space="preserve">zákonom </w:t>
            </w:r>
            <w:r w:rsidR="00A661EF" w:rsidRPr="007762FD">
              <w:rPr>
                <w:rFonts w:asciiTheme="minorHAnsi" w:hAnsiTheme="minorHAnsi" w:cstheme="minorHAnsi"/>
              </w:rPr>
              <w:t>č.</w:t>
            </w:r>
            <w:r w:rsidR="000E7D6A">
              <w:rPr>
                <w:rFonts w:asciiTheme="minorHAnsi" w:hAnsiTheme="minorHAnsi" w:cstheme="minorHAnsi"/>
              </w:rPr>
              <w:t xml:space="preserve"> </w:t>
            </w:r>
            <w:r w:rsidRPr="00FD4E10">
              <w:rPr>
                <w:rFonts w:asciiTheme="minorHAnsi" w:hAnsiTheme="minorHAnsi" w:cstheme="minorHAnsi"/>
              </w:rPr>
              <w:t>151</w:t>
            </w:r>
            <w:r w:rsidR="000E7D6A">
              <w:rPr>
                <w:rFonts w:asciiTheme="minorHAnsi" w:hAnsiTheme="minorHAnsi" w:cstheme="minorHAnsi"/>
              </w:rPr>
              <w:t>/2025 Z. z.</w:t>
            </w:r>
            <w:r w:rsidRPr="00FD4E10">
              <w:rPr>
                <w:rFonts w:asciiTheme="minorHAnsi" w:hAnsiTheme="minorHAnsi" w:cstheme="minorHAnsi"/>
              </w:rPr>
              <w:t>,</w:t>
            </w:r>
            <w:r w:rsidR="000E7D6A">
              <w:rPr>
                <w:rFonts w:asciiTheme="minorHAnsi" w:hAnsiTheme="minorHAnsi" w:cstheme="minorHAnsi"/>
              </w:rPr>
              <w:t xml:space="preserve"> </w:t>
            </w:r>
            <w:r w:rsidRPr="00FD4E10">
              <w:rPr>
                <w:rFonts w:asciiTheme="minorHAnsi" w:hAnsiTheme="minorHAnsi" w:cstheme="minorHAnsi"/>
              </w:rPr>
              <w:t xml:space="preserve">ktorým sa mení a dopĺňa zákon č. 5/2004 Z. z. o službách zamestnanosti a o zmene a doplnení niektorých zákonov v znení neskorších predpisov a ktorým sa menia a dopĺňajú niektoré zákony </w:t>
            </w:r>
            <w:r w:rsidR="000E7D6A">
              <w:rPr>
                <w:rFonts w:asciiTheme="minorHAnsi" w:hAnsiTheme="minorHAnsi" w:cstheme="minorHAnsi"/>
              </w:rPr>
              <w:t xml:space="preserve">(ďalej </w:t>
            </w:r>
            <w:r w:rsidR="006B6DAD">
              <w:rPr>
                <w:rFonts w:asciiTheme="minorHAnsi" w:hAnsiTheme="minorHAnsi" w:cstheme="minorHAnsi"/>
              </w:rPr>
              <w:t xml:space="preserve">aj </w:t>
            </w:r>
            <w:r w:rsidR="000E7D6A">
              <w:rPr>
                <w:rFonts w:asciiTheme="minorHAnsi" w:hAnsiTheme="minorHAnsi" w:cstheme="minorHAnsi"/>
              </w:rPr>
              <w:t>len “</w:t>
            </w:r>
            <w:r w:rsidR="006B6DAD" w:rsidRPr="00171A50">
              <w:rPr>
                <w:rFonts w:asciiTheme="minorHAnsi" w:hAnsiTheme="minorHAnsi" w:cstheme="minorHAnsi"/>
              </w:rPr>
              <w:t>zákon o službách zamestnanosti</w:t>
            </w:r>
            <w:r w:rsidR="006B6DAD">
              <w:rPr>
                <w:rFonts w:asciiTheme="minorHAnsi" w:hAnsiTheme="minorHAnsi" w:cstheme="minorHAnsi"/>
              </w:rPr>
              <w:t>”</w:t>
            </w:r>
            <w:r w:rsidR="000E7D6A">
              <w:rPr>
                <w:rFonts w:asciiTheme="minorHAnsi" w:hAnsiTheme="minorHAnsi" w:cstheme="minorHAnsi"/>
              </w:rPr>
              <w:t>)</w:t>
            </w:r>
            <w:r w:rsidRPr="00FD4E10">
              <w:rPr>
                <w:rFonts w:asciiTheme="minorHAnsi" w:hAnsiTheme="minorHAnsi" w:cstheme="minorHAnsi"/>
              </w:rPr>
              <w:t xml:space="preserve">.  </w:t>
            </w:r>
            <w:r w:rsidR="002228B7">
              <w:rPr>
                <w:rFonts w:asciiTheme="minorHAnsi" w:hAnsiTheme="minorHAnsi" w:cstheme="minorHAnsi"/>
              </w:rPr>
              <w:t>Predmetnou novelou</w:t>
            </w:r>
            <w:r w:rsidR="002B6A86">
              <w:rPr>
                <w:rFonts w:asciiTheme="minorHAnsi" w:hAnsiTheme="minorHAnsi" w:cstheme="minorHAnsi"/>
              </w:rPr>
              <w:t xml:space="preserve"> </w:t>
            </w:r>
            <w:r w:rsidR="002228B7">
              <w:rPr>
                <w:rFonts w:asciiTheme="minorHAnsi" w:hAnsiTheme="minorHAnsi" w:cstheme="minorHAnsi"/>
              </w:rPr>
              <w:t xml:space="preserve">sa </w:t>
            </w:r>
            <w:r w:rsidR="00C86259" w:rsidRPr="00FD4E10">
              <w:rPr>
                <w:rFonts w:asciiTheme="minorHAnsi" w:hAnsiTheme="minorHAnsi" w:cstheme="minorHAnsi"/>
              </w:rPr>
              <w:t>s účinnosťou od 1.</w:t>
            </w:r>
            <w:r w:rsidR="00C86259">
              <w:rPr>
                <w:rFonts w:asciiTheme="minorHAnsi" w:hAnsiTheme="minorHAnsi" w:cstheme="minorHAnsi"/>
              </w:rPr>
              <w:t xml:space="preserve"> septembra</w:t>
            </w:r>
            <w:r w:rsidR="00C86259" w:rsidRPr="00FD4E10">
              <w:rPr>
                <w:rFonts w:asciiTheme="minorHAnsi" w:hAnsiTheme="minorHAnsi" w:cstheme="minorHAnsi"/>
              </w:rPr>
              <w:t xml:space="preserve"> 2025</w:t>
            </w:r>
            <w:r w:rsidR="00C86259">
              <w:rPr>
                <w:rFonts w:asciiTheme="minorHAnsi" w:hAnsiTheme="minorHAnsi" w:cstheme="minorHAnsi"/>
              </w:rPr>
              <w:t xml:space="preserve"> v § 2 </w:t>
            </w:r>
            <w:r w:rsidR="006B6DAD">
              <w:rPr>
                <w:rFonts w:asciiTheme="minorHAnsi" w:hAnsiTheme="minorHAnsi" w:cstheme="minorHAnsi"/>
              </w:rPr>
              <w:t xml:space="preserve">na </w:t>
            </w:r>
            <w:r w:rsidR="000E7D6A">
              <w:rPr>
                <w:rFonts w:asciiTheme="minorHAnsi" w:hAnsiTheme="minorHAnsi" w:cstheme="minorHAnsi"/>
              </w:rPr>
              <w:t xml:space="preserve">účely </w:t>
            </w:r>
            <w:r w:rsidR="009C7FFB">
              <w:rPr>
                <w:rFonts w:asciiTheme="minorHAnsi" w:hAnsiTheme="minorHAnsi" w:cstheme="minorHAnsi"/>
              </w:rPr>
              <w:t>zákona o službách zamestnanosti rozš</w:t>
            </w:r>
            <w:r w:rsidR="006B6DAD">
              <w:rPr>
                <w:rFonts w:asciiTheme="minorHAnsi" w:hAnsiTheme="minorHAnsi" w:cstheme="minorHAnsi"/>
              </w:rPr>
              <w:t>í</w:t>
            </w:r>
            <w:r w:rsidR="009C7FFB">
              <w:rPr>
                <w:rFonts w:asciiTheme="minorHAnsi" w:hAnsiTheme="minorHAnsi" w:cstheme="minorHAnsi"/>
              </w:rPr>
              <w:t>ril okruh účastníkov právneho vzťahu na poskytovanie</w:t>
            </w:r>
            <w:r w:rsidR="002228B7">
              <w:rPr>
                <w:rFonts w:asciiTheme="minorHAnsi" w:hAnsiTheme="minorHAnsi" w:cstheme="minorHAnsi"/>
              </w:rPr>
              <w:t xml:space="preserve"> </w:t>
            </w:r>
            <w:r w:rsidR="000E7D6A">
              <w:rPr>
                <w:rFonts w:asciiTheme="minorHAnsi" w:hAnsiTheme="minorHAnsi" w:cstheme="minorHAnsi"/>
              </w:rPr>
              <w:t xml:space="preserve">služieb zamestnanosti </w:t>
            </w:r>
            <w:r w:rsidR="00DC4980">
              <w:rPr>
                <w:rFonts w:asciiTheme="minorHAnsi" w:hAnsiTheme="minorHAnsi" w:cstheme="minorHAnsi"/>
              </w:rPr>
              <w:t>o osobu</w:t>
            </w:r>
            <w:r w:rsidR="002B6A86">
              <w:rPr>
                <w:rFonts w:asciiTheme="minorHAnsi" w:hAnsiTheme="minorHAnsi" w:cstheme="minorHAnsi"/>
              </w:rPr>
              <w:t xml:space="preserve"> v hmotnej núdzi.</w:t>
            </w:r>
            <w:r w:rsidR="000E7D6A">
              <w:rPr>
                <w:rFonts w:asciiTheme="minorHAnsi" w:hAnsiTheme="minorHAnsi" w:cstheme="minorHAnsi"/>
              </w:rPr>
              <w:t xml:space="preserve"> </w:t>
            </w:r>
            <w:r w:rsidR="00A661EF">
              <w:rPr>
                <w:rFonts w:asciiTheme="minorHAnsi" w:hAnsiTheme="minorHAnsi" w:cstheme="minorHAnsi"/>
              </w:rPr>
              <w:t xml:space="preserve">Podľa </w:t>
            </w:r>
            <w:r w:rsidR="00A661EF" w:rsidRPr="00FD4E10">
              <w:rPr>
                <w:rFonts w:asciiTheme="minorHAnsi" w:hAnsiTheme="minorHAnsi" w:cstheme="minorHAnsi"/>
              </w:rPr>
              <w:t>§</w:t>
            </w:r>
            <w:r w:rsidRPr="00FD4E10">
              <w:rPr>
                <w:rFonts w:asciiTheme="minorHAnsi" w:hAnsiTheme="minorHAnsi" w:cstheme="minorHAnsi"/>
              </w:rPr>
              <w:t xml:space="preserve"> 2 odsek</w:t>
            </w:r>
            <w:r w:rsidR="00DC4980">
              <w:rPr>
                <w:rFonts w:asciiTheme="minorHAnsi" w:hAnsiTheme="minorHAnsi" w:cstheme="minorHAnsi"/>
              </w:rPr>
              <w:t>u</w:t>
            </w:r>
            <w:r w:rsidRPr="00FD4E10">
              <w:rPr>
                <w:rFonts w:asciiTheme="minorHAnsi" w:hAnsiTheme="minorHAnsi" w:cstheme="minorHAnsi"/>
              </w:rPr>
              <w:t xml:space="preserve"> 7</w:t>
            </w:r>
            <w:r w:rsidR="00DC4980">
              <w:rPr>
                <w:rFonts w:asciiTheme="minorHAnsi" w:hAnsiTheme="minorHAnsi" w:cstheme="minorHAnsi"/>
              </w:rPr>
              <w:t xml:space="preserve"> “</w:t>
            </w:r>
            <w:r w:rsidRPr="00DC4980">
              <w:rPr>
                <w:rFonts w:asciiTheme="minorHAnsi" w:hAnsiTheme="minorHAnsi" w:cstheme="minorHAnsi"/>
                <w:i/>
              </w:rPr>
              <w:t xml:space="preserve">Osoba v hmotnej núdzi na účely tohto zákona je fyzická osoba, ktorá </w:t>
            </w:r>
          </w:p>
          <w:p w14:paraId="21D1ABB9" w14:textId="77777777" w:rsidR="002228B7" w:rsidRPr="00DC4980" w:rsidRDefault="00FD4E10" w:rsidP="00DC4980">
            <w:pPr>
              <w:pStyle w:val="Odsekzoznamu"/>
              <w:numPr>
                <w:ilvl w:val="0"/>
                <w:numId w:val="40"/>
              </w:numPr>
              <w:jc w:val="both"/>
              <w:rPr>
                <w:rFonts w:asciiTheme="minorHAnsi" w:hAnsiTheme="minorHAnsi" w:cstheme="minorHAnsi"/>
                <w:i/>
              </w:rPr>
            </w:pPr>
            <w:r w:rsidRPr="00DC4980">
              <w:rPr>
                <w:rFonts w:asciiTheme="minorHAnsi" w:hAnsiTheme="minorHAnsi" w:cstheme="minorHAnsi"/>
                <w:i/>
              </w:rPr>
              <w:t xml:space="preserve">je členom domácnosti, ktorej sa poskytuje pomoc v hmotnej núdzi, okrem člena domácnosti, ktorý je </w:t>
            </w:r>
          </w:p>
          <w:p w14:paraId="03B59FEB" w14:textId="12E3C9FF" w:rsidR="00DC4980" w:rsidRPr="00DC4980" w:rsidRDefault="00FD4E10" w:rsidP="00DC4980">
            <w:pPr>
              <w:pStyle w:val="Odsekzoznamu"/>
              <w:numPr>
                <w:ilvl w:val="0"/>
                <w:numId w:val="41"/>
              </w:numPr>
              <w:jc w:val="both"/>
              <w:rPr>
                <w:rFonts w:asciiTheme="minorHAnsi" w:hAnsiTheme="minorHAnsi" w:cstheme="minorHAnsi"/>
                <w:i/>
              </w:rPr>
            </w:pPr>
            <w:r w:rsidRPr="00DC4980">
              <w:rPr>
                <w:rFonts w:asciiTheme="minorHAnsi" w:hAnsiTheme="minorHAnsi" w:cstheme="minorHAnsi"/>
                <w:i/>
              </w:rPr>
              <w:lastRenderedPageBreak/>
              <w:t xml:space="preserve">v pracovnom pomere alebo v obdobnom pracovnom vzťahu s dohodnutým týždenným pracovným časom najmenej v rozsahu polovice ustanoveného týždenného pracovného času alebo </w:t>
            </w:r>
          </w:p>
          <w:p w14:paraId="69C4A753" w14:textId="77777777" w:rsidR="00DC4980" w:rsidRPr="00DC4980" w:rsidRDefault="00FD4E10" w:rsidP="00DC4980">
            <w:pPr>
              <w:pStyle w:val="Odsekzoznamu"/>
              <w:numPr>
                <w:ilvl w:val="0"/>
                <w:numId w:val="41"/>
              </w:numPr>
              <w:jc w:val="both"/>
              <w:rPr>
                <w:rFonts w:asciiTheme="minorHAnsi" w:hAnsiTheme="minorHAnsi" w:cstheme="minorHAnsi"/>
                <w:i/>
              </w:rPr>
            </w:pPr>
            <w:r w:rsidRPr="00DC4980">
              <w:rPr>
                <w:rFonts w:asciiTheme="minorHAnsi" w:hAnsiTheme="minorHAnsi" w:cstheme="minorHAnsi"/>
                <w:i/>
              </w:rPr>
              <w:t xml:space="preserve">v osobitnom postavení a </w:t>
            </w:r>
          </w:p>
          <w:p w14:paraId="38541AC2" w14:textId="77777777" w:rsidR="00DC4980" w:rsidRDefault="00FD4E10" w:rsidP="00DC4980">
            <w:pPr>
              <w:pStyle w:val="Odsekzoznamu"/>
              <w:numPr>
                <w:ilvl w:val="0"/>
                <w:numId w:val="40"/>
              </w:numPr>
              <w:jc w:val="both"/>
              <w:rPr>
                <w:rFonts w:asciiTheme="minorHAnsi" w:hAnsiTheme="minorHAnsi" w:cstheme="minorHAnsi"/>
              </w:rPr>
            </w:pPr>
            <w:r w:rsidRPr="00DC4980">
              <w:rPr>
                <w:rFonts w:asciiTheme="minorHAnsi" w:hAnsiTheme="minorHAnsi" w:cstheme="minorHAnsi"/>
                <w:i/>
              </w:rPr>
              <w:t>nie je uchádzačom o zamestnanie</w:t>
            </w:r>
            <w:r w:rsidRPr="00DC4980">
              <w:rPr>
                <w:rFonts w:asciiTheme="minorHAnsi" w:hAnsiTheme="minorHAnsi" w:cstheme="minorHAnsi"/>
              </w:rPr>
              <w:t>.</w:t>
            </w:r>
            <w:r w:rsidR="00DC4980">
              <w:rPr>
                <w:rFonts w:asciiTheme="minorHAnsi" w:hAnsiTheme="minorHAnsi" w:cstheme="minorHAnsi"/>
              </w:rPr>
              <w:t>”</w:t>
            </w:r>
            <w:r w:rsidRPr="00DC4980">
              <w:rPr>
                <w:rFonts w:asciiTheme="minorHAnsi" w:hAnsiTheme="minorHAnsi" w:cstheme="minorHAnsi"/>
              </w:rPr>
              <w:t xml:space="preserve">  </w:t>
            </w:r>
          </w:p>
          <w:p w14:paraId="0D9344C5" w14:textId="77777777" w:rsidR="006B6DAD" w:rsidRDefault="006B6DAD" w:rsidP="00DC4980">
            <w:pPr>
              <w:jc w:val="both"/>
              <w:rPr>
                <w:rFonts w:asciiTheme="minorHAnsi" w:hAnsiTheme="minorHAnsi" w:cstheme="minorHAnsi"/>
              </w:rPr>
            </w:pPr>
          </w:p>
          <w:p w14:paraId="65C1E732" w14:textId="2B2077E9" w:rsidR="00FD4E10" w:rsidRDefault="00FD4E10" w:rsidP="00DC4980">
            <w:pPr>
              <w:jc w:val="both"/>
              <w:rPr>
                <w:rFonts w:asciiTheme="minorHAnsi" w:hAnsiTheme="minorHAnsi" w:cstheme="minorHAnsi"/>
              </w:rPr>
            </w:pPr>
            <w:r w:rsidRPr="00DC4980">
              <w:rPr>
                <w:rFonts w:asciiTheme="minorHAnsi" w:hAnsiTheme="minorHAnsi" w:cstheme="minorHAnsi"/>
              </w:rPr>
              <w:t>NP je pripravovaný s cieľom umožniť prístup k príspevkom poskytovaný</w:t>
            </w:r>
            <w:del w:id="2" w:author="Marková Anna" w:date="2025-11-18T06:55:00Z">
              <w:r w:rsidRPr="00DC4980" w:rsidDel="004A5F80">
                <w:rPr>
                  <w:rFonts w:asciiTheme="minorHAnsi" w:hAnsiTheme="minorHAnsi" w:cstheme="minorHAnsi"/>
                </w:rPr>
                <w:delText>c</w:delText>
              </w:r>
            </w:del>
            <w:ins w:id="3" w:author="Marková Anna" w:date="2025-11-18T06:55:00Z">
              <w:r w:rsidR="004A5F80">
                <w:rPr>
                  <w:rFonts w:asciiTheme="minorHAnsi" w:hAnsiTheme="minorHAnsi" w:cstheme="minorHAnsi"/>
                </w:rPr>
                <w:t>m</w:t>
              </w:r>
            </w:ins>
            <w:del w:id="4" w:author="Marková Anna" w:date="2025-11-18T06:55:00Z">
              <w:r w:rsidRPr="00DC4980" w:rsidDel="004A5F80">
                <w:rPr>
                  <w:rFonts w:asciiTheme="minorHAnsi" w:hAnsiTheme="minorHAnsi" w:cstheme="minorHAnsi"/>
                </w:rPr>
                <w:delText>h</w:delText>
              </w:r>
            </w:del>
            <w:r w:rsidRPr="00DC4980">
              <w:rPr>
                <w:rFonts w:asciiTheme="minorHAnsi" w:hAnsiTheme="minorHAnsi" w:cstheme="minorHAnsi"/>
              </w:rPr>
              <w:t xml:space="preserve"> v rámci NP Finančn</w:t>
            </w:r>
            <w:r w:rsidR="00372C5F">
              <w:rPr>
                <w:rFonts w:asciiTheme="minorHAnsi" w:hAnsiTheme="minorHAnsi" w:cstheme="minorHAnsi"/>
              </w:rPr>
              <w:t>é</w:t>
            </w:r>
            <w:r w:rsidRPr="00DC4980">
              <w:rPr>
                <w:rFonts w:asciiTheme="minorHAnsi" w:hAnsiTheme="minorHAnsi" w:cstheme="minorHAnsi"/>
              </w:rPr>
              <w:t xml:space="preserve"> stimuly pre zamestnanosť</w:t>
            </w:r>
            <w:del w:id="5" w:author="Marková Anna" w:date="2025-11-18T13:04:00Z">
              <w:r w:rsidRPr="00DC4980" w:rsidDel="00526013">
                <w:rPr>
                  <w:rFonts w:asciiTheme="minorHAnsi" w:hAnsiTheme="minorHAnsi" w:cstheme="minorHAnsi"/>
                </w:rPr>
                <w:delText>-ESF+</w:delText>
              </w:r>
            </w:del>
            <w:ins w:id="6" w:author="Marková Anna" w:date="2025-11-18T13:04:00Z">
              <w:r w:rsidR="00526013">
                <w:rPr>
                  <w:rFonts w:asciiTheme="minorHAnsi" w:hAnsiTheme="minorHAnsi" w:cstheme="minorHAnsi"/>
                </w:rPr>
                <w:t xml:space="preserve"> I.</w:t>
              </w:r>
            </w:ins>
            <w:r w:rsidRPr="00DC4980">
              <w:rPr>
                <w:rFonts w:asciiTheme="minorHAnsi" w:hAnsiTheme="minorHAnsi" w:cstheme="minorHAnsi"/>
              </w:rPr>
              <w:t xml:space="preserve"> </w:t>
            </w:r>
            <w:r w:rsidR="00AA7EE4">
              <w:rPr>
                <w:rFonts w:asciiTheme="minorHAnsi" w:hAnsiTheme="minorHAnsi" w:cstheme="minorHAnsi"/>
              </w:rPr>
              <w:t xml:space="preserve">(ďalej aj len “NP FS I.”) </w:t>
            </w:r>
            <w:r w:rsidRPr="00DC4980">
              <w:rPr>
                <w:rFonts w:asciiTheme="minorHAnsi" w:hAnsiTheme="minorHAnsi" w:cstheme="minorHAnsi"/>
              </w:rPr>
              <w:t xml:space="preserve">aj pre nové cieľové skupiny (CS), vyplývajúce z novely zákona </w:t>
            </w:r>
            <w:r w:rsidR="002B6A86">
              <w:rPr>
                <w:rFonts w:asciiTheme="minorHAnsi" w:hAnsiTheme="minorHAnsi" w:cstheme="minorHAnsi"/>
              </w:rPr>
              <w:t xml:space="preserve">č. </w:t>
            </w:r>
            <w:r w:rsidRPr="00DC4980">
              <w:rPr>
                <w:rFonts w:asciiTheme="minorHAnsi" w:hAnsiTheme="minorHAnsi" w:cstheme="minorHAnsi"/>
              </w:rPr>
              <w:t>5/2004</w:t>
            </w:r>
            <w:r w:rsidR="002B6A86">
              <w:rPr>
                <w:rFonts w:asciiTheme="minorHAnsi" w:hAnsiTheme="minorHAnsi" w:cstheme="minorHAnsi"/>
              </w:rPr>
              <w:t xml:space="preserve"> Z. z.</w:t>
            </w:r>
            <w:r w:rsidRPr="00DC4980">
              <w:rPr>
                <w:rFonts w:asciiTheme="minorHAnsi" w:hAnsiTheme="minorHAnsi" w:cstheme="minorHAnsi"/>
              </w:rPr>
              <w:t xml:space="preserve">, ako aj z nových požiadaviek implementácie P SK. Nové </w:t>
            </w:r>
            <w:r w:rsidR="002B6A86">
              <w:rPr>
                <w:rFonts w:asciiTheme="minorHAnsi" w:hAnsiTheme="minorHAnsi" w:cstheme="minorHAnsi"/>
              </w:rPr>
              <w:t>CS</w:t>
            </w:r>
            <w:r w:rsidRPr="00DC4980">
              <w:rPr>
                <w:rFonts w:asciiTheme="minorHAnsi" w:hAnsiTheme="minorHAnsi" w:cstheme="minorHAnsi"/>
              </w:rPr>
              <w:t xml:space="preserve">, s ktorými počíta nový NP totiž nie sú </w:t>
            </w:r>
            <w:r w:rsidR="002B6A86">
              <w:rPr>
                <w:rFonts w:asciiTheme="minorHAnsi" w:hAnsiTheme="minorHAnsi" w:cstheme="minorHAnsi"/>
              </w:rPr>
              <w:t>aktuálne</w:t>
            </w:r>
            <w:r w:rsidRPr="00DC4980">
              <w:rPr>
                <w:rFonts w:asciiTheme="minorHAnsi" w:hAnsiTheme="minorHAnsi" w:cstheme="minorHAnsi"/>
              </w:rPr>
              <w:t xml:space="preserve"> zaradené medzi oprávnené CS v zmysle vyhlásenej výzvy.</w:t>
            </w:r>
          </w:p>
          <w:p w14:paraId="5ACF5AC1" w14:textId="77777777" w:rsidR="00BD5C7C" w:rsidRPr="00DC4980" w:rsidRDefault="00BD5C7C" w:rsidP="00DC4980">
            <w:pPr>
              <w:jc w:val="both"/>
              <w:rPr>
                <w:rFonts w:asciiTheme="minorHAnsi" w:hAnsiTheme="minorHAnsi" w:cstheme="minorHAnsi"/>
              </w:rPr>
            </w:pPr>
            <w:r>
              <w:rPr>
                <w:rFonts w:asciiTheme="minorHAnsi" w:hAnsiTheme="minorHAnsi" w:cstheme="minorHAnsi"/>
              </w:rPr>
              <w:t xml:space="preserve">Pripravovaný NP tak bude dopĺňať NP FS I., ktorý ústredie už prostredníctvom úradov realizuje </w:t>
            </w:r>
            <w:r w:rsidRPr="001B0C93">
              <w:rPr>
                <w:rFonts w:asciiTheme="minorHAnsi" w:hAnsiTheme="minorHAnsi" w:cstheme="minorHAnsi"/>
              </w:rPr>
              <w:t>a</w:t>
            </w:r>
            <w:r w:rsidRPr="00171A50">
              <w:rPr>
                <w:rFonts w:asciiTheme="minorHAnsi" w:hAnsiTheme="minorHAnsi" w:cstheme="minorHAnsi"/>
              </w:rPr>
              <w:t xml:space="preserve"> v rámci, ktorého sa poskytujú finančné príspevky za účelom zvýšenia zamestnanosti klientov úradov, ktorí sú vedení v evidencii uchádzačov o zamestnanie.</w:t>
            </w:r>
          </w:p>
          <w:p w14:paraId="5FD9860A" w14:textId="77777777" w:rsidR="00F25B35" w:rsidRPr="007C279B" w:rsidRDefault="00F25B35" w:rsidP="00904627">
            <w:pPr>
              <w:tabs>
                <w:tab w:val="left" w:pos="2756"/>
              </w:tabs>
              <w:jc w:val="both"/>
              <w:rPr>
                <w:rFonts w:asciiTheme="minorHAnsi" w:hAnsiTheme="minorHAnsi" w:cstheme="minorHAnsi"/>
                <w:b/>
                <w:lang w:val="sk-SK"/>
              </w:rPr>
            </w:pPr>
          </w:p>
        </w:tc>
      </w:tr>
      <w:tr w:rsidR="00F25B35" w:rsidRPr="007C279B" w14:paraId="16C09246" w14:textId="77777777" w:rsidTr="00BE24BC">
        <w:tblPrEx>
          <w:shd w:val="clear" w:color="auto" w:fill="auto"/>
        </w:tblPrEx>
        <w:tc>
          <w:tcPr>
            <w:tcW w:w="1730" w:type="pct"/>
            <w:shd w:val="clear" w:color="auto" w:fill="F2F2F2" w:themeFill="background1" w:themeFillShade="F2"/>
          </w:tcPr>
          <w:p w14:paraId="63E4A2E5" w14:textId="77777777" w:rsidR="00F25B35" w:rsidRPr="007C279B" w:rsidRDefault="00F25B35" w:rsidP="00427F1D">
            <w:pPr>
              <w:contextualSpacing/>
              <w:jc w:val="both"/>
              <w:rPr>
                <w:rFonts w:ascii="Calibri" w:hAnsi="Calibri" w:cs="Arial"/>
                <w:b/>
                <w:lang w:val="sk-SK"/>
              </w:rPr>
            </w:pPr>
            <w:r w:rsidRPr="007C279B">
              <w:rPr>
                <w:rFonts w:ascii="Calibri" w:hAnsi="Calibri" w:cs="Arial"/>
                <w:b/>
                <w:lang w:val="sk-SK"/>
              </w:rPr>
              <w:lastRenderedPageBreak/>
              <w:t xml:space="preserve">Dôvod určenia budúceho </w:t>
            </w:r>
            <w:r w:rsidR="001268EC" w:rsidRPr="007C279B">
              <w:rPr>
                <w:rFonts w:ascii="Calibri" w:hAnsi="Calibri" w:cs="Arial"/>
                <w:b/>
                <w:lang w:val="sk-SK"/>
              </w:rPr>
              <w:t xml:space="preserve">prijímateľa </w:t>
            </w:r>
            <w:r w:rsidR="00427F1D" w:rsidRPr="007C279B">
              <w:rPr>
                <w:rFonts w:ascii="Calibri" w:hAnsi="Calibri" w:cs="Arial"/>
                <w:b/>
                <w:lang w:val="sk-SK"/>
              </w:rPr>
              <w:t>NP</w:t>
            </w:r>
            <w:r w:rsidRPr="007C279B">
              <w:rPr>
                <w:rFonts w:ascii="Calibri" w:hAnsi="Calibri" w:cs="Arial"/>
                <w:b/>
                <w:lang w:val="sk-SK"/>
              </w:rPr>
              <w:t>.</w:t>
            </w:r>
            <w:r w:rsidRPr="007C279B">
              <w:rPr>
                <w:rStyle w:val="Odkaznapoznmkupodiarou"/>
                <w:rFonts w:ascii="Calibri" w:hAnsi="Calibri"/>
                <w:b/>
                <w:lang w:val="sk-SK"/>
              </w:rPr>
              <w:footnoteReference w:id="3"/>
            </w:r>
            <w:r w:rsidRPr="007C279B">
              <w:rPr>
                <w:rFonts w:ascii="Calibri" w:hAnsi="Calibri" w:cs="Arial"/>
                <w:b/>
                <w:lang w:val="sk-SK"/>
              </w:rPr>
              <w:t xml:space="preserve"> </w:t>
            </w:r>
            <w:r w:rsidR="001268EC" w:rsidRPr="007C279B">
              <w:rPr>
                <w:rFonts w:ascii="Calibri" w:hAnsi="Calibri" w:cs="Arial"/>
                <w:b/>
                <w:lang w:val="sk-SK"/>
              </w:rPr>
              <w:t>Jednoznačne a stručne zdôvodnite výber prijímateľa NP ako jedinečnej osoby oprávnenej na realizáciu NP (napr. odkazom na Program Slovensko, v ktorom je priamo uvedený prijímateľ; odkazom na platné predpisy, podľa ktorých má prijímateľ osobitné, jedinečné / unikátne kompetencie na implementáciu aktivít NP priamo zo zákona; odkazom na národnú stratégiu, ktorá odôvodňuje jedinečnosť prijímateľa NP a pod.).</w:t>
            </w:r>
          </w:p>
        </w:tc>
        <w:tc>
          <w:tcPr>
            <w:tcW w:w="3270" w:type="pct"/>
            <w:shd w:val="clear" w:color="auto" w:fill="auto"/>
          </w:tcPr>
          <w:p w14:paraId="554A197C" w14:textId="7348D99C" w:rsidR="00F25B35" w:rsidRPr="007C279B" w:rsidRDefault="00AF321F" w:rsidP="00A661EF">
            <w:pPr>
              <w:contextualSpacing/>
              <w:jc w:val="both"/>
              <w:rPr>
                <w:rFonts w:asciiTheme="minorHAnsi" w:hAnsiTheme="minorHAnsi" w:cs="Arial"/>
                <w:strike/>
                <w:highlight w:val="yellow"/>
                <w:lang w:val="sk-SK"/>
              </w:rPr>
            </w:pPr>
            <w:r w:rsidRPr="007C279B">
              <w:rPr>
                <w:rFonts w:asciiTheme="minorHAnsi" w:hAnsiTheme="minorHAnsi" w:cstheme="minorHAnsi"/>
              </w:rPr>
              <w:t xml:space="preserve">Určenie </w:t>
            </w:r>
            <w:r w:rsidR="002B6A86">
              <w:rPr>
                <w:rFonts w:asciiTheme="minorHAnsi" w:hAnsiTheme="minorHAnsi" w:cstheme="minorHAnsi"/>
              </w:rPr>
              <w:t>Ú</w:t>
            </w:r>
            <w:r w:rsidRPr="007C279B">
              <w:rPr>
                <w:rFonts w:asciiTheme="minorHAnsi" w:hAnsiTheme="minorHAnsi" w:cstheme="minorHAnsi"/>
              </w:rPr>
              <w:t>stredia</w:t>
            </w:r>
            <w:r w:rsidR="002B6A86" w:rsidRPr="007C279B">
              <w:rPr>
                <w:rFonts w:asciiTheme="minorHAnsi" w:hAnsiTheme="minorHAnsi" w:cstheme="minorHAnsi"/>
              </w:rPr>
              <w:t xml:space="preserve"> práce, sociálnych vecí a rodiny</w:t>
            </w:r>
            <w:r w:rsidRPr="007C279B">
              <w:rPr>
                <w:rFonts w:asciiTheme="minorHAnsi" w:hAnsiTheme="minorHAnsi" w:cstheme="minorHAnsi"/>
              </w:rPr>
              <w:t xml:space="preserve"> </w:t>
            </w:r>
            <w:r w:rsidR="002B6A86">
              <w:rPr>
                <w:rFonts w:asciiTheme="minorHAnsi" w:hAnsiTheme="minorHAnsi" w:cstheme="minorHAnsi"/>
              </w:rPr>
              <w:t xml:space="preserve">(ďalej len “ústredie”) </w:t>
            </w:r>
            <w:r w:rsidRPr="007C279B">
              <w:rPr>
                <w:rFonts w:asciiTheme="minorHAnsi" w:hAnsiTheme="minorHAnsi" w:cstheme="minorHAnsi"/>
              </w:rPr>
              <w:t xml:space="preserve">ako budúceho žiadateľa </w:t>
            </w:r>
            <w:r w:rsidR="002B6A86">
              <w:rPr>
                <w:rFonts w:asciiTheme="minorHAnsi" w:hAnsiTheme="minorHAnsi" w:cstheme="minorHAnsi"/>
              </w:rPr>
              <w:t>NP</w:t>
            </w:r>
            <w:r w:rsidRPr="007C279B">
              <w:rPr>
                <w:rFonts w:asciiTheme="minorHAnsi" w:hAnsiTheme="minorHAnsi" w:cstheme="minorHAnsi"/>
              </w:rPr>
              <w:t xml:space="preserve"> vyplýva zo zákona č. 453/2003 Z. z. o orgánoch štátnej správy v oblasti sociálnych vecí, rodiny a služieb zamestnanosti a o zmene a doplnení niektorých zákonov (ďalej len „zákon o orgánoch štátnej </w:t>
            </w:r>
            <w:r w:rsidR="00A661EF" w:rsidRPr="007C279B">
              <w:rPr>
                <w:rFonts w:asciiTheme="minorHAnsi" w:hAnsiTheme="minorHAnsi" w:cstheme="minorHAnsi"/>
              </w:rPr>
              <w:t>správy“</w:t>
            </w:r>
            <w:r w:rsidRPr="007C279B">
              <w:rPr>
                <w:rFonts w:asciiTheme="minorHAnsi" w:hAnsiTheme="minorHAnsi" w:cstheme="minorHAnsi"/>
              </w:rPr>
              <w:t xml:space="preserve">). Kompetencia realizovať projekty zamerané na zlepšenie situácie na trhu práce vo svojom územnom obvode financované zo zdrojov Európskeho sociálneho fondu úradom </w:t>
            </w:r>
            <w:r w:rsidR="00470E91">
              <w:rPr>
                <w:rFonts w:asciiTheme="minorHAnsi" w:hAnsiTheme="minorHAnsi" w:cstheme="minorHAnsi"/>
              </w:rPr>
              <w:t xml:space="preserve">práce, sociálnych vecí a rodiny (ďalej </w:t>
            </w:r>
            <w:r w:rsidR="006B6DAD">
              <w:rPr>
                <w:rFonts w:asciiTheme="minorHAnsi" w:hAnsiTheme="minorHAnsi" w:cstheme="minorHAnsi"/>
              </w:rPr>
              <w:t xml:space="preserve">aj </w:t>
            </w:r>
            <w:r w:rsidR="00470E91">
              <w:rPr>
                <w:rFonts w:asciiTheme="minorHAnsi" w:hAnsiTheme="minorHAnsi" w:cstheme="minorHAnsi"/>
              </w:rPr>
              <w:t xml:space="preserve">len “úrad”) </w:t>
            </w:r>
            <w:r w:rsidRPr="007C279B">
              <w:rPr>
                <w:rFonts w:asciiTheme="minorHAnsi" w:hAnsiTheme="minorHAnsi" w:cstheme="minorHAnsi"/>
              </w:rPr>
              <w:t>vyplýva z § 13 ods. 1 písm. p) zákona</w:t>
            </w:r>
            <w:r w:rsidR="002367FD" w:rsidRPr="007C279B">
              <w:rPr>
                <w:rFonts w:asciiTheme="minorHAnsi" w:hAnsiTheme="minorHAnsi" w:cstheme="minorHAnsi"/>
              </w:rPr>
              <w:t xml:space="preserve"> </w:t>
            </w:r>
            <w:r w:rsidRPr="007C279B">
              <w:rPr>
                <w:rFonts w:asciiTheme="minorHAnsi" w:hAnsiTheme="minorHAnsi" w:cstheme="minorHAnsi"/>
              </w:rPr>
              <w:t xml:space="preserve">o službách </w:t>
            </w:r>
            <w:r w:rsidR="002367FD" w:rsidRPr="007C279B">
              <w:rPr>
                <w:rFonts w:asciiTheme="minorHAnsi" w:hAnsiTheme="minorHAnsi" w:cstheme="minorHAnsi"/>
              </w:rPr>
              <w:t>zamestnanosti</w:t>
            </w:r>
            <w:r w:rsidRPr="007C279B">
              <w:rPr>
                <w:rFonts w:asciiTheme="minorHAnsi" w:hAnsiTheme="minorHAnsi" w:cstheme="minorHAnsi"/>
              </w:rPr>
              <w:t>. Podľa § 12 písm. a) zákona o službách zamestnanosti do pôsobnosti ústredia patrí riadiť, kontrolovať a koordinovať činnosť úradov v oblasti služieb zamestnanosti. Podľa § 11 ods. 1 písm. d) zákona o službách zamestnanosti služby zamestnanosti predstavujú systém inštitúcií a nástrojov podpory a pomoci účastníkom trhu práce pri uplatňovaní aktívnych opatrení na trhu práce (ďalej len „AOTP“) s osobitným zreteľom na pracovné uplatnenie znevýhodnených uchádzačov o zamestnanie</w:t>
            </w:r>
            <w:r w:rsidR="001E270F" w:rsidRPr="007C279B">
              <w:rPr>
                <w:rFonts w:asciiTheme="minorHAnsi" w:hAnsiTheme="minorHAnsi" w:cstheme="minorHAnsi"/>
              </w:rPr>
              <w:t xml:space="preserve"> (ďalej aj len „ZUoZ“)</w:t>
            </w:r>
            <w:r w:rsidR="00743261" w:rsidRPr="007C279B">
              <w:rPr>
                <w:rFonts w:asciiTheme="minorHAnsi" w:hAnsiTheme="minorHAnsi" w:cstheme="minorHAnsi"/>
              </w:rPr>
              <w:t>.</w:t>
            </w:r>
          </w:p>
        </w:tc>
      </w:tr>
      <w:tr w:rsidR="00F25B35" w:rsidRPr="007C279B" w14:paraId="0B93D5A9" w14:textId="77777777" w:rsidTr="00BE24BC">
        <w:tblPrEx>
          <w:shd w:val="clear" w:color="auto" w:fill="auto"/>
        </w:tblPrEx>
        <w:tc>
          <w:tcPr>
            <w:tcW w:w="1730" w:type="pct"/>
            <w:shd w:val="clear" w:color="auto" w:fill="F2F2F2" w:themeFill="background1" w:themeFillShade="F2"/>
          </w:tcPr>
          <w:p w14:paraId="74B8544E" w14:textId="77777777" w:rsidR="00816FE0" w:rsidRPr="007C279B" w:rsidRDefault="00F25B35" w:rsidP="00292399">
            <w:pPr>
              <w:contextualSpacing/>
              <w:jc w:val="both"/>
              <w:rPr>
                <w:rFonts w:ascii="Calibri" w:hAnsi="Calibri" w:cs="Arial"/>
                <w:b/>
                <w:lang w:val="sk-SK"/>
              </w:rPr>
            </w:pPr>
            <w:r w:rsidRPr="007C279B">
              <w:rPr>
                <w:rFonts w:ascii="Calibri" w:hAnsi="Calibri" w:cs="Arial"/>
                <w:b/>
                <w:lang w:val="sk-SK"/>
              </w:rPr>
              <w:t>Zdôvodnenie potreby partnera národného projektu (ak relevantné)</w:t>
            </w:r>
            <w:r w:rsidRPr="007C279B">
              <w:rPr>
                <w:rStyle w:val="Odkaznapoznmkupodiarou"/>
                <w:rFonts w:ascii="Calibri" w:hAnsi="Calibri"/>
                <w:b/>
                <w:lang w:val="sk-SK"/>
              </w:rPr>
              <w:footnoteReference w:id="4"/>
            </w:r>
            <w:r w:rsidR="00816FE0" w:rsidRPr="007C279B">
              <w:rPr>
                <w:rFonts w:ascii="Calibri" w:hAnsi="Calibri" w:cs="Arial"/>
                <w:b/>
                <w:lang w:val="sk-SK"/>
              </w:rPr>
              <w:t xml:space="preserve">. </w:t>
            </w:r>
          </w:p>
          <w:p w14:paraId="5E871C1C" w14:textId="77777777" w:rsidR="00816FE0" w:rsidRPr="007C279B" w:rsidRDefault="00816FE0" w:rsidP="00292399">
            <w:pPr>
              <w:contextualSpacing/>
              <w:jc w:val="both"/>
              <w:rPr>
                <w:rFonts w:ascii="Calibri" w:hAnsi="Calibri" w:cs="Arial"/>
                <w:b/>
                <w:lang w:val="sk-SK"/>
              </w:rPr>
            </w:pPr>
            <w:r w:rsidRPr="007C279B">
              <w:rPr>
                <w:rFonts w:ascii="Calibri" w:hAnsi="Calibri" w:cs="Arial"/>
                <w:b/>
                <w:lang w:val="sk-SK"/>
              </w:rPr>
              <w:t>Uveďte kritériá pre výber partnera</w:t>
            </w:r>
            <w:r w:rsidRPr="007C279B">
              <w:rPr>
                <w:rStyle w:val="Odkaznapoznmkupodiarou"/>
                <w:rFonts w:ascii="Calibri" w:hAnsi="Calibri"/>
                <w:b/>
                <w:lang w:val="sk-SK"/>
              </w:rPr>
              <w:footnoteReference w:id="5"/>
            </w:r>
            <w:r w:rsidRPr="007C279B">
              <w:rPr>
                <w:rFonts w:ascii="Calibri" w:hAnsi="Calibri" w:cs="Arial"/>
                <w:b/>
                <w:lang w:val="sk-SK"/>
              </w:rPr>
              <w:t xml:space="preserve">. </w:t>
            </w:r>
          </w:p>
          <w:p w14:paraId="004E4E0B" w14:textId="77777777" w:rsidR="00816FE0" w:rsidRPr="007C279B" w:rsidRDefault="00816FE0" w:rsidP="00292399">
            <w:pPr>
              <w:contextualSpacing/>
              <w:jc w:val="both"/>
              <w:rPr>
                <w:rFonts w:ascii="Calibri" w:hAnsi="Calibri" w:cs="Arial"/>
                <w:b/>
                <w:lang w:val="sk-SK"/>
              </w:rPr>
            </w:pPr>
            <w:r w:rsidRPr="007C279B">
              <w:rPr>
                <w:rFonts w:ascii="Calibri" w:hAnsi="Calibri" w:cs="Arial"/>
                <w:b/>
                <w:lang w:val="sk-SK"/>
              </w:rPr>
              <w:t xml:space="preserve">Má partner </w:t>
            </w:r>
            <w:r w:rsidR="00627A6C" w:rsidRPr="007C279B">
              <w:rPr>
                <w:rFonts w:ascii="Calibri" w:hAnsi="Calibri" w:cs="Arial"/>
                <w:b/>
                <w:lang w:val="sk-SK"/>
              </w:rPr>
              <w:t>jedinečné</w:t>
            </w:r>
            <w:r w:rsidRPr="007C279B">
              <w:rPr>
                <w:rFonts w:ascii="Calibri" w:hAnsi="Calibri" w:cs="Arial"/>
                <w:b/>
                <w:lang w:val="sk-SK"/>
              </w:rPr>
              <w:t xml:space="preserve"> postavenie </w:t>
            </w:r>
          </w:p>
          <w:p w14:paraId="5714B6BD" w14:textId="77777777" w:rsidR="00F25B35" w:rsidRPr="007C279B" w:rsidRDefault="00816FE0" w:rsidP="00292399">
            <w:pPr>
              <w:contextualSpacing/>
              <w:jc w:val="both"/>
              <w:rPr>
                <w:rFonts w:ascii="Calibri" w:hAnsi="Calibri" w:cs="Arial"/>
                <w:b/>
                <w:lang w:val="sk-SK"/>
              </w:rPr>
            </w:pPr>
            <w:r w:rsidRPr="007C279B">
              <w:rPr>
                <w:rFonts w:ascii="Calibri" w:hAnsi="Calibri" w:cs="Arial"/>
                <w:b/>
                <w:lang w:val="sk-SK"/>
              </w:rPr>
              <w:t>na implementáciu týchto aktivít? (áno/nie) Ak áno, na akom základe?</w:t>
            </w:r>
            <w:r w:rsidR="001F47BB" w:rsidRPr="007C279B">
              <w:rPr>
                <w:rStyle w:val="Odkaznapoznmkupodiarou"/>
                <w:rFonts w:ascii="Calibri" w:hAnsi="Calibri"/>
                <w:b/>
                <w:lang w:val="sk-SK"/>
              </w:rPr>
              <w:footnoteReference w:id="6"/>
            </w:r>
          </w:p>
        </w:tc>
        <w:tc>
          <w:tcPr>
            <w:tcW w:w="3270" w:type="pct"/>
            <w:shd w:val="clear" w:color="auto" w:fill="auto"/>
          </w:tcPr>
          <w:p w14:paraId="50B35A16" w14:textId="77777777" w:rsidR="00F25B35" w:rsidRPr="007C279B" w:rsidRDefault="00743261" w:rsidP="00292399">
            <w:pPr>
              <w:contextualSpacing/>
              <w:jc w:val="both"/>
              <w:rPr>
                <w:rFonts w:asciiTheme="minorHAnsi" w:hAnsiTheme="minorHAnsi" w:cs="Arial"/>
                <w:lang w:val="sk-SK"/>
              </w:rPr>
            </w:pPr>
            <w:r w:rsidRPr="007C279B">
              <w:rPr>
                <w:rFonts w:asciiTheme="minorHAnsi" w:hAnsiTheme="minorHAnsi" w:cs="Arial"/>
                <w:lang w:val="sk-SK"/>
              </w:rPr>
              <w:t xml:space="preserve">Nerelevantné </w:t>
            </w:r>
          </w:p>
        </w:tc>
      </w:tr>
    </w:tbl>
    <w:p w14:paraId="41787BCD" w14:textId="77777777" w:rsidR="00AE7F30" w:rsidRPr="007C279B" w:rsidRDefault="00AE7F30" w:rsidP="00292399">
      <w:pPr>
        <w:tabs>
          <w:tab w:val="left" w:pos="2701"/>
        </w:tabs>
        <w:contextualSpacing/>
        <w:jc w:val="both"/>
        <w:rPr>
          <w:rFonts w:ascii="Calibri" w:hAnsi="Calibri" w:cs="Arial"/>
          <w:b/>
          <w:lang w:val="sk-SK"/>
        </w:rPr>
      </w:pPr>
    </w:p>
    <w:tbl>
      <w:tblPr>
        <w:tblStyle w:val="Mriekatabuky"/>
        <w:tblW w:w="5000" w:type="pct"/>
        <w:tblLook w:val="04A0" w:firstRow="1" w:lastRow="0" w:firstColumn="1" w:lastColumn="0" w:noHBand="0" w:noVBand="1"/>
      </w:tblPr>
      <w:tblGrid>
        <w:gridCol w:w="3573"/>
        <w:gridCol w:w="6754"/>
      </w:tblGrid>
      <w:tr w:rsidR="002C5CAF" w:rsidRPr="007C279B" w14:paraId="2EEDE1B8" w14:textId="77777777" w:rsidTr="00D2427D">
        <w:tc>
          <w:tcPr>
            <w:tcW w:w="1730" w:type="pct"/>
            <w:shd w:val="clear" w:color="auto" w:fill="F2F2F2" w:themeFill="background1" w:themeFillShade="F2"/>
          </w:tcPr>
          <w:p w14:paraId="46324548" w14:textId="77777777" w:rsidR="00645C47" w:rsidRPr="007C279B" w:rsidRDefault="00645C47" w:rsidP="00645C47">
            <w:pPr>
              <w:contextualSpacing/>
              <w:jc w:val="both"/>
              <w:rPr>
                <w:rFonts w:ascii="Calibri" w:hAnsi="Calibri" w:cs="Arial"/>
                <w:b/>
                <w:lang w:val="sk-SK"/>
              </w:rPr>
            </w:pPr>
            <w:r w:rsidRPr="007C279B">
              <w:rPr>
                <w:rFonts w:ascii="Calibri" w:hAnsi="Calibri" w:cs="Arial"/>
                <w:b/>
                <w:lang w:val="sk-SK"/>
              </w:rPr>
              <w:t>V prípade uplatnenia princípu partnerstva pri príprave zámeru NP</w:t>
            </w:r>
            <w:r w:rsidRPr="007C279B">
              <w:rPr>
                <w:rStyle w:val="Odkaznapoznmkupodiarou"/>
                <w:rFonts w:ascii="Calibri" w:hAnsi="Calibri"/>
                <w:b/>
                <w:lang w:val="sk-SK"/>
              </w:rPr>
              <w:footnoteReference w:id="7"/>
            </w:r>
            <w:r w:rsidRPr="007C279B">
              <w:rPr>
                <w:rFonts w:ascii="Calibri" w:hAnsi="Calibri" w:cs="Arial"/>
                <w:b/>
                <w:lang w:val="sk-SK"/>
              </w:rPr>
              <w:t xml:space="preserve">  </w:t>
            </w:r>
            <w:r w:rsidRPr="007C279B">
              <w:rPr>
                <w:rFonts w:ascii="Calibri" w:hAnsi="Calibri" w:cs="Arial"/>
                <w:b/>
                <w:lang w:val="sk-SK"/>
              </w:rPr>
              <w:lastRenderedPageBreak/>
              <w:t>podľa článku 8 NSU, uveďte v tejto časti informáciu o partneroch,  ktorí sa na jeho príprave podieľali.</w:t>
            </w:r>
          </w:p>
          <w:p w14:paraId="1198C4E2" w14:textId="77777777" w:rsidR="00645C47" w:rsidRPr="007C279B" w:rsidRDefault="00645C47" w:rsidP="00645C47">
            <w:pPr>
              <w:contextualSpacing/>
              <w:jc w:val="both"/>
              <w:rPr>
                <w:rFonts w:ascii="Calibri" w:hAnsi="Calibri" w:cs="Arial"/>
                <w:b/>
                <w:lang w:val="sk-SK"/>
              </w:rPr>
            </w:pPr>
            <w:r w:rsidRPr="007C279B">
              <w:rPr>
                <w:rFonts w:ascii="Calibri" w:hAnsi="Calibri" w:cs="Arial"/>
                <w:b/>
                <w:lang w:val="sk-SK"/>
              </w:rPr>
              <w:t>Za partnerov zapojených do prípravy zámeru národného projektu sa považujú:</w:t>
            </w:r>
          </w:p>
          <w:p w14:paraId="2CC5D0E5" w14:textId="77777777" w:rsidR="00645C47" w:rsidRPr="007C279B" w:rsidRDefault="00645C47" w:rsidP="00645C47">
            <w:pPr>
              <w:contextualSpacing/>
              <w:jc w:val="both"/>
              <w:rPr>
                <w:rFonts w:ascii="Calibri" w:hAnsi="Calibri" w:cs="Arial"/>
                <w:b/>
                <w:lang w:val="sk-SK"/>
              </w:rPr>
            </w:pPr>
            <w:r w:rsidRPr="007C279B">
              <w:rPr>
                <w:rFonts w:ascii="Calibri" w:hAnsi="Calibri" w:cs="Arial"/>
                <w:b/>
                <w:lang w:val="sk-SK"/>
              </w:rPr>
              <w:t>-</w:t>
            </w:r>
            <w:r w:rsidRPr="007C279B">
              <w:rPr>
                <w:rFonts w:ascii="Calibri" w:hAnsi="Calibri" w:cs="Arial"/>
                <w:b/>
                <w:lang w:val="sk-SK"/>
              </w:rPr>
              <w:tab/>
              <w:t>regionálne, miestne, mestské a ostatné orgány verejnej správy;</w:t>
            </w:r>
          </w:p>
          <w:p w14:paraId="3BEB9CE9" w14:textId="77777777" w:rsidR="00645C47" w:rsidRPr="007C279B" w:rsidRDefault="00645C47" w:rsidP="00645C47">
            <w:pPr>
              <w:contextualSpacing/>
              <w:jc w:val="both"/>
              <w:rPr>
                <w:rFonts w:ascii="Calibri" w:hAnsi="Calibri" w:cs="Arial"/>
                <w:b/>
                <w:lang w:val="sk-SK"/>
              </w:rPr>
            </w:pPr>
            <w:r w:rsidRPr="007C279B">
              <w:rPr>
                <w:rFonts w:ascii="Calibri" w:hAnsi="Calibri" w:cs="Arial"/>
                <w:b/>
                <w:lang w:val="sk-SK"/>
              </w:rPr>
              <w:t>-</w:t>
            </w:r>
            <w:r w:rsidRPr="007C279B">
              <w:rPr>
                <w:rFonts w:ascii="Calibri" w:hAnsi="Calibri" w:cs="Arial"/>
                <w:b/>
                <w:lang w:val="sk-SK"/>
              </w:rPr>
              <w:tab/>
              <w:t>hospodárskych a sociálnych partnerov;</w:t>
            </w:r>
          </w:p>
          <w:p w14:paraId="58EF6791" w14:textId="77777777" w:rsidR="00645C47" w:rsidRPr="007C279B" w:rsidRDefault="00645C47" w:rsidP="00645C47">
            <w:pPr>
              <w:contextualSpacing/>
              <w:jc w:val="both"/>
              <w:rPr>
                <w:rFonts w:ascii="Calibri" w:hAnsi="Calibri" w:cs="Arial"/>
                <w:b/>
                <w:lang w:val="sk-SK"/>
              </w:rPr>
            </w:pPr>
            <w:r w:rsidRPr="007C279B">
              <w:rPr>
                <w:rFonts w:ascii="Calibri" w:hAnsi="Calibri" w:cs="Arial"/>
                <w:b/>
                <w:lang w:val="sk-SK"/>
              </w:rPr>
              <w:t>-</w:t>
            </w:r>
            <w:r w:rsidRPr="007C279B">
              <w:rPr>
                <w:rFonts w:ascii="Calibri" w:hAnsi="Calibri" w:cs="Arial"/>
                <w:b/>
                <w:lang w:val="sk-SK"/>
              </w:rPr>
              <w:tab/>
              <w:t>subjekty, ktoré zastupujú občiansku spoločnosť;</w:t>
            </w:r>
          </w:p>
          <w:p w14:paraId="7365061B" w14:textId="77777777" w:rsidR="00645C47" w:rsidRPr="007C279B" w:rsidRDefault="00645C47" w:rsidP="00645C47">
            <w:pPr>
              <w:contextualSpacing/>
              <w:jc w:val="both"/>
              <w:rPr>
                <w:rFonts w:ascii="Calibri" w:hAnsi="Calibri" w:cs="Arial"/>
                <w:b/>
                <w:lang w:val="sk-SK"/>
              </w:rPr>
            </w:pPr>
            <w:r w:rsidRPr="007C279B">
              <w:rPr>
                <w:rFonts w:ascii="Calibri" w:hAnsi="Calibri" w:cs="Arial"/>
                <w:b/>
                <w:lang w:val="sk-SK"/>
              </w:rPr>
              <w:t>-</w:t>
            </w:r>
            <w:r w:rsidRPr="007C279B">
              <w:rPr>
                <w:rFonts w:ascii="Calibri" w:hAnsi="Calibri" w:cs="Arial"/>
                <w:b/>
                <w:lang w:val="sk-SK"/>
              </w:rPr>
              <w:tab/>
              <w:t xml:space="preserve">v náležitom prípade výskumné organizácie a univerzity. </w:t>
            </w:r>
          </w:p>
          <w:p w14:paraId="05A83140" w14:textId="77777777" w:rsidR="002C5CAF" w:rsidRPr="007C279B" w:rsidRDefault="00645C47" w:rsidP="00D2427D">
            <w:pPr>
              <w:contextualSpacing/>
              <w:jc w:val="both"/>
              <w:rPr>
                <w:rFonts w:ascii="Calibri" w:hAnsi="Calibri" w:cs="Arial"/>
                <w:b/>
                <w:lang w:val="sk-SK"/>
              </w:rPr>
            </w:pPr>
            <w:r w:rsidRPr="007C279B">
              <w:rPr>
                <w:rFonts w:ascii="Calibri" w:hAnsi="Calibri" w:cs="Arial"/>
                <w:b/>
                <w:lang w:val="sk-SK"/>
              </w:rPr>
              <w:t>Ak nezapojíte do prípravy zámeru NP niektorého z partnerov podľa článku 8 nariadenia o spoločných ustanoveniach</w:t>
            </w:r>
            <w:r w:rsidRPr="007C279B">
              <w:rPr>
                <w:rStyle w:val="Odkaznapoznmkupodiarou"/>
                <w:rFonts w:ascii="Calibri" w:hAnsi="Calibri"/>
                <w:b/>
                <w:lang w:val="sk-SK"/>
              </w:rPr>
              <w:footnoteReference w:id="8"/>
            </w:r>
            <w:r w:rsidRPr="007C279B">
              <w:rPr>
                <w:rFonts w:ascii="Calibri" w:hAnsi="Calibri" w:cs="Arial"/>
                <w:b/>
                <w:lang w:val="sk-SK"/>
              </w:rPr>
              <w:t>, zdôvodnite ich nezapojenie. V prípade, ak ste princíp partnerstva pri príprave zámeru NP uplatnili, uveďte informáciu zapojení v tejto časti.</w:t>
            </w:r>
          </w:p>
        </w:tc>
        <w:tc>
          <w:tcPr>
            <w:tcW w:w="3270" w:type="pct"/>
            <w:shd w:val="clear" w:color="auto" w:fill="auto"/>
          </w:tcPr>
          <w:p w14:paraId="2076060B" w14:textId="77777777" w:rsidR="00AF321F" w:rsidRPr="007C279B" w:rsidRDefault="00AF321F" w:rsidP="00292399">
            <w:pPr>
              <w:contextualSpacing/>
              <w:jc w:val="both"/>
              <w:rPr>
                <w:rFonts w:asciiTheme="minorHAnsi" w:hAnsiTheme="minorHAnsi" w:cstheme="minorHAnsi"/>
              </w:rPr>
            </w:pPr>
            <w:r w:rsidRPr="007C279B">
              <w:rPr>
                <w:rFonts w:asciiTheme="minorHAnsi" w:hAnsiTheme="minorHAnsi" w:cstheme="minorHAnsi"/>
              </w:rPr>
              <w:lastRenderedPageBreak/>
              <w:t>NP</w:t>
            </w:r>
            <w:r w:rsidR="00D94FD8" w:rsidRPr="007C279B">
              <w:rPr>
                <w:rFonts w:asciiTheme="minorHAnsi" w:hAnsiTheme="minorHAnsi" w:cstheme="minorHAnsi"/>
              </w:rPr>
              <w:t xml:space="preserve"> FS </w:t>
            </w:r>
            <w:r w:rsidR="00FD4E10">
              <w:rPr>
                <w:rFonts w:asciiTheme="minorHAnsi" w:hAnsiTheme="minorHAnsi" w:cstheme="minorHAnsi"/>
              </w:rPr>
              <w:t>I</w:t>
            </w:r>
            <w:r w:rsidR="00D94FD8" w:rsidRPr="007C279B">
              <w:rPr>
                <w:rFonts w:asciiTheme="minorHAnsi" w:hAnsiTheme="minorHAnsi" w:cstheme="minorHAnsi"/>
              </w:rPr>
              <w:t>I.</w:t>
            </w:r>
            <w:r w:rsidRPr="007C279B">
              <w:rPr>
                <w:rFonts w:asciiTheme="minorHAnsi" w:hAnsiTheme="minorHAnsi" w:cstheme="minorHAnsi"/>
              </w:rPr>
              <w:t xml:space="preserve"> svojimi aktivitami a podaktivitami napĺňa viacero opatrení strategických dokumentov pre oblasť zamestnanosti do roku 2030, do </w:t>
            </w:r>
            <w:r w:rsidRPr="007C279B">
              <w:rPr>
                <w:rFonts w:asciiTheme="minorHAnsi" w:hAnsiTheme="minorHAnsi" w:cstheme="minorHAnsi"/>
              </w:rPr>
              <w:lastRenderedPageBreak/>
              <w:t xml:space="preserve">prípravy a schvaľovania ktorých boli zapojení relevantní partneri prostredníctvom Pracovnej skupiny pre oblasť zamestnanosti, aktívnej politiky trhu práce, Záruky pre mladých a sociálnej ekonomiky (PS) zriadenej v roku 2021 Ministerstvom práce, sociálnych vecí a rodiny SR (MPSVR SR). Členmi PS sú aktéri, ktorí sa zaoberajú uvedenými oblasťami, vrátane orgánov verejnej správy na národnej úrovni, zástupcov obcí a regiónov, zástupcov zamestnancov a zamestnávateľov, univerzít a neziskových organizácií. PS sa v rámci svojej činnosti zameriava na vytváranie podmienok úzkej spolupráce so zainteresovanými stranami v oblasti navrhovania, implementácie, monitorovania a preskúmania aktívnych politík trhu práce, Záruky pre mladých a sociálnej ekonomiky. </w:t>
            </w:r>
          </w:p>
          <w:p w14:paraId="6AD2AAC3" w14:textId="4F0534A3" w:rsidR="002C5CAF" w:rsidRPr="007C279B" w:rsidRDefault="00AF321F" w:rsidP="00AA7EE4">
            <w:pPr>
              <w:contextualSpacing/>
              <w:jc w:val="both"/>
              <w:rPr>
                <w:rFonts w:asciiTheme="minorHAnsi" w:hAnsiTheme="minorHAnsi" w:cs="Arial"/>
                <w:highlight w:val="yellow"/>
                <w:lang w:val="sk-SK"/>
              </w:rPr>
            </w:pPr>
            <w:r w:rsidRPr="007C279B">
              <w:rPr>
                <w:rFonts w:asciiTheme="minorHAnsi" w:hAnsiTheme="minorHAnsi" w:cstheme="minorHAnsi"/>
              </w:rPr>
              <w:t xml:space="preserve">K príprave zámeru </w:t>
            </w:r>
            <w:r w:rsidR="00D94FD8" w:rsidRPr="007C279B">
              <w:rPr>
                <w:rFonts w:asciiTheme="minorHAnsi" w:hAnsiTheme="minorHAnsi" w:cstheme="minorHAnsi"/>
              </w:rPr>
              <w:t xml:space="preserve">pre NP FS II. </w:t>
            </w:r>
            <w:r w:rsidRPr="007C279B">
              <w:rPr>
                <w:rFonts w:asciiTheme="minorHAnsi" w:hAnsiTheme="minorHAnsi" w:cstheme="minorHAnsi"/>
              </w:rPr>
              <w:t xml:space="preserve">sa uskutočnilo viacero konzultačných stretnutí s </w:t>
            </w:r>
            <w:r w:rsidR="002B6A86">
              <w:rPr>
                <w:rFonts w:asciiTheme="minorHAnsi" w:hAnsiTheme="minorHAnsi" w:cstheme="minorHAnsi"/>
              </w:rPr>
              <w:t>ú</w:t>
            </w:r>
            <w:r w:rsidRPr="007C279B">
              <w:rPr>
                <w:rFonts w:asciiTheme="minorHAnsi" w:hAnsiTheme="minorHAnsi" w:cstheme="minorHAnsi"/>
              </w:rPr>
              <w:t xml:space="preserve">stredím </w:t>
            </w:r>
            <w:r w:rsidR="00FD4E10">
              <w:rPr>
                <w:rFonts w:asciiTheme="minorHAnsi" w:hAnsiTheme="minorHAnsi" w:cstheme="minorHAnsi"/>
              </w:rPr>
              <w:t>a sekciou práce</w:t>
            </w:r>
            <w:r w:rsidRPr="007C279B">
              <w:rPr>
                <w:rFonts w:asciiTheme="minorHAnsi" w:hAnsiTheme="minorHAnsi" w:cstheme="minorHAnsi"/>
              </w:rPr>
              <w:t xml:space="preserve"> </w:t>
            </w:r>
            <w:r w:rsidR="002B6A86">
              <w:rPr>
                <w:rFonts w:asciiTheme="minorHAnsi" w:hAnsiTheme="minorHAnsi" w:cstheme="minorHAnsi"/>
              </w:rPr>
              <w:t xml:space="preserve">MPSVR SR </w:t>
            </w:r>
            <w:r w:rsidRPr="007C279B">
              <w:rPr>
                <w:rFonts w:asciiTheme="minorHAnsi" w:hAnsiTheme="minorHAnsi" w:cstheme="minorHAnsi"/>
              </w:rPr>
              <w:t>s cieľom diskutovať o vzájomných prienikoch a synergiách s inými národnými projektami a identifikovať chýbajúce činnosti a účinné opatrenia v oblasti poskytovania služieb zamestnanosti pre osoby z CS, ktoré by reflektovali</w:t>
            </w:r>
            <w:r w:rsidR="00D94FD8" w:rsidRPr="007C279B">
              <w:rPr>
                <w:rFonts w:asciiTheme="minorHAnsi" w:hAnsiTheme="minorHAnsi" w:cstheme="minorHAnsi"/>
              </w:rPr>
              <w:t xml:space="preserve"> </w:t>
            </w:r>
            <w:r w:rsidRPr="007C279B">
              <w:rPr>
                <w:rFonts w:asciiTheme="minorHAnsi" w:hAnsiTheme="minorHAnsi" w:cstheme="minorHAnsi"/>
              </w:rPr>
              <w:t>na novelu zákona o službách zamestnanosti.</w:t>
            </w:r>
          </w:p>
        </w:tc>
      </w:tr>
    </w:tbl>
    <w:p w14:paraId="76F91274" w14:textId="77777777" w:rsidR="002C5CAF" w:rsidRPr="007C279B" w:rsidRDefault="002C5CAF" w:rsidP="00AE7F30">
      <w:pPr>
        <w:tabs>
          <w:tab w:val="left" w:pos="2701"/>
        </w:tabs>
        <w:contextualSpacing/>
        <w:rPr>
          <w:rFonts w:ascii="Calibri" w:hAnsi="Calibri" w:cs="Arial"/>
          <w:b/>
          <w:lang w:val="sk-SK"/>
        </w:rPr>
      </w:pPr>
    </w:p>
    <w:tbl>
      <w:tblPr>
        <w:tblStyle w:val="Mriekatabuky"/>
        <w:tblW w:w="5000" w:type="pct"/>
        <w:shd w:val="clear" w:color="auto" w:fill="BFBFBF" w:themeFill="background1" w:themeFillShade="BF"/>
        <w:tblLook w:val="04A0" w:firstRow="1" w:lastRow="0" w:firstColumn="1" w:lastColumn="0" w:noHBand="0" w:noVBand="1"/>
      </w:tblPr>
      <w:tblGrid>
        <w:gridCol w:w="3573"/>
        <w:gridCol w:w="6754"/>
      </w:tblGrid>
      <w:tr w:rsidR="00706444" w:rsidRPr="007C279B" w14:paraId="2E89402C" w14:textId="77777777" w:rsidTr="00D2427D">
        <w:tc>
          <w:tcPr>
            <w:tcW w:w="5000" w:type="pct"/>
            <w:gridSpan w:val="2"/>
            <w:shd w:val="clear" w:color="auto" w:fill="D9D9D9" w:themeFill="background1" w:themeFillShade="D9"/>
          </w:tcPr>
          <w:p w14:paraId="4C45D856" w14:textId="77777777" w:rsidR="00706444" w:rsidRPr="007C279B" w:rsidRDefault="00706444" w:rsidP="00427F1D">
            <w:pPr>
              <w:tabs>
                <w:tab w:val="left" w:pos="851"/>
              </w:tabs>
              <w:contextualSpacing/>
              <w:rPr>
                <w:rFonts w:ascii="Calibri" w:hAnsi="Calibri" w:cs="Arial"/>
                <w:b/>
                <w:sz w:val="28"/>
                <w:szCs w:val="28"/>
                <w:lang w:val="sk-SK"/>
              </w:rPr>
            </w:pPr>
            <w:r w:rsidRPr="007C279B">
              <w:rPr>
                <w:rFonts w:ascii="Calibri" w:hAnsi="Calibri" w:cs="Arial"/>
                <w:b/>
                <w:sz w:val="28"/>
                <w:szCs w:val="28"/>
                <w:lang w:val="sk-SK"/>
              </w:rPr>
              <w:t>Sumárne informácie o </w:t>
            </w:r>
            <w:r w:rsidR="00427F1D" w:rsidRPr="007C279B">
              <w:rPr>
                <w:rFonts w:ascii="Calibri" w:hAnsi="Calibri" w:cs="Arial"/>
                <w:b/>
                <w:sz w:val="28"/>
                <w:szCs w:val="28"/>
                <w:lang w:val="sk-SK"/>
              </w:rPr>
              <w:t>NP</w:t>
            </w:r>
            <w:r w:rsidR="00CD3CBE" w:rsidRPr="007C279B">
              <w:rPr>
                <w:rStyle w:val="Odkaznapoznmkupodiarou"/>
                <w:rFonts w:ascii="Calibri" w:hAnsi="Calibri"/>
                <w:b/>
                <w:sz w:val="28"/>
                <w:szCs w:val="28"/>
                <w:lang w:val="sk-SK"/>
              </w:rPr>
              <w:footnoteReference w:id="9"/>
            </w:r>
          </w:p>
        </w:tc>
      </w:tr>
      <w:tr w:rsidR="00706444" w:rsidRPr="007C279B" w14:paraId="14C10B06" w14:textId="77777777" w:rsidTr="00D2427D">
        <w:tblPrEx>
          <w:shd w:val="clear" w:color="auto" w:fill="auto"/>
        </w:tblPrEx>
        <w:tc>
          <w:tcPr>
            <w:tcW w:w="1730" w:type="pct"/>
            <w:shd w:val="clear" w:color="auto" w:fill="F2F2F2" w:themeFill="background1" w:themeFillShade="F2"/>
          </w:tcPr>
          <w:p w14:paraId="626FA529" w14:textId="77777777" w:rsidR="00706444" w:rsidRPr="00E372BA" w:rsidRDefault="00706444" w:rsidP="00D2427D">
            <w:pPr>
              <w:contextualSpacing/>
              <w:rPr>
                <w:rFonts w:ascii="Calibri" w:hAnsi="Calibri" w:cs="Arial"/>
                <w:b/>
                <w:lang w:val="sk-SK"/>
              </w:rPr>
            </w:pPr>
            <w:r w:rsidRPr="00E372BA">
              <w:rPr>
                <w:rFonts w:ascii="Calibri" w:hAnsi="Calibri" w:cs="Arial"/>
                <w:b/>
                <w:lang w:val="sk-SK"/>
              </w:rPr>
              <w:t>Celkové oprávnené výdavky NP (v EUR)</w:t>
            </w:r>
          </w:p>
        </w:tc>
        <w:tc>
          <w:tcPr>
            <w:tcW w:w="3270" w:type="pct"/>
            <w:vAlign w:val="center"/>
          </w:tcPr>
          <w:p w14:paraId="701FF32D" w14:textId="2EEB2644" w:rsidR="00706444" w:rsidRPr="00E372BA" w:rsidRDefault="00BD5C7C" w:rsidP="00B74C63">
            <w:pPr>
              <w:pStyle w:val="TableParagraph"/>
              <w:contextualSpacing/>
              <w:rPr>
                <w:rFonts w:asciiTheme="minorHAnsi" w:hAnsiTheme="minorHAnsi" w:cs="Arial"/>
                <w:lang w:val="sk-SK"/>
              </w:rPr>
            </w:pPr>
            <w:r w:rsidRPr="00B74C63">
              <w:rPr>
                <w:rFonts w:asciiTheme="minorHAnsi" w:hAnsiTheme="minorHAnsi" w:cs="Arial"/>
                <w:lang w:val="sk-SK"/>
              </w:rPr>
              <w:t>13 053 6</w:t>
            </w:r>
            <w:r w:rsidR="000310FD">
              <w:rPr>
                <w:rFonts w:asciiTheme="minorHAnsi" w:hAnsiTheme="minorHAnsi" w:cs="Arial"/>
                <w:lang w:val="sk-SK"/>
              </w:rPr>
              <w:t>79</w:t>
            </w:r>
            <w:r w:rsidR="00D94FD8" w:rsidRPr="00B74C63">
              <w:rPr>
                <w:rFonts w:asciiTheme="minorHAnsi" w:hAnsiTheme="minorHAnsi" w:cs="Arial"/>
                <w:lang w:val="sk-SK"/>
              </w:rPr>
              <w:t xml:space="preserve"> eur</w:t>
            </w:r>
          </w:p>
        </w:tc>
      </w:tr>
      <w:tr w:rsidR="00706444" w:rsidRPr="007C279B" w14:paraId="4F22FBD2" w14:textId="77777777" w:rsidTr="00D2427D">
        <w:tblPrEx>
          <w:shd w:val="clear" w:color="auto" w:fill="auto"/>
        </w:tblPrEx>
        <w:tc>
          <w:tcPr>
            <w:tcW w:w="1730" w:type="pct"/>
            <w:shd w:val="clear" w:color="auto" w:fill="F2F2F2" w:themeFill="background1" w:themeFillShade="F2"/>
          </w:tcPr>
          <w:p w14:paraId="4CD09A74" w14:textId="77777777" w:rsidR="00706444" w:rsidRPr="007C279B" w:rsidRDefault="00706444" w:rsidP="00427F1D">
            <w:pPr>
              <w:contextualSpacing/>
              <w:rPr>
                <w:rFonts w:ascii="Calibri" w:hAnsi="Calibri" w:cs="Arial"/>
                <w:b/>
                <w:lang w:val="sk-SK"/>
              </w:rPr>
            </w:pPr>
            <w:r w:rsidRPr="007C279B">
              <w:rPr>
                <w:rFonts w:ascii="Calibri" w:hAnsi="Calibri" w:cs="Arial"/>
                <w:b/>
                <w:lang w:val="sk-SK"/>
              </w:rPr>
              <w:t xml:space="preserve">Miesto realizácie projektu (na úrovni kraja, resp. </w:t>
            </w:r>
            <w:r w:rsidR="00427F1D" w:rsidRPr="007C279B">
              <w:rPr>
                <w:rFonts w:ascii="Calibri" w:hAnsi="Calibri" w:cs="Arial"/>
                <w:b/>
                <w:lang w:val="sk-SK"/>
              </w:rPr>
              <w:t>celé územie Slovenskej republiky</w:t>
            </w:r>
            <w:r w:rsidRPr="007C279B">
              <w:rPr>
                <w:rFonts w:ascii="Calibri" w:hAnsi="Calibri" w:cs="Arial"/>
                <w:b/>
                <w:lang w:val="sk-SK"/>
              </w:rPr>
              <w:t>)</w:t>
            </w:r>
          </w:p>
        </w:tc>
        <w:tc>
          <w:tcPr>
            <w:tcW w:w="3270" w:type="pct"/>
            <w:vAlign w:val="center"/>
          </w:tcPr>
          <w:p w14:paraId="79C23399" w14:textId="77777777" w:rsidR="00706444" w:rsidRPr="007C279B" w:rsidRDefault="00D94FD8" w:rsidP="00D2427D">
            <w:pPr>
              <w:pStyle w:val="TableParagraph"/>
              <w:contextualSpacing/>
              <w:rPr>
                <w:rFonts w:asciiTheme="minorHAnsi" w:hAnsiTheme="minorHAnsi" w:cstheme="minorHAnsi"/>
              </w:rPr>
            </w:pPr>
            <w:r w:rsidRPr="007C279B">
              <w:rPr>
                <w:rFonts w:asciiTheme="minorHAnsi" w:hAnsiTheme="minorHAnsi" w:cstheme="minorHAnsi"/>
              </w:rPr>
              <w:t>Celé územie Slovenskej republiky</w:t>
            </w:r>
          </w:p>
          <w:p w14:paraId="2A425E28" w14:textId="77777777" w:rsidR="009A44EC" w:rsidRPr="007C279B" w:rsidRDefault="009A44EC" w:rsidP="00D2427D">
            <w:pPr>
              <w:pStyle w:val="TableParagraph"/>
              <w:contextualSpacing/>
              <w:rPr>
                <w:rFonts w:asciiTheme="minorHAnsi" w:hAnsiTheme="minorHAnsi" w:cs="Arial"/>
                <w:lang w:val="sk-SK"/>
              </w:rPr>
            </w:pPr>
          </w:p>
        </w:tc>
      </w:tr>
      <w:tr w:rsidR="00706444" w:rsidRPr="007C279B" w14:paraId="793E083F" w14:textId="77777777" w:rsidTr="00D2427D">
        <w:tblPrEx>
          <w:shd w:val="clear" w:color="auto" w:fill="auto"/>
        </w:tblPrEx>
        <w:tc>
          <w:tcPr>
            <w:tcW w:w="1730" w:type="pct"/>
            <w:shd w:val="clear" w:color="auto" w:fill="F2F2F2" w:themeFill="background1" w:themeFillShade="F2"/>
          </w:tcPr>
          <w:p w14:paraId="0C239896" w14:textId="77777777" w:rsidR="00706444" w:rsidRPr="007C279B" w:rsidRDefault="00706444" w:rsidP="00D2427D">
            <w:pPr>
              <w:contextualSpacing/>
              <w:rPr>
                <w:rFonts w:ascii="Calibri" w:hAnsi="Calibri" w:cs="Arial"/>
                <w:b/>
                <w:lang w:val="sk-SK"/>
              </w:rPr>
            </w:pPr>
            <w:r w:rsidRPr="007C279B">
              <w:rPr>
                <w:rFonts w:ascii="Calibri" w:hAnsi="Calibri" w:cs="Arial"/>
                <w:b/>
                <w:lang w:val="sk-SK"/>
              </w:rPr>
              <w:t>Identifikácia hlavných cieľových skupín (ak relevantné)</w:t>
            </w:r>
          </w:p>
        </w:tc>
        <w:tc>
          <w:tcPr>
            <w:tcW w:w="3270" w:type="pct"/>
            <w:shd w:val="clear" w:color="auto" w:fill="auto"/>
            <w:vAlign w:val="center"/>
          </w:tcPr>
          <w:p w14:paraId="4CA1582E" w14:textId="77777777" w:rsidR="007925CD" w:rsidRPr="007C279B" w:rsidRDefault="007925CD" w:rsidP="00D2427D">
            <w:pPr>
              <w:pStyle w:val="TableParagraph"/>
              <w:contextualSpacing/>
              <w:rPr>
                <w:rFonts w:asciiTheme="minorHAnsi" w:hAnsiTheme="minorHAnsi" w:cstheme="minorHAnsi"/>
                <w:b/>
              </w:rPr>
            </w:pPr>
            <w:r w:rsidRPr="007C279B">
              <w:rPr>
                <w:rFonts w:asciiTheme="minorHAnsi" w:hAnsiTheme="minorHAnsi" w:cstheme="minorHAnsi"/>
                <w:b/>
              </w:rPr>
              <w:t>V zmysle Programu Slovensko – 4P1:</w:t>
            </w:r>
          </w:p>
          <w:p w14:paraId="64C0C48F" w14:textId="77777777" w:rsidR="003F7B9D" w:rsidRPr="007C279B" w:rsidRDefault="003F7B9D" w:rsidP="005749B9">
            <w:pPr>
              <w:pStyle w:val="TableParagraph"/>
              <w:numPr>
                <w:ilvl w:val="0"/>
                <w:numId w:val="25"/>
              </w:numPr>
              <w:contextualSpacing/>
              <w:rPr>
                <w:rFonts w:asciiTheme="minorHAnsi" w:hAnsiTheme="minorHAnsi" w:cstheme="minorHAnsi"/>
              </w:rPr>
            </w:pPr>
            <w:r w:rsidRPr="007C279B">
              <w:rPr>
                <w:rFonts w:asciiTheme="minorHAnsi" w:hAnsiTheme="minorHAnsi" w:cstheme="minorHAnsi"/>
              </w:rPr>
              <w:t>uchádzač o zamestnanie</w:t>
            </w:r>
            <w:r w:rsidR="00963D19">
              <w:rPr>
                <w:rFonts w:asciiTheme="minorHAnsi" w:hAnsiTheme="minorHAnsi" w:cstheme="minorHAnsi"/>
              </w:rPr>
              <w:t xml:space="preserve"> (UoZ)</w:t>
            </w:r>
            <w:r w:rsidRPr="007C279B">
              <w:rPr>
                <w:rFonts w:asciiTheme="minorHAnsi" w:hAnsiTheme="minorHAnsi" w:cstheme="minorHAnsi"/>
              </w:rPr>
              <w:t xml:space="preserve">; </w:t>
            </w:r>
          </w:p>
          <w:p w14:paraId="524198B6" w14:textId="77777777" w:rsidR="005749B9" w:rsidRPr="007C279B" w:rsidRDefault="003F7B9D" w:rsidP="005749B9">
            <w:pPr>
              <w:pStyle w:val="TableParagraph"/>
              <w:numPr>
                <w:ilvl w:val="0"/>
                <w:numId w:val="25"/>
              </w:numPr>
              <w:contextualSpacing/>
              <w:rPr>
                <w:rFonts w:asciiTheme="minorHAnsi" w:hAnsiTheme="minorHAnsi" w:cstheme="minorHAnsi"/>
              </w:rPr>
            </w:pPr>
            <w:r w:rsidRPr="007C279B">
              <w:rPr>
                <w:rFonts w:asciiTheme="minorHAnsi" w:hAnsiTheme="minorHAnsi" w:cstheme="minorHAnsi"/>
              </w:rPr>
              <w:t>občan, ktorý dosiahol vzdelanie nižšie ako stredné odborné vzdelanie</w:t>
            </w:r>
            <w:r w:rsidR="00963D19">
              <w:rPr>
                <w:rFonts w:asciiTheme="minorHAnsi" w:hAnsiTheme="minorHAnsi" w:cstheme="minorHAnsi"/>
              </w:rPr>
              <w:t xml:space="preserve"> (občan</w:t>
            </w:r>
            <w:r w:rsidR="00963D19" w:rsidRPr="007C279B">
              <w:rPr>
                <w:rFonts w:asciiTheme="minorHAnsi" w:hAnsiTheme="minorHAnsi" w:cstheme="minorHAnsi"/>
                <w:spacing w:val="-6"/>
              </w:rPr>
              <w:t xml:space="preserve"> </w:t>
            </w:r>
            <w:r w:rsidR="00963D19" w:rsidRPr="007C279B">
              <w:rPr>
                <w:rFonts w:asciiTheme="minorHAnsi" w:hAnsiTheme="minorHAnsi" w:cstheme="minorHAnsi"/>
              </w:rPr>
              <w:t>s</w:t>
            </w:r>
            <w:r w:rsidR="00963D19" w:rsidRPr="007C279B">
              <w:rPr>
                <w:rFonts w:asciiTheme="minorHAnsi" w:hAnsiTheme="minorHAnsi" w:cstheme="minorHAnsi"/>
                <w:spacing w:val="-7"/>
              </w:rPr>
              <w:t xml:space="preserve"> </w:t>
            </w:r>
            <w:r w:rsidR="00963D19" w:rsidRPr="007C279B">
              <w:rPr>
                <w:rFonts w:asciiTheme="minorHAnsi" w:hAnsiTheme="minorHAnsi" w:cstheme="minorHAnsi"/>
              </w:rPr>
              <w:t>nízkou</w:t>
            </w:r>
            <w:r w:rsidR="00963D19" w:rsidRPr="007C279B">
              <w:rPr>
                <w:rFonts w:asciiTheme="minorHAnsi" w:hAnsiTheme="minorHAnsi" w:cstheme="minorHAnsi"/>
                <w:spacing w:val="-6"/>
              </w:rPr>
              <w:t xml:space="preserve"> </w:t>
            </w:r>
            <w:r w:rsidR="00963D19" w:rsidRPr="007C279B">
              <w:rPr>
                <w:rFonts w:asciiTheme="minorHAnsi" w:hAnsiTheme="minorHAnsi" w:cstheme="minorHAnsi"/>
              </w:rPr>
              <w:t>kvalifikáciou</w:t>
            </w:r>
            <w:r w:rsidR="00963D19">
              <w:rPr>
                <w:rFonts w:asciiTheme="minorHAnsi" w:hAnsiTheme="minorHAnsi" w:cstheme="minorHAnsi"/>
              </w:rPr>
              <w:t>)</w:t>
            </w:r>
            <w:r w:rsidRPr="007C279B">
              <w:rPr>
                <w:rFonts w:asciiTheme="minorHAnsi" w:hAnsiTheme="minorHAnsi" w:cstheme="minorHAnsi"/>
              </w:rPr>
              <w:t xml:space="preserve">; </w:t>
            </w:r>
          </w:p>
          <w:p w14:paraId="398C5423" w14:textId="77777777" w:rsidR="003F7B9D" w:rsidRPr="007C279B" w:rsidRDefault="003F7B9D" w:rsidP="005749B9">
            <w:pPr>
              <w:pStyle w:val="TableParagraph"/>
              <w:numPr>
                <w:ilvl w:val="0"/>
                <w:numId w:val="25"/>
              </w:numPr>
              <w:contextualSpacing/>
              <w:rPr>
                <w:rFonts w:asciiTheme="minorHAnsi" w:hAnsiTheme="minorHAnsi" w:cstheme="minorHAnsi"/>
              </w:rPr>
            </w:pPr>
            <w:r w:rsidRPr="007C279B">
              <w:rPr>
                <w:rFonts w:asciiTheme="minorHAnsi" w:hAnsiTheme="minorHAnsi" w:cstheme="minorHAnsi"/>
              </w:rPr>
              <w:t>dlhodobo nezamestnaný občan</w:t>
            </w:r>
            <w:r w:rsidR="00963D19">
              <w:rPr>
                <w:rFonts w:asciiTheme="minorHAnsi" w:hAnsiTheme="minorHAnsi" w:cstheme="minorHAnsi"/>
              </w:rPr>
              <w:t xml:space="preserve"> (DNO)</w:t>
            </w:r>
            <w:r w:rsidRPr="007C279B">
              <w:rPr>
                <w:rFonts w:asciiTheme="minorHAnsi" w:hAnsiTheme="minorHAnsi" w:cstheme="minorHAnsi"/>
              </w:rPr>
              <w:t xml:space="preserve">; </w:t>
            </w:r>
          </w:p>
          <w:p w14:paraId="57848A45" w14:textId="77777777" w:rsidR="003F7B9D" w:rsidRPr="007C279B" w:rsidRDefault="003F7B9D" w:rsidP="005749B9">
            <w:pPr>
              <w:pStyle w:val="TableParagraph"/>
              <w:numPr>
                <w:ilvl w:val="0"/>
                <w:numId w:val="25"/>
              </w:numPr>
              <w:contextualSpacing/>
              <w:rPr>
                <w:rFonts w:asciiTheme="minorHAnsi" w:hAnsiTheme="minorHAnsi" w:cstheme="minorHAnsi"/>
              </w:rPr>
            </w:pPr>
            <w:r w:rsidRPr="007C279B">
              <w:rPr>
                <w:rFonts w:asciiTheme="minorHAnsi" w:hAnsiTheme="minorHAnsi" w:cstheme="minorHAnsi"/>
              </w:rPr>
              <w:t>občan starší ako 50 rokov veku</w:t>
            </w:r>
            <w:r w:rsidR="00963D19">
              <w:rPr>
                <w:rFonts w:asciiTheme="minorHAnsi" w:hAnsiTheme="minorHAnsi" w:cstheme="minorHAnsi"/>
              </w:rPr>
              <w:t xml:space="preserve"> (50+)</w:t>
            </w:r>
            <w:r w:rsidRPr="007C279B">
              <w:rPr>
                <w:rFonts w:asciiTheme="minorHAnsi" w:hAnsiTheme="minorHAnsi" w:cstheme="minorHAnsi"/>
              </w:rPr>
              <w:t xml:space="preserve">; </w:t>
            </w:r>
          </w:p>
          <w:p w14:paraId="12B964D1" w14:textId="77777777" w:rsidR="003F7B9D" w:rsidRPr="007C279B" w:rsidRDefault="003F7B9D" w:rsidP="005749B9">
            <w:pPr>
              <w:pStyle w:val="TableParagraph"/>
              <w:numPr>
                <w:ilvl w:val="0"/>
                <w:numId w:val="25"/>
              </w:numPr>
              <w:contextualSpacing/>
              <w:rPr>
                <w:rFonts w:asciiTheme="minorHAnsi" w:hAnsiTheme="minorHAnsi" w:cstheme="minorHAnsi"/>
              </w:rPr>
            </w:pPr>
            <w:r w:rsidRPr="007C279B">
              <w:rPr>
                <w:rFonts w:asciiTheme="minorHAnsi" w:hAnsiTheme="minorHAnsi" w:cstheme="minorHAnsi"/>
              </w:rPr>
              <w:t>občan so zdravotným postihnutím</w:t>
            </w:r>
            <w:r w:rsidR="00963D19">
              <w:rPr>
                <w:rFonts w:asciiTheme="minorHAnsi" w:hAnsiTheme="minorHAnsi" w:cstheme="minorHAnsi"/>
              </w:rPr>
              <w:t xml:space="preserve"> (OZP)</w:t>
            </w:r>
            <w:r w:rsidRPr="007C279B">
              <w:rPr>
                <w:rFonts w:asciiTheme="minorHAnsi" w:hAnsiTheme="minorHAnsi" w:cstheme="minorHAnsi"/>
              </w:rPr>
              <w:t xml:space="preserve">; </w:t>
            </w:r>
          </w:p>
          <w:p w14:paraId="6D5D610B" w14:textId="77777777" w:rsidR="003F7B9D" w:rsidRPr="007C279B" w:rsidRDefault="003F7B9D" w:rsidP="005749B9">
            <w:pPr>
              <w:pStyle w:val="TableParagraph"/>
              <w:numPr>
                <w:ilvl w:val="0"/>
                <w:numId w:val="25"/>
              </w:numPr>
              <w:contextualSpacing/>
              <w:rPr>
                <w:rFonts w:asciiTheme="minorHAnsi" w:hAnsiTheme="minorHAnsi" w:cstheme="minorHAnsi"/>
              </w:rPr>
            </w:pPr>
            <w:r w:rsidRPr="007C279B">
              <w:rPr>
                <w:rFonts w:asciiTheme="minorHAnsi" w:hAnsiTheme="minorHAnsi" w:cstheme="minorHAnsi"/>
              </w:rPr>
              <w:t xml:space="preserve">štátni príslušníci tretích krajín; </w:t>
            </w:r>
          </w:p>
          <w:p w14:paraId="3260C8E6" w14:textId="77777777" w:rsidR="003F7B9D" w:rsidRPr="007C279B" w:rsidRDefault="003F7B9D" w:rsidP="005749B9">
            <w:pPr>
              <w:pStyle w:val="TableParagraph"/>
              <w:numPr>
                <w:ilvl w:val="0"/>
                <w:numId w:val="25"/>
              </w:numPr>
              <w:contextualSpacing/>
              <w:rPr>
                <w:rFonts w:asciiTheme="minorHAnsi" w:hAnsiTheme="minorHAnsi" w:cstheme="minorHAnsi"/>
              </w:rPr>
            </w:pPr>
            <w:r w:rsidRPr="007C279B">
              <w:rPr>
                <w:rFonts w:asciiTheme="minorHAnsi" w:hAnsiTheme="minorHAnsi" w:cstheme="minorHAnsi"/>
              </w:rPr>
              <w:t xml:space="preserve">samostatne zárobkovo činná osoba; </w:t>
            </w:r>
          </w:p>
          <w:p w14:paraId="4607FA98" w14:textId="77777777" w:rsidR="003F7B9D" w:rsidRPr="007C279B" w:rsidRDefault="003F7B9D" w:rsidP="005749B9">
            <w:pPr>
              <w:pStyle w:val="TableParagraph"/>
              <w:numPr>
                <w:ilvl w:val="0"/>
                <w:numId w:val="25"/>
              </w:numPr>
              <w:contextualSpacing/>
              <w:rPr>
                <w:rFonts w:asciiTheme="minorHAnsi" w:hAnsiTheme="minorHAnsi" w:cstheme="minorHAnsi"/>
              </w:rPr>
            </w:pPr>
            <w:r w:rsidRPr="007C279B">
              <w:rPr>
                <w:rFonts w:asciiTheme="minorHAnsi" w:hAnsiTheme="minorHAnsi" w:cstheme="minorHAnsi"/>
              </w:rPr>
              <w:t xml:space="preserve">občan, ktorý žije ako osamelá dospelá osoba s jednou alebo viacerými osobami odkázanými na jeho starostlivosť alebo starajúca sa aspoň o jedno dieťa pred skončením povinnej školskej dochádzky; </w:t>
            </w:r>
          </w:p>
          <w:p w14:paraId="3B25674B" w14:textId="77777777" w:rsidR="003F7B9D" w:rsidRPr="007C279B" w:rsidRDefault="007925CD" w:rsidP="005749B9">
            <w:pPr>
              <w:pStyle w:val="TableParagraph"/>
              <w:numPr>
                <w:ilvl w:val="0"/>
                <w:numId w:val="25"/>
              </w:numPr>
              <w:contextualSpacing/>
              <w:rPr>
                <w:rFonts w:asciiTheme="minorHAnsi" w:hAnsiTheme="minorHAnsi" w:cstheme="minorHAnsi"/>
              </w:rPr>
            </w:pPr>
            <w:r w:rsidRPr="007C279B">
              <w:rPr>
                <w:rFonts w:asciiTheme="minorHAnsi" w:hAnsiTheme="minorHAnsi" w:cstheme="minorHAnsi"/>
              </w:rPr>
              <w:t>zamestnanci;</w:t>
            </w:r>
            <w:r w:rsidR="003F7B9D" w:rsidRPr="007C279B">
              <w:rPr>
                <w:rFonts w:asciiTheme="minorHAnsi" w:hAnsiTheme="minorHAnsi" w:cstheme="minorHAnsi"/>
              </w:rPr>
              <w:t xml:space="preserve"> </w:t>
            </w:r>
          </w:p>
          <w:p w14:paraId="24F88C6D" w14:textId="77777777" w:rsidR="00DF0747" w:rsidRPr="007C279B" w:rsidRDefault="00DF0747" w:rsidP="005749B9">
            <w:pPr>
              <w:pStyle w:val="TableParagraph"/>
              <w:numPr>
                <w:ilvl w:val="0"/>
                <w:numId w:val="25"/>
              </w:numPr>
              <w:contextualSpacing/>
              <w:rPr>
                <w:rFonts w:asciiTheme="minorHAnsi" w:hAnsiTheme="minorHAnsi" w:cstheme="minorHAnsi"/>
              </w:rPr>
            </w:pPr>
            <w:r w:rsidRPr="007C279B">
              <w:rPr>
                <w:rFonts w:asciiTheme="minorHAnsi" w:hAnsiTheme="minorHAnsi" w:cstheme="minorHAnsi"/>
              </w:rPr>
              <w:t>znevýhodnená a zraniteľná osoba;</w:t>
            </w:r>
          </w:p>
          <w:p w14:paraId="6E3005D1" w14:textId="77777777" w:rsidR="00DF0747" w:rsidRPr="007C279B" w:rsidRDefault="00DF0747" w:rsidP="005749B9">
            <w:pPr>
              <w:pStyle w:val="TableParagraph"/>
              <w:numPr>
                <w:ilvl w:val="0"/>
                <w:numId w:val="25"/>
              </w:numPr>
              <w:contextualSpacing/>
              <w:rPr>
                <w:rFonts w:asciiTheme="minorHAnsi" w:hAnsiTheme="minorHAnsi" w:cstheme="minorHAnsi"/>
              </w:rPr>
            </w:pPr>
            <w:r w:rsidRPr="007C279B">
              <w:rPr>
                <w:rFonts w:asciiTheme="minorHAnsi" w:hAnsiTheme="minorHAnsi" w:cstheme="minorHAnsi"/>
              </w:rPr>
              <w:t>osoba s poskytnutým dočasným útočiskom;</w:t>
            </w:r>
          </w:p>
          <w:p w14:paraId="435C030F" w14:textId="77777777" w:rsidR="00FD4E10" w:rsidRDefault="00DF0747" w:rsidP="00FD4E10">
            <w:pPr>
              <w:pStyle w:val="TableParagraph"/>
              <w:numPr>
                <w:ilvl w:val="0"/>
                <w:numId w:val="25"/>
              </w:numPr>
              <w:contextualSpacing/>
              <w:rPr>
                <w:rFonts w:asciiTheme="minorHAnsi" w:hAnsiTheme="minorHAnsi" w:cstheme="minorHAnsi"/>
              </w:rPr>
            </w:pPr>
            <w:r w:rsidRPr="007C279B">
              <w:rPr>
                <w:rFonts w:asciiTheme="minorHAnsi" w:hAnsiTheme="minorHAnsi" w:cstheme="minorHAnsi"/>
              </w:rPr>
              <w:t>obyvatelia MRK;</w:t>
            </w:r>
            <w:r w:rsidR="00FD4E10" w:rsidRPr="007C279B">
              <w:rPr>
                <w:rFonts w:asciiTheme="minorHAnsi" w:hAnsiTheme="minorHAnsi" w:cstheme="minorHAnsi"/>
              </w:rPr>
              <w:t xml:space="preserve"> </w:t>
            </w:r>
          </w:p>
          <w:p w14:paraId="3BEE3216" w14:textId="0E27DBEB" w:rsidR="00FD4E10" w:rsidRPr="007C279B" w:rsidRDefault="00FD4E10" w:rsidP="00FD4E10">
            <w:pPr>
              <w:pStyle w:val="TableParagraph"/>
              <w:numPr>
                <w:ilvl w:val="0"/>
                <w:numId w:val="25"/>
              </w:numPr>
              <w:contextualSpacing/>
              <w:rPr>
                <w:rFonts w:asciiTheme="minorHAnsi" w:hAnsiTheme="minorHAnsi" w:cstheme="minorHAnsi"/>
              </w:rPr>
            </w:pPr>
            <w:r w:rsidRPr="00FD4E10">
              <w:rPr>
                <w:rFonts w:asciiTheme="minorHAnsi" w:hAnsiTheme="minorHAnsi" w:cstheme="minorHAnsi"/>
                <w:b/>
              </w:rPr>
              <w:t>neaktívna osoba</w:t>
            </w:r>
            <w:r w:rsidRPr="007C279B">
              <w:rPr>
                <w:rFonts w:asciiTheme="minorHAnsi" w:hAnsiTheme="minorHAnsi" w:cstheme="minorHAnsi"/>
              </w:rPr>
              <w:t xml:space="preserve"> (fyzická osoba, ktorá nie je uchádzačom o zamestnanie, nie je zamestnancom, nevykonáva alebo neprevádzkuje samostatnú zárobkovú činnosť a sústavne sa nepripravuje na povolanie);</w:t>
            </w:r>
          </w:p>
          <w:p w14:paraId="3C045574" w14:textId="77777777" w:rsidR="007925CD" w:rsidRPr="007C279B" w:rsidRDefault="007925CD" w:rsidP="007925CD">
            <w:pPr>
              <w:pStyle w:val="TableParagraph"/>
              <w:contextualSpacing/>
              <w:rPr>
                <w:rFonts w:asciiTheme="minorHAnsi" w:hAnsiTheme="minorHAnsi" w:cstheme="minorHAnsi"/>
                <w:b/>
              </w:rPr>
            </w:pPr>
            <w:r w:rsidRPr="007C279B">
              <w:rPr>
                <w:rFonts w:asciiTheme="minorHAnsi" w:hAnsiTheme="minorHAnsi" w:cstheme="minorHAnsi"/>
                <w:b/>
              </w:rPr>
              <w:t>V zmysle Programu Slovensko – 4P4:</w:t>
            </w:r>
          </w:p>
          <w:p w14:paraId="0D4F065B" w14:textId="77777777" w:rsidR="003F7B9D" w:rsidRPr="007C279B" w:rsidRDefault="003F7B9D" w:rsidP="005749B9">
            <w:pPr>
              <w:pStyle w:val="TableParagraph"/>
              <w:numPr>
                <w:ilvl w:val="0"/>
                <w:numId w:val="25"/>
              </w:numPr>
              <w:contextualSpacing/>
              <w:rPr>
                <w:rFonts w:asciiTheme="minorHAnsi" w:hAnsiTheme="minorHAnsi" w:cstheme="minorHAnsi"/>
              </w:rPr>
            </w:pPr>
            <w:r w:rsidRPr="007C279B">
              <w:rPr>
                <w:rFonts w:asciiTheme="minorHAnsi" w:hAnsiTheme="minorHAnsi" w:cstheme="minorHAnsi"/>
              </w:rPr>
              <w:t>mladí ľudia v situácii NEET, vo veku do 30 rokov, ktorí nie sú zamestnaní, ani nie sú v procese vzdelávania alebo odbornej prípravy;</w:t>
            </w:r>
          </w:p>
          <w:p w14:paraId="2BB381EA" w14:textId="77777777" w:rsidR="00DF0747" w:rsidRPr="007C279B" w:rsidRDefault="00DF0747" w:rsidP="005749B9">
            <w:pPr>
              <w:pStyle w:val="TableParagraph"/>
              <w:numPr>
                <w:ilvl w:val="0"/>
                <w:numId w:val="25"/>
              </w:numPr>
              <w:contextualSpacing/>
              <w:rPr>
                <w:rFonts w:asciiTheme="minorHAnsi" w:hAnsiTheme="minorHAnsi" w:cstheme="minorHAnsi"/>
              </w:rPr>
            </w:pPr>
            <w:r w:rsidRPr="007C279B">
              <w:rPr>
                <w:rFonts w:asciiTheme="minorHAnsi" w:hAnsiTheme="minorHAnsi" w:cstheme="minorHAnsi"/>
              </w:rPr>
              <w:t>mladí ľudia ohrození situáciou NEET: žiaci základných a stredných škôl, vrátane žiakov so ŠVVP; mladí ľudia so zdravotným postihnutím; mladí ľudia z MRK; mladí ľudia, štátni príslušníci tretích krajín, vrátane migrantov; mladí ľudia, ktorí dosiahli vzdelanie nižšie ako stredné odborné vzdelanie; mladí rodičia; mladí dospelí odchádzajúci z CDR; mladí ľudia po skončení výkonu trestu odňatia slobody;</w:t>
            </w:r>
          </w:p>
          <w:p w14:paraId="208BB1F8" w14:textId="77777777" w:rsidR="00C016D4" w:rsidRDefault="00D71A95" w:rsidP="00A661EF">
            <w:pPr>
              <w:pStyle w:val="TableParagraph"/>
              <w:numPr>
                <w:ilvl w:val="0"/>
                <w:numId w:val="25"/>
              </w:numPr>
              <w:contextualSpacing/>
              <w:rPr>
                <w:rFonts w:asciiTheme="minorHAnsi" w:hAnsiTheme="minorHAnsi" w:cstheme="minorHAnsi"/>
                <w:b/>
              </w:rPr>
            </w:pPr>
            <w:r w:rsidRPr="007C279B">
              <w:rPr>
                <w:rFonts w:asciiTheme="minorHAnsi" w:hAnsiTheme="minorHAnsi" w:cstheme="minorHAnsi"/>
              </w:rPr>
              <w:t>deti v núdzi.</w:t>
            </w:r>
            <w:r w:rsidR="00C016D4">
              <w:rPr>
                <w:rFonts w:asciiTheme="minorHAnsi" w:hAnsiTheme="minorHAnsi" w:cstheme="minorHAnsi"/>
                <w:b/>
              </w:rPr>
              <w:t xml:space="preserve"> </w:t>
            </w:r>
          </w:p>
          <w:p w14:paraId="2A374745" w14:textId="77777777" w:rsidR="00C016D4" w:rsidRDefault="00C016D4" w:rsidP="00C016D4">
            <w:pPr>
              <w:pStyle w:val="TableParagraph"/>
              <w:contextualSpacing/>
              <w:rPr>
                <w:rFonts w:asciiTheme="minorHAnsi" w:hAnsiTheme="minorHAnsi" w:cstheme="minorHAnsi"/>
                <w:b/>
              </w:rPr>
            </w:pPr>
          </w:p>
          <w:p w14:paraId="25B5E32E" w14:textId="2A2C785A" w:rsidR="00C016D4" w:rsidRPr="00C016D4" w:rsidRDefault="00C016D4" w:rsidP="00C016D4">
            <w:pPr>
              <w:pStyle w:val="TableParagraph"/>
              <w:contextualSpacing/>
              <w:rPr>
                <w:rFonts w:asciiTheme="minorHAnsi" w:hAnsiTheme="minorHAnsi" w:cstheme="minorHAnsi"/>
                <w:b/>
              </w:rPr>
            </w:pPr>
            <w:r>
              <w:rPr>
                <w:rFonts w:asciiTheme="minorHAnsi" w:hAnsiTheme="minorHAnsi" w:cstheme="minorHAnsi"/>
                <w:b/>
              </w:rPr>
              <w:t xml:space="preserve">Pre účely </w:t>
            </w:r>
            <w:r w:rsidR="00A1609F">
              <w:rPr>
                <w:rFonts w:asciiTheme="minorHAnsi" w:hAnsiTheme="minorHAnsi" w:cstheme="minorHAnsi"/>
                <w:b/>
              </w:rPr>
              <w:t>tohto projektu</w:t>
            </w:r>
            <w:r>
              <w:rPr>
                <w:rFonts w:asciiTheme="minorHAnsi" w:hAnsiTheme="minorHAnsi" w:cstheme="minorHAnsi"/>
                <w:b/>
              </w:rPr>
              <w:t xml:space="preserve"> </w:t>
            </w:r>
            <w:r w:rsidR="00983279">
              <w:rPr>
                <w:rFonts w:asciiTheme="minorHAnsi" w:hAnsiTheme="minorHAnsi" w:cstheme="minorHAnsi"/>
                <w:b/>
              </w:rPr>
              <w:t>do CS</w:t>
            </w:r>
            <w:r w:rsidR="00A1609F">
              <w:rPr>
                <w:rFonts w:asciiTheme="minorHAnsi" w:hAnsiTheme="minorHAnsi" w:cstheme="minorHAnsi"/>
                <w:b/>
              </w:rPr>
              <w:t xml:space="preserve"> patria najmä: </w:t>
            </w:r>
          </w:p>
          <w:p w14:paraId="4DD92FA1" w14:textId="77777777" w:rsidR="00C016D4" w:rsidRPr="00FD4E10" w:rsidRDefault="00C016D4" w:rsidP="00C016D4">
            <w:pPr>
              <w:pStyle w:val="TableParagraph"/>
              <w:numPr>
                <w:ilvl w:val="0"/>
                <w:numId w:val="39"/>
              </w:numPr>
              <w:contextualSpacing/>
              <w:rPr>
                <w:rFonts w:asciiTheme="minorHAnsi" w:hAnsiTheme="minorHAnsi" w:cstheme="minorHAnsi"/>
                <w:b/>
              </w:rPr>
            </w:pPr>
            <w:r w:rsidRPr="00FD4E10">
              <w:rPr>
                <w:rFonts w:asciiTheme="minorHAnsi" w:hAnsiTheme="minorHAnsi" w:cstheme="minorHAnsi"/>
                <w:b/>
                <w:i/>
                <w:lang w:eastAsia="cs-CZ"/>
              </w:rPr>
              <w:t>Neaktívna osoba</w:t>
            </w:r>
            <w:r w:rsidRPr="00FD4E10">
              <w:rPr>
                <w:rFonts w:asciiTheme="minorHAnsi" w:hAnsiTheme="minorHAnsi" w:cstheme="minorHAnsi"/>
                <w:lang w:eastAsia="cs-CZ"/>
              </w:rPr>
              <w:t xml:space="preserve"> (fyzická osoba, ktorá nie je uchádzačom o zamestnanie, nie je zamestnancom, nevykonáva alebo neprevádzkuje samostatnú zárobkovú činnosť a sústavne sa nepripravuje na povolanie). </w:t>
            </w:r>
          </w:p>
          <w:p w14:paraId="7F610437" w14:textId="77777777" w:rsidR="00C016D4" w:rsidRPr="00FD4E10" w:rsidRDefault="00C016D4" w:rsidP="00C016D4">
            <w:pPr>
              <w:pStyle w:val="Odsekzoznamu"/>
              <w:widowControl/>
              <w:numPr>
                <w:ilvl w:val="0"/>
                <w:numId w:val="39"/>
              </w:numPr>
              <w:overflowPunct w:val="0"/>
              <w:adjustRightInd w:val="0"/>
              <w:spacing w:before="0"/>
              <w:contextualSpacing/>
              <w:jc w:val="both"/>
              <w:textAlignment w:val="baseline"/>
              <w:rPr>
                <w:rFonts w:asciiTheme="minorHAnsi" w:hAnsiTheme="minorHAnsi" w:cstheme="minorHAnsi"/>
              </w:rPr>
            </w:pPr>
            <w:r w:rsidRPr="00FD4E10">
              <w:rPr>
                <w:rFonts w:asciiTheme="minorHAnsi" w:hAnsiTheme="minorHAnsi" w:cstheme="minorHAnsi"/>
              </w:rPr>
              <w:t>osob</w:t>
            </w:r>
            <w:r w:rsidR="00983279">
              <w:rPr>
                <w:rFonts w:asciiTheme="minorHAnsi" w:hAnsiTheme="minorHAnsi" w:cstheme="minorHAnsi"/>
              </w:rPr>
              <w:t>y</w:t>
            </w:r>
            <w:r w:rsidRPr="00FD4E10">
              <w:rPr>
                <w:rFonts w:asciiTheme="minorHAnsi" w:hAnsiTheme="minorHAnsi" w:cstheme="minorHAnsi"/>
              </w:rPr>
              <w:t xml:space="preserve"> v hmotnej núdzi</w:t>
            </w:r>
            <w:r w:rsidR="00AA7EE4">
              <w:rPr>
                <w:rFonts w:asciiTheme="minorHAnsi" w:hAnsiTheme="minorHAnsi" w:cstheme="minorHAnsi"/>
              </w:rPr>
              <w:t xml:space="preserve"> </w:t>
            </w:r>
            <w:r w:rsidR="00AA7EE4" w:rsidRPr="00AA7EE4">
              <w:rPr>
                <w:rFonts w:asciiTheme="minorHAnsi" w:eastAsia="Arial" w:hAnsiTheme="minorHAnsi" w:cstheme="minorHAnsi"/>
                <w:lang w:eastAsia="cs-CZ"/>
              </w:rPr>
              <w:t>(v zmysle § 2 ods. 7 zákona o službách zamestnanosti)</w:t>
            </w:r>
            <w:r w:rsidRPr="00AA7EE4">
              <w:rPr>
                <w:rFonts w:asciiTheme="minorHAnsi" w:eastAsia="Arial" w:hAnsiTheme="minorHAnsi" w:cstheme="minorHAnsi"/>
                <w:lang w:eastAsia="cs-CZ"/>
              </w:rPr>
              <w:t>, ktoré</w:t>
            </w:r>
            <w:r w:rsidRPr="00FD4E10">
              <w:rPr>
                <w:rFonts w:asciiTheme="minorHAnsi" w:hAnsiTheme="minorHAnsi" w:cstheme="minorHAnsi"/>
              </w:rPr>
              <w:t xml:space="preserve"> sú cieľovou skupinou iniciatívy </w:t>
            </w:r>
            <w:r w:rsidRPr="00FD4E10">
              <w:rPr>
                <w:rFonts w:asciiTheme="minorHAnsi" w:hAnsiTheme="minorHAnsi" w:cstheme="minorHAnsi"/>
                <w:b/>
              </w:rPr>
              <w:t>Práca namiesto dávok</w:t>
            </w:r>
            <w:r w:rsidRPr="00FD4E10">
              <w:rPr>
                <w:rFonts w:asciiTheme="minorHAnsi" w:hAnsiTheme="minorHAnsi" w:cstheme="minorHAnsi"/>
              </w:rPr>
              <w:t xml:space="preserve">  </w:t>
            </w:r>
          </w:p>
          <w:p w14:paraId="47EBAF56" w14:textId="49A1DF06" w:rsidR="00C016D4" w:rsidRPr="00FD4E10" w:rsidRDefault="00C016D4" w:rsidP="00C016D4">
            <w:pPr>
              <w:pStyle w:val="Odsekzoznamu"/>
              <w:widowControl/>
              <w:numPr>
                <w:ilvl w:val="0"/>
                <w:numId w:val="39"/>
              </w:numPr>
              <w:overflowPunct w:val="0"/>
              <w:adjustRightInd w:val="0"/>
              <w:spacing w:before="0"/>
              <w:contextualSpacing/>
              <w:jc w:val="both"/>
              <w:textAlignment w:val="baseline"/>
              <w:rPr>
                <w:rFonts w:asciiTheme="minorHAnsi" w:hAnsiTheme="minorHAnsi" w:cstheme="minorHAnsi"/>
              </w:rPr>
            </w:pPr>
            <w:r w:rsidRPr="00FD4E10">
              <w:rPr>
                <w:rFonts w:asciiTheme="minorHAnsi" w:hAnsiTheme="minorHAnsi" w:cstheme="minorHAnsi"/>
              </w:rPr>
              <w:t>osamel</w:t>
            </w:r>
            <w:r w:rsidR="00983279">
              <w:rPr>
                <w:rFonts w:asciiTheme="minorHAnsi" w:hAnsiTheme="minorHAnsi" w:cstheme="minorHAnsi"/>
              </w:rPr>
              <w:t>í</w:t>
            </w:r>
            <w:r w:rsidRPr="00FD4E10">
              <w:rPr>
                <w:rFonts w:asciiTheme="minorHAnsi" w:hAnsiTheme="minorHAnsi" w:cstheme="minorHAnsi"/>
              </w:rPr>
              <w:t xml:space="preserve"> rodič</w:t>
            </w:r>
            <w:r w:rsidR="00983279">
              <w:rPr>
                <w:rFonts w:asciiTheme="minorHAnsi" w:hAnsiTheme="minorHAnsi" w:cstheme="minorHAnsi"/>
              </w:rPr>
              <w:t>ia</w:t>
            </w:r>
            <w:r w:rsidRPr="00FD4E10">
              <w:rPr>
                <w:rFonts w:asciiTheme="minorHAnsi" w:hAnsiTheme="minorHAnsi" w:cstheme="minorHAnsi"/>
              </w:rPr>
              <w:t xml:space="preserve">, ktorí sú </w:t>
            </w:r>
            <w:r w:rsidR="007D278A">
              <w:rPr>
                <w:rFonts w:asciiTheme="minorHAnsi" w:hAnsiTheme="minorHAnsi" w:cstheme="minorHAnsi"/>
              </w:rPr>
              <w:t>zapojení do aktivít</w:t>
            </w:r>
            <w:r w:rsidRPr="00FD4E10">
              <w:rPr>
                <w:rFonts w:asciiTheme="minorHAnsi" w:hAnsiTheme="minorHAnsi" w:cstheme="minorHAnsi"/>
              </w:rPr>
              <w:t xml:space="preserve"> národného projektu</w:t>
            </w:r>
            <w:r w:rsidRPr="00FD4E10">
              <w:rPr>
                <w:rFonts w:asciiTheme="minorHAnsi" w:hAnsiTheme="minorHAnsi" w:cstheme="minorHAnsi"/>
                <w:b/>
              </w:rPr>
              <w:t xml:space="preserve"> Podpora osamelých rodičov -  poradenstvo inak</w:t>
            </w:r>
            <w:r w:rsidRPr="00FD4E10">
              <w:rPr>
                <w:rFonts w:asciiTheme="minorHAnsi" w:hAnsiTheme="minorHAnsi" w:cstheme="minorHAnsi"/>
              </w:rPr>
              <w:t xml:space="preserve"> </w:t>
            </w:r>
          </w:p>
          <w:p w14:paraId="37B24BBC" w14:textId="0573A539" w:rsidR="00C016D4" w:rsidRPr="002757EE" w:rsidRDefault="00C016D4" w:rsidP="00C016D4">
            <w:pPr>
              <w:pStyle w:val="Odsekzoznamu"/>
              <w:widowControl/>
              <w:numPr>
                <w:ilvl w:val="0"/>
                <w:numId w:val="39"/>
              </w:numPr>
              <w:overflowPunct w:val="0"/>
              <w:adjustRightInd w:val="0"/>
              <w:spacing w:before="0"/>
              <w:contextualSpacing/>
              <w:jc w:val="both"/>
              <w:textAlignment w:val="baseline"/>
              <w:rPr>
                <w:rFonts w:asciiTheme="minorHAnsi" w:hAnsiTheme="minorHAnsi" w:cstheme="minorHAnsi"/>
                <w:b/>
              </w:rPr>
            </w:pPr>
            <w:r w:rsidRPr="00FD4E10">
              <w:rPr>
                <w:rFonts w:asciiTheme="minorHAnsi" w:hAnsiTheme="minorHAnsi" w:cstheme="minorHAnsi"/>
              </w:rPr>
              <w:t>neaktívne osoby, ktoré sú</w:t>
            </w:r>
            <w:r w:rsidR="007D278A">
              <w:rPr>
                <w:rFonts w:asciiTheme="minorHAnsi" w:hAnsiTheme="minorHAnsi" w:cstheme="minorHAnsi"/>
              </w:rPr>
              <w:t xml:space="preserve"> zapojené do</w:t>
            </w:r>
            <w:r w:rsidR="002D390E">
              <w:rPr>
                <w:rFonts w:asciiTheme="minorHAnsi" w:hAnsiTheme="minorHAnsi" w:cstheme="minorHAnsi"/>
              </w:rPr>
              <w:t xml:space="preserve"> aktivít</w:t>
            </w:r>
            <w:r w:rsidRPr="00FD4E10">
              <w:rPr>
                <w:rFonts w:asciiTheme="minorHAnsi" w:hAnsiTheme="minorHAnsi" w:cstheme="minorHAnsi"/>
              </w:rPr>
              <w:t xml:space="preserve"> </w:t>
            </w:r>
            <w:del w:id="7" w:author="Marková Anna" w:date="2025-11-18T08:03:00Z">
              <w:r w:rsidRPr="00FD4E10" w:rsidDel="00C4168C">
                <w:rPr>
                  <w:rFonts w:asciiTheme="minorHAnsi" w:hAnsiTheme="minorHAnsi" w:cstheme="minorHAnsi"/>
                </w:rPr>
                <w:delText xml:space="preserve">dopytového </w:delText>
              </w:r>
            </w:del>
            <w:r w:rsidRPr="00FD4E10">
              <w:rPr>
                <w:rFonts w:asciiTheme="minorHAnsi" w:hAnsiTheme="minorHAnsi" w:cstheme="minorHAnsi"/>
              </w:rPr>
              <w:t xml:space="preserve">projektu </w:t>
            </w:r>
            <w:ins w:id="8" w:author="Marková Anna" w:date="2025-11-18T08:03:00Z">
              <w:r w:rsidR="00C4168C">
                <w:rPr>
                  <w:rFonts w:asciiTheme="minorHAnsi" w:hAnsiTheme="minorHAnsi" w:cstheme="minorHAnsi"/>
                </w:rPr>
                <w:t xml:space="preserve">dopytovej výzvy </w:t>
              </w:r>
            </w:ins>
            <w:r w:rsidRPr="00FD4E10">
              <w:rPr>
                <w:rFonts w:asciiTheme="minorHAnsi" w:hAnsiTheme="minorHAnsi" w:cstheme="minorHAnsi"/>
                <w:b/>
              </w:rPr>
              <w:t>Inovácia v zamestnávaní: Pracovný kouč pre znevýhodnených</w:t>
            </w:r>
          </w:p>
          <w:p w14:paraId="4E104ECD" w14:textId="77777777" w:rsidR="00C016D4" w:rsidRDefault="00C016D4" w:rsidP="00C016D4">
            <w:pPr>
              <w:pStyle w:val="TableParagraph"/>
              <w:contextualSpacing/>
              <w:rPr>
                <w:rFonts w:asciiTheme="minorHAnsi" w:hAnsiTheme="minorHAnsi" w:cstheme="minorHAnsi"/>
                <w:b/>
              </w:rPr>
            </w:pPr>
          </w:p>
          <w:p w14:paraId="62ABF0B4" w14:textId="77777777" w:rsidR="003F7B9D" w:rsidRPr="007C279B" w:rsidRDefault="003F7B9D" w:rsidP="00C016D4">
            <w:pPr>
              <w:pStyle w:val="TableParagraph"/>
              <w:contextualSpacing/>
              <w:rPr>
                <w:rFonts w:asciiTheme="minorHAnsi" w:hAnsiTheme="minorHAnsi" w:cstheme="minorHAnsi"/>
              </w:rPr>
            </w:pPr>
          </w:p>
        </w:tc>
      </w:tr>
      <w:tr w:rsidR="00706444" w:rsidRPr="007C279B" w14:paraId="71864135" w14:textId="77777777" w:rsidTr="00D2427D">
        <w:tblPrEx>
          <w:shd w:val="clear" w:color="auto" w:fill="auto"/>
        </w:tblPrEx>
        <w:tc>
          <w:tcPr>
            <w:tcW w:w="1730" w:type="pct"/>
            <w:shd w:val="clear" w:color="auto" w:fill="F2F2F2" w:themeFill="background1" w:themeFillShade="F2"/>
          </w:tcPr>
          <w:p w14:paraId="5BCF5770" w14:textId="77777777" w:rsidR="00706444" w:rsidRPr="00E372BA" w:rsidRDefault="00706444" w:rsidP="00D2427D">
            <w:pPr>
              <w:contextualSpacing/>
              <w:rPr>
                <w:rFonts w:ascii="Calibri" w:hAnsi="Calibri" w:cs="Arial"/>
                <w:b/>
                <w:lang w:val="sk-SK"/>
              </w:rPr>
            </w:pPr>
            <w:r w:rsidRPr="00E372BA">
              <w:rPr>
                <w:rFonts w:ascii="Calibri" w:hAnsi="Calibri" w:cs="Arial"/>
                <w:b/>
                <w:lang w:val="sk-SK"/>
              </w:rPr>
              <w:t>Projekt so špecifickým určením pre marginalizované rómske komunity.</w:t>
            </w:r>
            <w:r w:rsidRPr="00E372BA">
              <w:rPr>
                <w:rStyle w:val="Odkaznapoznmkupodiarou"/>
                <w:rFonts w:ascii="Calibri" w:hAnsi="Calibri"/>
                <w:b/>
                <w:lang w:val="sk-SK"/>
              </w:rPr>
              <w:footnoteReference w:id="10"/>
            </w:r>
          </w:p>
        </w:tc>
        <w:tc>
          <w:tcPr>
            <w:tcW w:w="3270" w:type="pct"/>
            <w:shd w:val="clear" w:color="auto" w:fill="auto"/>
            <w:vAlign w:val="center"/>
          </w:tcPr>
          <w:p w14:paraId="3C5A5BF3" w14:textId="77777777" w:rsidR="00706444" w:rsidRPr="00E372BA" w:rsidRDefault="00ED6403" w:rsidP="009E05A1">
            <w:pPr>
              <w:pStyle w:val="TableParagraph"/>
              <w:contextualSpacing/>
              <w:rPr>
                <w:rFonts w:asciiTheme="minorHAnsi" w:hAnsiTheme="minorHAnsi" w:cs="Arial"/>
                <w:lang w:val="sk-SK"/>
              </w:rPr>
            </w:pPr>
            <w:sdt>
              <w:sdtPr>
                <w:rPr>
                  <w:rStyle w:val="tl5"/>
                  <w:rFonts w:asciiTheme="minorHAnsi" w:hAnsiTheme="minorHAnsi" w:cstheme="minorHAnsi"/>
                </w:rPr>
                <w:id w:val="708383973"/>
                <w:placeholder>
                  <w:docPart w:val="9940CC83D69041F9A1F1D648391FF66E"/>
                </w:placeholder>
                <w:comboBox>
                  <w:listItem w:value="Vyberte položku."/>
                  <w:listItem w:displayText="áno" w:value="áno"/>
                  <w:listItem w:displayText="nie" w:value="nie"/>
                  <w:listItem w:displayText="čiastočne" w:value="čiastočne"/>
                </w:comboBox>
              </w:sdtPr>
              <w:sdtEndPr>
                <w:rPr>
                  <w:rStyle w:val="Predvolenpsmoodseku"/>
                  <w:sz w:val="22"/>
                </w:rPr>
              </w:sdtEndPr>
              <w:sdtContent>
                <w:r w:rsidR="007925CD" w:rsidRPr="00E372BA">
                  <w:rPr>
                    <w:rStyle w:val="tl5"/>
                    <w:rFonts w:asciiTheme="minorHAnsi" w:hAnsiTheme="minorHAnsi" w:cstheme="minorHAnsi"/>
                  </w:rPr>
                  <w:t>čiastočne</w:t>
                </w:r>
              </w:sdtContent>
            </w:sdt>
            <w:r w:rsidR="009E05A1" w:rsidRPr="00E372BA" w:rsidDel="009E05A1">
              <w:rPr>
                <w:rFonts w:asciiTheme="minorHAnsi" w:eastAsia="Times New Roman" w:hAnsiTheme="minorHAnsi" w:cstheme="minorHAnsi"/>
                <w:sz w:val="20"/>
                <w:szCs w:val="24"/>
                <w:lang w:val="sk-SK"/>
              </w:rPr>
              <w:t xml:space="preserve"> </w:t>
            </w:r>
          </w:p>
        </w:tc>
      </w:tr>
    </w:tbl>
    <w:p w14:paraId="4680767B" w14:textId="77777777" w:rsidR="00706444" w:rsidRPr="007C279B" w:rsidRDefault="00706444" w:rsidP="00AE7F30">
      <w:pPr>
        <w:tabs>
          <w:tab w:val="left" w:pos="2701"/>
        </w:tabs>
        <w:contextualSpacing/>
        <w:rPr>
          <w:rFonts w:ascii="Calibri" w:hAnsi="Calibri" w:cs="Arial"/>
          <w:b/>
          <w:lang w:val="sk-SK"/>
        </w:rPr>
      </w:pPr>
    </w:p>
    <w:p w14:paraId="494E19A2" w14:textId="77777777" w:rsidR="00706444" w:rsidRPr="007C279B" w:rsidRDefault="00706444" w:rsidP="00AE7F30">
      <w:pPr>
        <w:tabs>
          <w:tab w:val="left" w:pos="2701"/>
        </w:tabs>
        <w:contextualSpacing/>
        <w:rPr>
          <w:rFonts w:ascii="Calibri" w:hAnsi="Calibri" w:cs="Arial"/>
          <w:b/>
          <w:lang w:val="sk-SK"/>
        </w:rPr>
      </w:pPr>
    </w:p>
    <w:tbl>
      <w:tblPr>
        <w:tblStyle w:val="Mriekatabuky"/>
        <w:tblW w:w="5000" w:type="pct"/>
        <w:shd w:val="clear" w:color="auto" w:fill="BFBFBF" w:themeFill="background1" w:themeFillShade="BF"/>
        <w:tblLook w:val="04A0" w:firstRow="1" w:lastRow="0" w:firstColumn="1" w:lastColumn="0" w:noHBand="0" w:noVBand="1"/>
      </w:tblPr>
      <w:tblGrid>
        <w:gridCol w:w="3573"/>
        <w:gridCol w:w="6754"/>
      </w:tblGrid>
      <w:tr w:rsidR="00B8332B" w:rsidRPr="007C279B" w14:paraId="5B4C94E4" w14:textId="77777777" w:rsidTr="00612A4E">
        <w:trPr>
          <w:trHeight w:val="362"/>
        </w:trPr>
        <w:tc>
          <w:tcPr>
            <w:tcW w:w="5000" w:type="pct"/>
            <w:gridSpan w:val="2"/>
            <w:shd w:val="clear" w:color="auto" w:fill="D9D9D9" w:themeFill="background1" w:themeFillShade="D9"/>
          </w:tcPr>
          <w:p w14:paraId="543A4A98" w14:textId="77777777" w:rsidR="00B8332B" w:rsidRPr="007C279B" w:rsidRDefault="00427F1D" w:rsidP="002D7006">
            <w:pPr>
              <w:tabs>
                <w:tab w:val="left" w:pos="851"/>
              </w:tabs>
              <w:contextualSpacing/>
              <w:jc w:val="both"/>
              <w:rPr>
                <w:rFonts w:ascii="Calibri" w:hAnsi="Calibri" w:cs="Arial"/>
                <w:b/>
                <w:sz w:val="28"/>
                <w:szCs w:val="28"/>
                <w:lang w:val="sk-SK"/>
              </w:rPr>
            </w:pPr>
            <w:r w:rsidRPr="007C279B">
              <w:rPr>
                <w:rFonts w:ascii="Calibri" w:hAnsi="Calibri" w:cs="Arial"/>
                <w:b/>
                <w:sz w:val="28"/>
                <w:szCs w:val="28"/>
                <w:lang w:val="sk-SK"/>
              </w:rPr>
              <w:t xml:space="preserve">Začlenenie národného projektu v štruktúre Programu Slovensko </w:t>
            </w:r>
            <w:r w:rsidR="00D5386C" w:rsidRPr="007C279B">
              <w:rPr>
                <w:rStyle w:val="Odkaznapoznmkupodiarou"/>
                <w:rFonts w:ascii="Calibri" w:hAnsi="Calibri"/>
                <w:b/>
                <w:sz w:val="28"/>
                <w:szCs w:val="28"/>
                <w:lang w:val="sk-SK"/>
              </w:rPr>
              <w:footnoteReference w:id="11"/>
            </w:r>
          </w:p>
        </w:tc>
      </w:tr>
      <w:tr w:rsidR="00B8332B" w:rsidRPr="007C279B" w14:paraId="2F5F1327" w14:textId="77777777" w:rsidTr="00830285">
        <w:tblPrEx>
          <w:shd w:val="clear" w:color="auto" w:fill="auto"/>
        </w:tblPrEx>
        <w:trPr>
          <w:trHeight w:val="304"/>
        </w:trPr>
        <w:tc>
          <w:tcPr>
            <w:tcW w:w="1730" w:type="pct"/>
            <w:shd w:val="clear" w:color="auto" w:fill="F2F2F2" w:themeFill="background1" w:themeFillShade="F2"/>
          </w:tcPr>
          <w:p w14:paraId="23F8C958" w14:textId="77777777" w:rsidR="00B8332B" w:rsidRPr="007C279B" w:rsidRDefault="007F5088" w:rsidP="007F5088">
            <w:pPr>
              <w:contextualSpacing/>
              <w:rPr>
                <w:rFonts w:ascii="Calibri" w:hAnsi="Calibri" w:cs="Arial"/>
                <w:b/>
                <w:lang w:val="sk-SK"/>
              </w:rPr>
            </w:pPr>
            <w:r w:rsidRPr="007C279B">
              <w:rPr>
                <w:rFonts w:ascii="Calibri" w:hAnsi="Calibri" w:cs="Arial"/>
                <w:b/>
                <w:lang w:val="sk-SK"/>
              </w:rPr>
              <w:t>Názov projektu</w:t>
            </w:r>
            <w:r w:rsidR="00716AB4" w:rsidRPr="007C279B">
              <w:rPr>
                <w:rFonts w:ascii="Calibri" w:hAnsi="Calibri" w:cs="Arial"/>
                <w:b/>
                <w:lang w:val="sk-SK"/>
              </w:rPr>
              <w:t>/akronym</w:t>
            </w:r>
          </w:p>
        </w:tc>
        <w:tc>
          <w:tcPr>
            <w:tcW w:w="3270" w:type="pct"/>
          </w:tcPr>
          <w:p w14:paraId="1A50F8A2" w14:textId="064D5835" w:rsidR="00B8332B" w:rsidRPr="007C279B" w:rsidRDefault="007925CD" w:rsidP="00364A89">
            <w:pPr>
              <w:tabs>
                <w:tab w:val="left" w:pos="2756"/>
              </w:tabs>
              <w:rPr>
                <w:rFonts w:asciiTheme="minorHAnsi" w:hAnsiTheme="minorHAnsi"/>
                <w:b/>
                <w:lang w:val="sk-SK"/>
              </w:rPr>
            </w:pPr>
            <w:r w:rsidRPr="007C279B">
              <w:rPr>
                <w:rFonts w:asciiTheme="minorHAnsi" w:hAnsiTheme="minorHAnsi" w:cstheme="minorHAnsi"/>
              </w:rPr>
              <w:t>Finančné stimuly pre zamestnanosť</w:t>
            </w:r>
            <w:del w:id="9" w:author="Marková Anna" w:date="2025-11-18T13:04:00Z">
              <w:r w:rsidR="00925A82" w:rsidDel="00526013">
                <w:rPr>
                  <w:rFonts w:asciiTheme="minorHAnsi" w:hAnsiTheme="minorHAnsi" w:cstheme="minorHAnsi"/>
                </w:rPr>
                <w:delText>-ESF+</w:delText>
              </w:r>
              <w:r w:rsidRPr="007C279B" w:rsidDel="00526013">
                <w:rPr>
                  <w:rFonts w:asciiTheme="minorHAnsi" w:hAnsiTheme="minorHAnsi" w:cstheme="minorHAnsi"/>
                </w:rPr>
                <w:delText xml:space="preserve"> </w:delText>
              </w:r>
            </w:del>
            <w:ins w:id="10" w:author="Marková Anna" w:date="2025-11-18T13:04:00Z">
              <w:r w:rsidR="00526013">
                <w:rPr>
                  <w:rFonts w:asciiTheme="minorHAnsi" w:hAnsiTheme="minorHAnsi" w:cstheme="minorHAnsi"/>
                </w:rPr>
                <w:t xml:space="preserve"> </w:t>
              </w:r>
            </w:ins>
            <w:r w:rsidRPr="007C279B">
              <w:rPr>
                <w:rFonts w:asciiTheme="minorHAnsi" w:hAnsiTheme="minorHAnsi" w:cstheme="minorHAnsi"/>
              </w:rPr>
              <w:t>II.</w:t>
            </w:r>
          </w:p>
        </w:tc>
      </w:tr>
      <w:tr w:rsidR="00B8332B" w:rsidRPr="007C279B" w14:paraId="38DDA979" w14:textId="77777777" w:rsidTr="00830285">
        <w:tblPrEx>
          <w:shd w:val="clear" w:color="auto" w:fill="auto"/>
        </w:tblPrEx>
        <w:tc>
          <w:tcPr>
            <w:tcW w:w="1730" w:type="pct"/>
            <w:shd w:val="clear" w:color="auto" w:fill="F2F2F2" w:themeFill="background1" w:themeFillShade="F2"/>
          </w:tcPr>
          <w:p w14:paraId="6D6E90C3" w14:textId="77777777" w:rsidR="00B8332B" w:rsidRPr="007C279B" w:rsidRDefault="007F5088" w:rsidP="007F5088">
            <w:pPr>
              <w:contextualSpacing/>
              <w:rPr>
                <w:rFonts w:ascii="Calibri" w:hAnsi="Calibri" w:cs="Arial"/>
                <w:b/>
                <w:lang w:val="sk-SK"/>
              </w:rPr>
            </w:pPr>
            <w:r w:rsidRPr="007C279B">
              <w:rPr>
                <w:rFonts w:ascii="Calibri" w:hAnsi="Calibri" w:cs="Arial"/>
                <w:b/>
                <w:lang w:val="sk-SK"/>
              </w:rPr>
              <w:t>NACE projektu</w:t>
            </w:r>
            <w:r w:rsidR="00A87DE2" w:rsidRPr="007C279B">
              <w:rPr>
                <w:rStyle w:val="Odkaznapoznmkupodiarou"/>
                <w:rFonts w:ascii="Calibri" w:hAnsi="Calibri"/>
                <w:b/>
                <w:lang w:val="sk-SK"/>
              </w:rPr>
              <w:footnoteReference w:id="12"/>
            </w:r>
          </w:p>
        </w:tc>
        <w:tc>
          <w:tcPr>
            <w:tcW w:w="3270" w:type="pct"/>
            <w:shd w:val="clear" w:color="auto" w:fill="auto"/>
          </w:tcPr>
          <w:p w14:paraId="45B481A0" w14:textId="77777777" w:rsidR="000E21DF" w:rsidRPr="007C279B" w:rsidRDefault="000E21DF" w:rsidP="00C10128">
            <w:pPr>
              <w:contextualSpacing/>
              <w:rPr>
                <w:rFonts w:asciiTheme="minorHAnsi" w:hAnsiTheme="minorHAnsi" w:cs="Arial"/>
                <w:highlight w:val="yellow"/>
                <w:lang w:val="sk-SK"/>
              </w:rPr>
            </w:pPr>
          </w:p>
        </w:tc>
      </w:tr>
      <w:tr w:rsidR="00B8332B" w:rsidRPr="007C279B" w14:paraId="6B110873" w14:textId="77777777" w:rsidTr="00BC2C9A">
        <w:tblPrEx>
          <w:shd w:val="clear" w:color="auto" w:fill="auto"/>
        </w:tblPrEx>
        <w:tc>
          <w:tcPr>
            <w:tcW w:w="1730" w:type="pct"/>
            <w:shd w:val="clear" w:color="auto" w:fill="F2F2F2" w:themeFill="background1" w:themeFillShade="F2"/>
          </w:tcPr>
          <w:p w14:paraId="2ABB5256" w14:textId="77777777" w:rsidR="00B8332B" w:rsidRPr="007C279B" w:rsidRDefault="007F5088" w:rsidP="007F5088">
            <w:pPr>
              <w:contextualSpacing/>
              <w:rPr>
                <w:rFonts w:ascii="Calibri" w:hAnsi="Calibri" w:cs="Arial"/>
                <w:b/>
                <w:lang w:val="sk-SK"/>
              </w:rPr>
            </w:pPr>
            <w:r w:rsidRPr="007C279B">
              <w:rPr>
                <w:rFonts w:ascii="Calibri" w:hAnsi="Calibri" w:cs="Arial"/>
                <w:b/>
                <w:lang w:val="sk-SK"/>
              </w:rPr>
              <w:t>Štátna pomoc</w:t>
            </w:r>
          </w:p>
        </w:tc>
        <w:tc>
          <w:tcPr>
            <w:tcW w:w="3270" w:type="pct"/>
            <w:shd w:val="clear" w:color="auto" w:fill="auto"/>
          </w:tcPr>
          <w:p w14:paraId="6F527CBD" w14:textId="77777777" w:rsidR="004078A6" w:rsidRDefault="007925CD" w:rsidP="004078A6">
            <w:pPr>
              <w:contextualSpacing/>
              <w:rPr>
                <w:rFonts w:asciiTheme="minorHAnsi" w:hAnsiTheme="minorHAnsi"/>
                <w:lang w:val="sk-SK"/>
              </w:rPr>
            </w:pPr>
            <w:r w:rsidRPr="007C279B">
              <w:rPr>
                <w:rFonts w:asciiTheme="minorHAnsi" w:hAnsiTheme="minorHAnsi"/>
                <w:lang w:val="sk-SK"/>
              </w:rPr>
              <w:t>Áno</w:t>
            </w:r>
          </w:p>
          <w:p w14:paraId="07467EBA" w14:textId="77777777" w:rsidR="00817A9A" w:rsidRDefault="00817A9A" w:rsidP="00817A9A">
            <w:pPr>
              <w:pStyle w:val="Textkomentra"/>
              <w:rPr>
                <w:ins w:id="11" w:author="Marková Anna" w:date="2025-11-18T07:32:00Z"/>
                <w:rFonts w:asciiTheme="minorHAnsi" w:eastAsia="Arial" w:hAnsiTheme="minorHAnsi" w:cstheme="minorHAnsi"/>
                <w:sz w:val="22"/>
                <w:szCs w:val="22"/>
                <w:lang w:val="en-US" w:eastAsia="cs-CZ"/>
              </w:rPr>
            </w:pPr>
            <w:r>
              <w:rPr>
                <w:rFonts w:asciiTheme="minorHAnsi" w:eastAsia="Arial" w:hAnsiTheme="minorHAnsi" w:cstheme="minorHAnsi"/>
                <w:sz w:val="22"/>
                <w:szCs w:val="22"/>
                <w:lang w:val="en-US" w:eastAsia="cs-CZ"/>
              </w:rPr>
              <w:t>N</w:t>
            </w:r>
            <w:r w:rsidRPr="00817A9A">
              <w:rPr>
                <w:rFonts w:asciiTheme="minorHAnsi" w:eastAsia="Arial" w:hAnsiTheme="minorHAnsi" w:cstheme="minorHAnsi"/>
                <w:sz w:val="22"/>
                <w:szCs w:val="22"/>
                <w:lang w:val="en-US" w:eastAsia="cs-CZ"/>
              </w:rPr>
              <w:t xml:space="preserve">evzťahuje </w:t>
            </w:r>
            <w:r>
              <w:rPr>
                <w:rFonts w:asciiTheme="minorHAnsi" w:eastAsia="Arial" w:hAnsiTheme="minorHAnsi" w:cstheme="minorHAnsi"/>
                <w:sz w:val="22"/>
                <w:szCs w:val="22"/>
                <w:lang w:val="en-US" w:eastAsia="cs-CZ"/>
              </w:rPr>
              <w:t xml:space="preserve">sa </w:t>
            </w:r>
            <w:r w:rsidRPr="00817A9A">
              <w:rPr>
                <w:rFonts w:asciiTheme="minorHAnsi" w:eastAsia="Arial" w:hAnsiTheme="minorHAnsi" w:cstheme="minorHAnsi"/>
                <w:sz w:val="22"/>
                <w:szCs w:val="22"/>
                <w:lang w:val="en-US" w:eastAsia="cs-CZ"/>
              </w:rPr>
              <w:t>na prijímateľa, ale v prípade niektorých opatrení na užívateľa</w:t>
            </w:r>
            <w:r>
              <w:rPr>
                <w:rFonts w:asciiTheme="minorHAnsi" w:eastAsia="Arial" w:hAnsiTheme="minorHAnsi" w:cstheme="minorHAnsi"/>
                <w:sz w:val="22"/>
                <w:szCs w:val="22"/>
                <w:lang w:val="en-US" w:eastAsia="cs-CZ"/>
              </w:rPr>
              <w:t>.</w:t>
            </w:r>
          </w:p>
          <w:p w14:paraId="0390662E" w14:textId="77777777" w:rsidR="0019527D" w:rsidRPr="007C279B" w:rsidRDefault="0019527D" w:rsidP="0019527D">
            <w:pPr>
              <w:pStyle w:val="TableParagraph"/>
              <w:spacing w:before="91"/>
              <w:rPr>
                <w:ins w:id="12" w:author="Marková Anna" w:date="2025-11-18T07:32:00Z"/>
                <w:rFonts w:asciiTheme="minorHAnsi" w:hAnsiTheme="minorHAnsi" w:cstheme="minorHAnsi"/>
              </w:rPr>
            </w:pPr>
            <w:ins w:id="13" w:author="Marková Anna" w:date="2025-11-18T07:32:00Z">
              <w:r w:rsidRPr="007C279B">
                <w:rPr>
                  <w:rFonts w:asciiTheme="minorHAnsi" w:hAnsiTheme="minorHAnsi" w:cstheme="minorHAnsi"/>
                </w:rPr>
                <w:t xml:space="preserve">- Schéma minimálnej pomoci na podporu zamestnanosti DM - 2/2024, </w:t>
              </w:r>
              <w:r>
                <w:rPr>
                  <w:rFonts w:asciiTheme="minorHAnsi" w:hAnsiTheme="minorHAnsi" w:cstheme="minorHAnsi"/>
                </w:rPr>
                <w:t>v platnom znení.</w:t>
              </w:r>
            </w:ins>
          </w:p>
          <w:p w14:paraId="55AC9C25" w14:textId="77777777" w:rsidR="0019527D" w:rsidRPr="007C279B" w:rsidRDefault="0019527D" w:rsidP="0019527D">
            <w:pPr>
              <w:pStyle w:val="TableParagraph"/>
              <w:spacing w:before="91"/>
              <w:rPr>
                <w:ins w:id="14" w:author="Marková Anna" w:date="2025-11-18T07:32:00Z"/>
                <w:rFonts w:asciiTheme="minorHAnsi" w:hAnsiTheme="minorHAnsi" w:cstheme="minorHAnsi"/>
              </w:rPr>
            </w:pPr>
            <w:ins w:id="15" w:author="Marková Anna" w:date="2025-11-18T07:32:00Z">
              <w:r w:rsidRPr="007C279B">
                <w:rPr>
                  <w:rFonts w:asciiTheme="minorHAnsi" w:hAnsiTheme="minorHAnsi" w:cstheme="minorHAnsi"/>
                </w:rPr>
                <w:t xml:space="preserve">- Schéma štátnej pomoci na podporu vzdelávania a pomoci na prijímanie do zamestnania a zamestnávanie znevýhodnených zamestnancov a zamestnancov so zdravotným postihnutím, </w:t>
              </w:r>
              <w:r>
                <w:rPr>
                  <w:rFonts w:asciiTheme="minorHAnsi" w:hAnsiTheme="minorHAnsi" w:cstheme="minorHAnsi"/>
                </w:rPr>
                <w:t>v platnom znení</w:t>
              </w:r>
              <w:r w:rsidRPr="007C279B">
                <w:rPr>
                  <w:rFonts w:asciiTheme="minorHAnsi" w:hAnsiTheme="minorHAnsi" w:cstheme="minorHAnsi"/>
                </w:rPr>
                <w:t xml:space="preserve">. </w:t>
              </w:r>
            </w:ins>
          </w:p>
          <w:p w14:paraId="59EF2270" w14:textId="4FD7170E" w:rsidR="0019527D" w:rsidRDefault="0019527D" w:rsidP="0019527D">
            <w:pPr>
              <w:pStyle w:val="TableParagraph"/>
              <w:spacing w:before="91"/>
              <w:rPr>
                <w:ins w:id="16" w:author="Marková Anna" w:date="2025-11-18T07:32:00Z"/>
                <w:rFonts w:asciiTheme="minorHAnsi" w:hAnsiTheme="minorHAnsi" w:cstheme="minorHAnsi"/>
              </w:rPr>
            </w:pPr>
            <w:ins w:id="17" w:author="Marková Anna" w:date="2025-11-18T07:32:00Z">
              <w:r w:rsidRPr="007C279B">
                <w:rPr>
                  <w:rFonts w:asciiTheme="minorHAnsi" w:hAnsiTheme="minorHAnsi" w:cstheme="minorHAnsi"/>
                </w:rPr>
                <w:t>- Schéma minimálnej pomoci na podporu zamestnanosti v odvetví poľnohospodárskej prvovýroby DM - 9/2023</w:t>
              </w:r>
              <w:r>
                <w:rPr>
                  <w:rFonts w:asciiTheme="minorHAnsi" w:hAnsiTheme="minorHAnsi" w:cstheme="minorHAnsi"/>
                </w:rPr>
                <w:t xml:space="preserve"> v platnom znení.</w:t>
              </w:r>
            </w:ins>
          </w:p>
          <w:p w14:paraId="4A885426" w14:textId="694E98BD" w:rsidR="0019527D" w:rsidRPr="00817A9A" w:rsidRDefault="0019527D" w:rsidP="00817A9A">
            <w:pPr>
              <w:pStyle w:val="Textkomentra"/>
              <w:rPr>
                <w:rFonts w:asciiTheme="minorHAnsi" w:eastAsia="Arial" w:hAnsiTheme="minorHAnsi" w:cstheme="minorHAnsi"/>
                <w:sz w:val="22"/>
                <w:szCs w:val="22"/>
                <w:lang w:val="en-US" w:eastAsia="cs-CZ"/>
              </w:rPr>
            </w:pPr>
          </w:p>
        </w:tc>
      </w:tr>
      <w:tr w:rsidR="00B8332B" w:rsidRPr="007C279B" w14:paraId="05E987C4" w14:textId="77777777" w:rsidTr="00830285">
        <w:tblPrEx>
          <w:shd w:val="clear" w:color="auto" w:fill="auto"/>
        </w:tblPrEx>
        <w:tc>
          <w:tcPr>
            <w:tcW w:w="1730" w:type="pct"/>
            <w:shd w:val="clear" w:color="auto" w:fill="F2F2F2" w:themeFill="background1" w:themeFillShade="F2"/>
          </w:tcPr>
          <w:p w14:paraId="077E0B08" w14:textId="77777777" w:rsidR="00B8332B" w:rsidRPr="00E372BA" w:rsidRDefault="007F5088" w:rsidP="007F5088">
            <w:pPr>
              <w:contextualSpacing/>
              <w:rPr>
                <w:rFonts w:ascii="Calibri" w:hAnsi="Calibri" w:cs="Arial"/>
                <w:b/>
                <w:lang w:val="sk-SK"/>
              </w:rPr>
            </w:pPr>
            <w:r w:rsidRPr="00E372BA">
              <w:rPr>
                <w:rFonts w:ascii="Calibri" w:hAnsi="Calibri" w:cs="Arial"/>
                <w:b/>
                <w:lang w:val="sk-SK"/>
              </w:rPr>
              <w:t>Kategórie regiónov</w:t>
            </w:r>
          </w:p>
        </w:tc>
        <w:tc>
          <w:tcPr>
            <w:tcW w:w="3270" w:type="pct"/>
            <w:shd w:val="clear" w:color="auto" w:fill="auto"/>
          </w:tcPr>
          <w:p w14:paraId="0979F113" w14:textId="77777777" w:rsidR="00B1790D" w:rsidRPr="00E372BA" w:rsidRDefault="007925CD" w:rsidP="00DB7EB2">
            <w:pPr>
              <w:pStyle w:val="Textkomentra"/>
              <w:spacing w:after="0"/>
              <w:rPr>
                <w:rFonts w:asciiTheme="minorHAnsi" w:eastAsia="Arial" w:hAnsiTheme="minorHAnsi" w:cstheme="minorHAnsi"/>
                <w:sz w:val="22"/>
                <w:szCs w:val="22"/>
              </w:rPr>
            </w:pPr>
            <w:r w:rsidRPr="00E372BA">
              <w:rPr>
                <w:rFonts w:asciiTheme="minorHAnsi" w:eastAsia="Arial" w:hAnsiTheme="minorHAnsi" w:cstheme="minorHAnsi"/>
                <w:sz w:val="22"/>
                <w:szCs w:val="22"/>
              </w:rPr>
              <w:t xml:space="preserve">MRR </w:t>
            </w:r>
          </w:p>
          <w:p w14:paraId="26221E1A" w14:textId="77777777" w:rsidR="00DB7EB2" w:rsidRPr="00E372BA" w:rsidRDefault="00DB7EB2" w:rsidP="00DB7EB2">
            <w:pPr>
              <w:pStyle w:val="Textkomentra"/>
              <w:spacing w:after="0"/>
              <w:rPr>
                <w:rFonts w:asciiTheme="minorHAnsi" w:eastAsia="Arial" w:hAnsiTheme="minorHAnsi" w:cstheme="minorHAnsi"/>
                <w:sz w:val="22"/>
                <w:szCs w:val="22"/>
              </w:rPr>
            </w:pPr>
            <w:r w:rsidRPr="00E372BA">
              <w:rPr>
                <w:rFonts w:asciiTheme="minorHAnsi" w:eastAsia="Arial" w:hAnsiTheme="minorHAnsi" w:cstheme="minorHAnsi"/>
                <w:sz w:val="22"/>
                <w:szCs w:val="22"/>
              </w:rPr>
              <w:t>VRR</w:t>
            </w:r>
          </w:p>
        </w:tc>
      </w:tr>
      <w:tr w:rsidR="00B8332B" w:rsidRPr="007C279B" w14:paraId="10960E37" w14:textId="77777777" w:rsidTr="00830285">
        <w:tblPrEx>
          <w:shd w:val="clear" w:color="auto" w:fill="auto"/>
        </w:tblPrEx>
        <w:tc>
          <w:tcPr>
            <w:tcW w:w="1730" w:type="pct"/>
            <w:shd w:val="clear" w:color="auto" w:fill="F2F2F2" w:themeFill="background1" w:themeFillShade="F2"/>
          </w:tcPr>
          <w:p w14:paraId="6B0A2625" w14:textId="77777777" w:rsidR="00B8332B" w:rsidRPr="007C279B" w:rsidRDefault="00A70221" w:rsidP="000F24C2">
            <w:pPr>
              <w:contextualSpacing/>
              <w:rPr>
                <w:rFonts w:ascii="Calibri" w:hAnsi="Calibri" w:cs="Arial"/>
                <w:b/>
                <w:lang w:val="sk-SK"/>
              </w:rPr>
            </w:pPr>
            <w:r w:rsidRPr="007C279B">
              <w:rPr>
                <w:rFonts w:ascii="Calibri" w:hAnsi="Calibri" w:cs="Arial"/>
                <w:b/>
                <w:lang w:val="sk-SK"/>
              </w:rPr>
              <w:t xml:space="preserve">Projekt s relevanciou k </w:t>
            </w:r>
            <w:r w:rsidR="000F24C2" w:rsidRPr="007C279B">
              <w:rPr>
                <w:rFonts w:ascii="Calibri" w:hAnsi="Calibri" w:cs="Arial"/>
                <w:b/>
                <w:lang w:val="sk-SK"/>
              </w:rPr>
              <w:t>I</w:t>
            </w:r>
            <w:r w:rsidRPr="007C279B">
              <w:rPr>
                <w:rFonts w:ascii="Calibri" w:hAnsi="Calibri" w:cs="Arial"/>
                <w:b/>
                <w:lang w:val="sk-SK"/>
              </w:rPr>
              <w:t>ntegrovaným územným stratégiám</w:t>
            </w:r>
          </w:p>
        </w:tc>
        <w:tc>
          <w:tcPr>
            <w:tcW w:w="3270" w:type="pct"/>
          </w:tcPr>
          <w:p w14:paraId="7F663F44" w14:textId="77777777" w:rsidR="00B8332B" w:rsidRPr="007C279B" w:rsidRDefault="00561A01" w:rsidP="00FC3335">
            <w:pPr>
              <w:tabs>
                <w:tab w:val="left" w:pos="33"/>
              </w:tabs>
              <w:contextualSpacing/>
              <w:rPr>
                <w:rFonts w:asciiTheme="minorHAnsi" w:hAnsiTheme="minorHAnsi" w:cstheme="minorHAnsi"/>
                <w:lang w:val="sk-SK"/>
              </w:rPr>
            </w:pPr>
            <w:r w:rsidRPr="007C279B">
              <w:rPr>
                <w:rFonts w:asciiTheme="minorHAnsi" w:hAnsiTheme="minorHAnsi" w:cstheme="minorHAnsi"/>
                <w:strike/>
                <w:lang w:val="sk-SK"/>
              </w:rPr>
              <w:t xml:space="preserve">ÁNO </w:t>
            </w:r>
            <w:r w:rsidR="008951D9" w:rsidRPr="007C279B">
              <w:rPr>
                <w:rFonts w:asciiTheme="minorHAnsi" w:hAnsiTheme="minorHAnsi" w:cstheme="minorHAnsi"/>
                <w:strike/>
                <w:lang w:val="sk-SK"/>
              </w:rPr>
              <w:t>/</w:t>
            </w:r>
            <w:r w:rsidRPr="007C279B">
              <w:rPr>
                <w:rFonts w:asciiTheme="minorHAnsi" w:hAnsiTheme="minorHAnsi" w:cstheme="minorHAnsi"/>
                <w:lang w:val="sk-SK"/>
              </w:rPr>
              <w:t xml:space="preserve"> NIE</w:t>
            </w:r>
            <w:r w:rsidR="008951D9" w:rsidRPr="007C279B">
              <w:rPr>
                <w:rFonts w:asciiTheme="minorHAnsi" w:hAnsiTheme="minorHAnsi" w:cstheme="minorHAnsi"/>
                <w:i/>
                <w:lang w:val="sk-SK"/>
              </w:rPr>
              <w:t xml:space="preserve"> (resp. ak je zameranie projektu IUS pole je automaticky áno)  </w:t>
            </w:r>
          </w:p>
        </w:tc>
      </w:tr>
      <w:tr w:rsidR="00B8332B" w:rsidRPr="007C279B" w14:paraId="247F799D" w14:textId="77777777" w:rsidTr="00830285">
        <w:tblPrEx>
          <w:shd w:val="clear" w:color="auto" w:fill="auto"/>
        </w:tblPrEx>
        <w:tc>
          <w:tcPr>
            <w:tcW w:w="1730" w:type="pct"/>
            <w:shd w:val="clear" w:color="auto" w:fill="F2F2F2" w:themeFill="background1" w:themeFillShade="F2"/>
          </w:tcPr>
          <w:p w14:paraId="67AC06DB" w14:textId="77777777" w:rsidR="00B8332B" w:rsidRPr="007C279B" w:rsidRDefault="00A70221" w:rsidP="007F5088">
            <w:pPr>
              <w:contextualSpacing/>
              <w:jc w:val="both"/>
              <w:rPr>
                <w:rFonts w:ascii="Calibri" w:hAnsi="Calibri" w:cs="Arial"/>
                <w:b/>
                <w:lang w:val="sk-SK"/>
              </w:rPr>
            </w:pPr>
            <w:r w:rsidRPr="007C279B">
              <w:rPr>
                <w:rFonts w:ascii="Calibri" w:hAnsi="Calibri" w:cs="Arial"/>
                <w:b/>
                <w:lang w:val="sk-SK"/>
              </w:rPr>
              <w:t>Projekt s relevanciou k Udržateľnému rozvoju miest</w:t>
            </w:r>
          </w:p>
        </w:tc>
        <w:tc>
          <w:tcPr>
            <w:tcW w:w="3270" w:type="pct"/>
          </w:tcPr>
          <w:p w14:paraId="4D8FE636" w14:textId="77777777" w:rsidR="00B8332B" w:rsidRPr="007C279B" w:rsidRDefault="008951D9" w:rsidP="00125710">
            <w:pPr>
              <w:contextualSpacing/>
              <w:rPr>
                <w:rFonts w:asciiTheme="minorHAnsi" w:hAnsiTheme="minorHAnsi" w:cstheme="minorHAnsi"/>
                <w:lang w:val="sk-SK"/>
              </w:rPr>
            </w:pPr>
            <w:r w:rsidRPr="007C279B">
              <w:rPr>
                <w:rFonts w:asciiTheme="minorHAnsi" w:hAnsiTheme="minorHAnsi" w:cstheme="minorHAnsi"/>
                <w:lang w:val="sk-SK"/>
              </w:rPr>
              <w:t xml:space="preserve">NIE </w:t>
            </w:r>
            <w:r w:rsidRPr="007C279B">
              <w:rPr>
                <w:rFonts w:asciiTheme="minorHAnsi" w:hAnsiTheme="minorHAnsi" w:cstheme="minorHAnsi"/>
                <w:i/>
                <w:lang w:val="sk-SK"/>
              </w:rPr>
              <w:t>(pokiaľ vo výzve nie je uvedené inak)</w:t>
            </w:r>
          </w:p>
        </w:tc>
      </w:tr>
      <w:tr w:rsidR="00EB320E" w:rsidRPr="007C279B" w14:paraId="306CB112" w14:textId="77777777" w:rsidTr="00830285">
        <w:tblPrEx>
          <w:shd w:val="clear" w:color="auto" w:fill="auto"/>
        </w:tblPrEx>
        <w:tc>
          <w:tcPr>
            <w:tcW w:w="1730" w:type="pct"/>
            <w:shd w:val="clear" w:color="auto" w:fill="F2F2F2" w:themeFill="background1" w:themeFillShade="F2"/>
          </w:tcPr>
          <w:p w14:paraId="49694743" w14:textId="77777777" w:rsidR="00EB320E" w:rsidRPr="007C279B" w:rsidRDefault="00EB320E" w:rsidP="007F5088">
            <w:pPr>
              <w:contextualSpacing/>
              <w:jc w:val="both"/>
              <w:rPr>
                <w:rFonts w:ascii="Calibri" w:hAnsi="Calibri" w:cs="Arial"/>
                <w:b/>
                <w:lang w:val="sk-SK"/>
              </w:rPr>
            </w:pPr>
            <w:r w:rsidRPr="007C279B">
              <w:rPr>
                <w:rFonts w:ascii="Calibri" w:hAnsi="Calibri" w:cs="Arial"/>
                <w:b/>
                <w:lang w:val="sk-SK"/>
              </w:rPr>
              <w:t>Cieľ politiky súdržnosti</w:t>
            </w:r>
            <w:r w:rsidR="001451AD" w:rsidRPr="007C279B">
              <w:rPr>
                <w:rStyle w:val="Odkaznapoznmkupodiarou"/>
                <w:rFonts w:ascii="Calibri" w:hAnsi="Calibri"/>
                <w:b/>
                <w:lang w:val="sk-SK"/>
              </w:rPr>
              <w:footnoteReference w:id="13"/>
            </w:r>
          </w:p>
        </w:tc>
        <w:tc>
          <w:tcPr>
            <w:tcW w:w="3270" w:type="pct"/>
          </w:tcPr>
          <w:p w14:paraId="66DFBD43" w14:textId="77777777" w:rsidR="00EB320E" w:rsidRPr="007C279B" w:rsidRDefault="00EB320E" w:rsidP="00125710">
            <w:pPr>
              <w:contextualSpacing/>
              <w:rPr>
                <w:rFonts w:asciiTheme="minorHAnsi" w:hAnsiTheme="minorHAnsi" w:cstheme="minorHAnsi"/>
                <w:lang w:val="sk-SK"/>
              </w:rPr>
            </w:pPr>
            <w:r w:rsidRPr="007C279B">
              <w:rPr>
                <w:rFonts w:asciiTheme="minorHAnsi" w:hAnsiTheme="minorHAnsi" w:cstheme="minorHAnsi"/>
                <w:lang w:val="sk-SK"/>
              </w:rPr>
              <w:t>4 Sociálnejšia a inkluzívnejšia Európa implementujúca Európsky pilier sociálnych práv</w:t>
            </w:r>
          </w:p>
        </w:tc>
      </w:tr>
      <w:tr w:rsidR="00B8332B" w:rsidRPr="007C279B" w14:paraId="474BFEA0" w14:textId="77777777" w:rsidTr="002D7006">
        <w:tblPrEx>
          <w:shd w:val="clear" w:color="auto" w:fill="auto"/>
        </w:tblPrEx>
        <w:trPr>
          <w:trHeight w:val="286"/>
        </w:trPr>
        <w:tc>
          <w:tcPr>
            <w:tcW w:w="1730" w:type="pct"/>
            <w:shd w:val="clear" w:color="auto" w:fill="F2F2F2" w:themeFill="background1" w:themeFillShade="F2"/>
          </w:tcPr>
          <w:p w14:paraId="54D1D16F" w14:textId="77777777" w:rsidR="00B8332B" w:rsidRPr="007C279B" w:rsidRDefault="000F24C2" w:rsidP="007F5088">
            <w:pPr>
              <w:contextualSpacing/>
              <w:rPr>
                <w:rFonts w:ascii="Calibri" w:hAnsi="Calibri" w:cs="Arial"/>
                <w:b/>
                <w:lang w:val="sk-SK"/>
              </w:rPr>
            </w:pPr>
            <w:r w:rsidRPr="007C279B">
              <w:rPr>
                <w:rFonts w:ascii="Calibri" w:hAnsi="Calibri" w:cs="Arial"/>
                <w:b/>
                <w:lang w:val="sk-SK"/>
              </w:rPr>
              <w:t>P</w:t>
            </w:r>
            <w:r w:rsidR="00123641" w:rsidRPr="007C279B">
              <w:rPr>
                <w:rFonts w:ascii="Calibri" w:hAnsi="Calibri" w:cs="Arial"/>
                <w:b/>
                <w:lang w:val="sk-SK"/>
              </w:rPr>
              <w:t>rogram</w:t>
            </w:r>
          </w:p>
        </w:tc>
        <w:tc>
          <w:tcPr>
            <w:tcW w:w="3270" w:type="pct"/>
          </w:tcPr>
          <w:p w14:paraId="105C7D9F" w14:textId="77777777" w:rsidR="007F5088" w:rsidRPr="007C279B" w:rsidRDefault="00D63411">
            <w:pPr>
              <w:contextualSpacing/>
              <w:rPr>
                <w:rFonts w:asciiTheme="minorHAnsi" w:hAnsiTheme="minorHAnsi" w:cstheme="minorHAnsi"/>
                <w:lang w:val="sk-SK"/>
              </w:rPr>
            </w:pPr>
            <w:r w:rsidRPr="007C279B">
              <w:rPr>
                <w:rFonts w:asciiTheme="minorHAnsi" w:hAnsiTheme="minorHAnsi" w:cstheme="minorHAnsi"/>
                <w:lang w:val="sk-SK"/>
              </w:rPr>
              <w:t>ITMS401000 - SK - Program Slovensko - SK - EFRR/KF/FST/ESF+</w:t>
            </w:r>
            <w:r w:rsidRPr="007C279B">
              <w:t xml:space="preserve">   </w:t>
            </w:r>
          </w:p>
        </w:tc>
      </w:tr>
      <w:tr w:rsidR="002C5CAF" w:rsidRPr="007C279B" w14:paraId="65DBBBB9" w14:textId="77777777" w:rsidTr="002D7006">
        <w:tblPrEx>
          <w:shd w:val="clear" w:color="auto" w:fill="auto"/>
        </w:tblPrEx>
        <w:trPr>
          <w:trHeight w:val="286"/>
        </w:trPr>
        <w:tc>
          <w:tcPr>
            <w:tcW w:w="1730" w:type="pct"/>
            <w:shd w:val="clear" w:color="auto" w:fill="F2F2F2" w:themeFill="background1" w:themeFillShade="F2"/>
          </w:tcPr>
          <w:p w14:paraId="49740D00" w14:textId="77777777" w:rsidR="002C5CAF" w:rsidRPr="007C279B" w:rsidRDefault="002C5CAF" w:rsidP="007F5088">
            <w:pPr>
              <w:contextualSpacing/>
              <w:rPr>
                <w:rFonts w:ascii="Calibri" w:hAnsi="Calibri" w:cs="Arial"/>
                <w:b/>
                <w:lang w:val="sk-SK"/>
              </w:rPr>
            </w:pPr>
            <w:r w:rsidRPr="007C279B">
              <w:rPr>
                <w:rFonts w:ascii="Calibri" w:hAnsi="Calibri" w:cs="Arial"/>
                <w:b/>
                <w:lang w:val="sk-SK"/>
              </w:rPr>
              <w:t>Fond</w:t>
            </w:r>
          </w:p>
        </w:tc>
        <w:tc>
          <w:tcPr>
            <w:tcW w:w="3270" w:type="pct"/>
          </w:tcPr>
          <w:p w14:paraId="0423A0C8" w14:textId="77777777" w:rsidR="002C5CAF" w:rsidRPr="007C279B" w:rsidRDefault="007925CD">
            <w:pPr>
              <w:contextualSpacing/>
              <w:rPr>
                <w:rFonts w:asciiTheme="minorHAnsi" w:hAnsiTheme="minorHAnsi" w:cstheme="minorHAnsi"/>
                <w:lang w:val="sk-SK"/>
              </w:rPr>
            </w:pPr>
            <w:r w:rsidRPr="007C279B">
              <w:rPr>
                <w:rFonts w:asciiTheme="minorHAnsi" w:hAnsiTheme="minorHAnsi" w:cstheme="minorHAnsi"/>
                <w:lang w:val="sk-SK"/>
              </w:rPr>
              <w:t>ESF+</w:t>
            </w:r>
          </w:p>
        </w:tc>
      </w:tr>
      <w:tr w:rsidR="00A02F4D" w:rsidRPr="007C279B" w14:paraId="363E5784" w14:textId="77777777" w:rsidTr="00A02F4D">
        <w:tblPrEx>
          <w:shd w:val="clear" w:color="auto" w:fill="auto"/>
        </w:tblPrEx>
        <w:tc>
          <w:tcPr>
            <w:tcW w:w="1" w:type="pct"/>
            <w:gridSpan w:val="2"/>
            <w:shd w:val="clear" w:color="auto" w:fill="A6A6A6" w:themeFill="background1" w:themeFillShade="A6"/>
          </w:tcPr>
          <w:p w14:paraId="39BD8259" w14:textId="77777777" w:rsidR="00A02F4D" w:rsidRPr="007C279B" w:rsidRDefault="00A02F4D" w:rsidP="001F47BB">
            <w:pPr>
              <w:contextualSpacing/>
              <w:rPr>
                <w:rStyle w:val="tl2"/>
                <w:rFonts w:cstheme="minorHAnsi"/>
                <w:sz w:val="22"/>
              </w:rPr>
            </w:pPr>
          </w:p>
        </w:tc>
      </w:tr>
      <w:tr w:rsidR="001F47BB" w:rsidRPr="007C279B" w14:paraId="0561ABF9" w14:textId="77777777" w:rsidTr="00830285">
        <w:tblPrEx>
          <w:shd w:val="clear" w:color="auto" w:fill="auto"/>
        </w:tblPrEx>
        <w:tc>
          <w:tcPr>
            <w:tcW w:w="1730" w:type="pct"/>
            <w:shd w:val="clear" w:color="auto" w:fill="F2F2F2" w:themeFill="background1" w:themeFillShade="F2"/>
          </w:tcPr>
          <w:p w14:paraId="10B02BDD" w14:textId="77777777" w:rsidR="001F47BB" w:rsidRPr="007C279B" w:rsidRDefault="001F47BB" w:rsidP="001F47BB">
            <w:pPr>
              <w:contextualSpacing/>
              <w:rPr>
                <w:rFonts w:ascii="Calibri" w:hAnsi="Calibri" w:cs="Arial"/>
                <w:b/>
                <w:lang w:val="sk-SK"/>
              </w:rPr>
            </w:pPr>
            <w:r w:rsidRPr="007C279B">
              <w:rPr>
                <w:rFonts w:ascii="Calibri" w:hAnsi="Calibri" w:cs="Arial"/>
                <w:b/>
                <w:lang w:val="sk-SK"/>
              </w:rPr>
              <w:t>Priorita</w:t>
            </w:r>
          </w:p>
        </w:tc>
        <w:sdt>
          <w:sdtPr>
            <w:rPr>
              <w:rStyle w:val="tl2"/>
              <w:rFonts w:cstheme="minorHAnsi"/>
              <w:sz w:val="22"/>
            </w:rPr>
            <w:id w:val="780154486"/>
            <w:placeholder>
              <w:docPart w:val="7B443FB91168463186E168D86386BAD6"/>
            </w:placeholder>
            <w:comboBox>
              <w:listItem w:value="Vyberte položku."/>
              <w:listItem w:displayText="1P1 Veda, výskum a inovácie" w:value="1P1 Veda, výskum a inovácie"/>
              <w:listItem w:displayText="1P2 Digitálna pripojiteľnosť" w:value="1P2 Digitálna pripojiteľnosť"/>
              <w:listItem w:displayText="2P1 Energetická efektívnosť a dekarbonizácia" w:value="2P1 Energetická efektívnosť a dekarbonizácia"/>
              <w:listItem w:displayText="2P2 Životné prostredie" w:value="2P2 Životné prostredie"/>
              <w:listItem w:displayText="2P3 Udržateľná mestská mobilita" w:value="2P3 Udržateľná mestská mobilita"/>
              <w:listItem w:displayText="3P1 Doprava" w:value="3P1 Doprava"/>
              <w:listItem w:displayText="4P1 Adaptabilný a prístupný trh práce" w:value="4P1 Adaptabilný a prístupný trh práce"/>
              <w:listItem w:displayText="4P2 Kvalitné a inkluzívne vzdelávanie" w:value="4P2 Kvalitné a inkluzívne vzdelávanie"/>
              <w:listItem w:displayText="4P3 Zručnosti pre lepšiu adaptabilitu a inklúziu" w:value="4P3 Zručnosti pre lepšiu adaptabilitu a inklúziu"/>
              <w:listItem w:displayText="4P4 Záruka pre mladých" w:value="4P4 Záruka pre mladých"/>
              <w:listItem w:displayText="4P5 Aktívne začlenenie a dostupné služby" w:value="4P5 Aktívne začlenenie a dostupné služby"/>
              <w:listItem w:displayText="4P6 Aktívne začlenenie rómskych komunít" w:value="4P6 Aktívne začlenenie rómskych komunít"/>
              <w:listItem w:displayText="4P7 Sociálne inovácie a experimenty" w:value="4P7 Sociálne inovácie a experimenty"/>
              <w:listItem w:displayText="4P8 Potravinová a materiálna deprivácia" w:value="4P8 Potravinová a materiálna deprivácia"/>
              <w:listItem w:displayText="5P1 Moderné regióny" w:value="5P1 Moderné regióny"/>
              <w:listItem w:displayText="8P1 Fond spravodlivej transformácie" w:value="8P1 Fond spravodlivej transformácie"/>
            </w:comboBox>
          </w:sdtPr>
          <w:sdtEndPr>
            <w:rPr>
              <w:rStyle w:val="Predvolenpsmoodseku"/>
              <w:rFonts w:ascii="Arial" w:hAnsi="Arial"/>
            </w:rPr>
          </w:sdtEndPr>
          <w:sdtContent>
            <w:tc>
              <w:tcPr>
                <w:tcW w:w="3270" w:type="pct"/>
              </w:tcPr>
              <w:p w14:paraId="518F66A5" w14:textId="77777777" w:rsidR="001F47BB" w:rsidRPr="007C279B" w:rsidRDefault="00D034C3" w:rsidP="001F47BB">
                <w:pPr>
                  <w:contextualSpacing/>
                  <w:rPr>
                    <w:rFonts w:asciiTheme="minorHAnsi" w:hAnsiTheme="minorHAnsi" w:cstheme="minorHAnsi"/>
                    <w:lang w:val="sk-SK"/>
                  </w:rPr>
                </w:pPr>
                <w:r w:rsidRPr="007C279B">
                  <w:rPr>
                    <w:rStyle w:val="tl2"/>
                    <w:rFonts w:cstheme="minorHAnsi"/>
                    <w:sz w:val="22"/>
                  </w:rPr>
                  <w:t>4P1 Adaptabilný a prístupný trh práce</w:t>
                </w:r>
              </w:p>
            </w:tc>
          </w:sdtContent>
        </w:sdt>
      </w:tr>
      <w:tr w:rsidR="001F47BB" w:rsidRPr="007C279B" w14:paraId="2FDC4015" w14:textId="77777777" w:rsidTr="00830285">
        <w:tblPrEx>
          <w:shd w:val="clear" w:color="auto" w:fill="auto"/>
        </w:tblPrEx>
        <w:tc>
          <w:tcPr>
            <w:tcW w:w="1730" w:type="pct"/>
            <w:shd w:val="clear" w:color="auto" w:fill="F2F2F2" w:themeFill="background1" w:themeFillShade="F2"/>
          </w:tcPr>
          <w:p w14:paraId="0F0F35BE" w14:textId="77777777" w:rsidR="001F47BB" w:rsidRPr="007C279B" w:rsidRDefault="001F47BB" w:rsidP="001F47BB">
            <w:pPr>
              <w:contextualSpacing/>
              <w:rPr>
                <w:rFonts w:ascii="Calibri" w:hAnsi="Calibri" w:cs="Arial"/>
                <w:b/>
                <w:lang w:val="sk-SK"/>
              </w:rPr>
            </w:pPr>
            <w:r w:rsidRPr="007C279B">
              <w:rPr>
                <w:rFonts w:ascii="Calibri" w:hAnsi="Calibri" w:cs="Arial"/>
                <w:b/>
                <w:lang w:val="sk-SK"/>
              </w:rPr>
              <w:t>Špecifický cieľ</w:t>
            </w:r>
            <w:r w:rsidRPr="007C279B">
              <w:rPr>
                <w:rStyle w:val="Odkaznapoznmkupodiarou"/>
                <w:rFonts w:ascii="Calibri" w:hAnsi="Calibri"/>
                <w:b/>
                <w:lang w:val="sk-SK"/>
              </w:rPr>
              <w:footnoteReference w:id="14"/>
            </w:r>
          </w:p>
        </w:tc>
        <w:sdt>
          <w:sdtPr>
            <w:rPr>
              <w:rFonts w:asciiTheme="minorHAnsi" w:hAnsiTheme="minorHAnsi" w:cs="Arial"/>
              <w:bCs/>
              <w:lang w:val="sk-SK"/>
            </w:rPr>
            <w:id w:val="1967154565"/>
            <w:placeholder>
              <w:docPart w:val="90BF2EF719324C51A27C12D64F4CCE98"/>
            </w:placeholder>
            <w:comboBox>
              <w:listItem w:value="Vyberte položku."/>
              <w:listItem w:displayText="RSO1.1 Rozvoj a rozšírenie výskumných a inovačných kapacít a využívania pokročilých technológií" w:value="RSO1.1 Rozvoj a rozšírenie výskumných a inovačných kapacít a využívania pokročilých technológií"/>
              <w:listItem w:displayText="RSO1.2 Využívanie prínosov digitalizácie pre občanov, podniky, výskumné organizácie a orgány verejnej správy" w:value="RSO1.2 Využívanie prínosov digitalizácie pre občanov, podniky, výskumné organizácie a orgány verejnej správy"/>
              <w:listItem w:displayText="RSO1.3 Posilnenie udržateľného rastu a konkurencieschopnosti MSP a tvorby pracovných miest v MSP, a to aj produktívnymi investíciami" w:value="RSO1.3 Posilnenie udržateľného rastu a konkurencieschopnosti MSP a tvorby pracovných miest v MSP, a to aj produktívnymi investíciami"/>
              <w:listItem w:displayText="RSO1.4 Rozvoj zručností pre inteligentnú špecializáciu, priemyselnú transformáciu a podnikanie" w:value="RSO1.4 Rozvoj zručností pre inteligentnú špecializáciu, priemyselnú transformáciu a podnikanie"/>
              <w:listItem w:displayText="RSO1.5 Zvyšovanie digitálnej pripojiteľnosti" w:value="RSO1.5 Zvyšovanie digitálnej pripojiteľnosti"/>
              <w:listItem w:displayText="RSO2.1 Podpora energetickej efektívnosti a znižovania emisií skleníkových plynov" w:value="RSO2.1 Podpora energetickej efektívnosti a znižovania emisií skleníkových plynov"/>
              <w:listItem w:displayText="RSO2.2 Podpora energie z obnoviteľných zdrojov v súlade so smernicou (EÚ) 2018/2001 vrátane kritérií udržateľnosti, ktoré sú v nej stanovené" w:value="RSO2.2 Podpora energie z obnoviteľných zdrojov v súlade so smernicou (EÚ) 2018/2001 vrátane kritérií udržateľnosti, ktoré sú v nej stanovené"/>
              <w:listItem w:displayText="RSO2.3 Vývoj inteligentných energetických systémov, sietí a uskladnenia mimo transeurópskej energetickej siete (TEN-E)" w:value="RSO2.3 Vývoj inteligentných energetických systémov, sietí a uskladnenia mimo transeurópskej energetickej siete (TEN-E)"/>
              <w:listItem w:displayText="RSO2.4 Podpora adaptácie na zmenu klímy a prevencie rizika katastrof a odolnosti s prihliadnutím na ekosystémové prístupy" w:value="RSO2.4 Podpora adaptácie na zmenu klímy a prevencie rizika katastrof a odolnosti s prihliadnutím na ekosystémové prístupy"/>
              <w:listItem w:displayText="RSO2.5 Podpora prístupu k vode a udržateľného vodného hospodárstva" w:value="RSO2.5 Podpora prístupu k vode a udržateľného vodného hospodárstva"/>
              <w:listItem w:displayText="RSO2.6 Podpora prechodu na obehové hospodárstvo, ktoré efektívne využíva zdroje" w:value="RSO2.6 Podpora prechodu na obehové hospodárstvo, ktoré efektívne využíva zdroje"/>
              <w:listItem w:displayText="RSO2.7 Posilnenie ochrany a zachovania prírody, biodiverzity a zelenej infraštruktúry, a to aj v mestských oblastiach, a zníženia všetkých foriem znečistenia" w:value="RSO2.7 Posilnenie ochrany a zachovania prírody, biodiverzity a zelenej infraštruktúry, a to aj v mestských oblastiach, a zníženia všetkých foriem znečistenia"/>
              <w:listItem w:displayText="RSO2.8 Podpora udržateľnej multimodálnej mestskej mobility ako súčasti prechodu na hospodárstvo s nulovou bilanciou uhlíka" w:value="RSO2.8 Podpora udržateľnej multimodálnej mestskej mobility ako súčasti prechodu na hospodárstvo s nulovou bilanciou uhlíka"/>
              <w:listItem w:displayText="RSO3.1 Rozvoj inteligentnej, bezpečnej, udržateľnej a intermodálnej TEN-T odolnej proti zmene klímy" w:value="RSO3.1 Rozvoj inteligentnej, bezpečnej, udržateľnej a intermodálnej TEN-T odolnej proti zmene klímy"/>
              <w:listItem w:displayText="RSO3.2 Rozvoj a posilňovanie udržateľnej, inteligentnej a intermodálnej vnútroštátnej, regionálnej a miestnej mobility " w:value="RSO3.2 Rozvoj a posilňovanie udržateľnej, inteligentnej a intermodálnej vnútroštátnej, regionálnej a miestnej mobility "/>
              <w:listItem w:displayText="RSO4.1 Zvyšovanie účinnosti a inkluzívnosti trhov práce a prístupu ku kvalitnému zamestnaniu rozvíjaním sociálnej infraštruktúry a podporou sociálneho hospodárstva" w:value="RSO4.1 Zvyšovanie účinnosti a inkluzívnosti trhov práce a prístupu ku kvalitnému zamestnaniu rozvíjaním sociálnej infraštruktúry a podporou sociálneho hospodárstva"/>
              <w:listItem w:displayText="RSO4.2 Zlepšenia rovného prístupu k inkluzívnym a kvalitným službám v oblasti vzdelávania, odbornej prípravy a celoživotného vzdelávania rozvíjaním dostupnej infraštruktúry vrátane posilňovania odolnosti pre dištančné a online vzdelávanie a odbornú príprav" w:value="RSO4.2 Zlepšenia rovného prístupu k inkluzívnym a kvalitným službám v oblasti vzdelávania, odbornej prípravy a celoživotného vzdelávania rozvíjaním dostupnej infraštruktúry vrátane posilňovania odolnosti pre dištančné a online vzdelávanie a odbornú príprav"/>
              <w:listItem w:displayText="RSO4.3 Podpora sociálno-ekonomického začlenenia marginalizovaných komunít, domácností s nízkym príjmom a znevýhodnených skupín vrátane osôb s osobitnými potrebami prostredníctvom integrovaných akcií vrátane bývania a sociálnych služieb" w:value="RSO4.3 Podpora sociálno-ekonomického začlenenia marginalizovaných komunít, domácností s nízkym príjmom a znevýhodnených skupín vrátane osôb s osobitnými potrebami prostredníctvom integrovaných akcií vrátane bývania a sociálnych služieb"/>
              <w:listItem w:displayText="RSO4.5 Zabezpečenia rovného prístupu k zdravotnej starostlivosti a zvýšením odolnosti systémov zdravotnej starostlivosti vrátane primárnej starostlivosti, a podpory prechodu z inštitucionálnej starostlivosti na rodinnú a komunitnú starostlivosť" w:value="RSO4.5 Zabezpečenia rovného prístupu k zdravotnej starostlivosti a zvýšením odolnosti systémov zdravotnej starostlivosti vrátane primárnej starostlivosti, a podpory prechodu z inštitucionálnej starostlivosti na rodinnú a komunitnú starostlivosť"/>
              <w:listItem w:displayText="RSO4.6 Posilnenie úlohy kultúry a udržateľného cestovného ruchu v oblasti hospodárskeho rozvoja, sociálneho začlenenia a sociálnej inovácie" w:value="RSO4.6 Posilnenie úlohy kultúry a udržateľného cestovného ruchu v oblasti hospodárskeho rozvoja, sociálneho začlenenia a sociálnej inovácie"/>
              <w:listItem w:displayText="RSO5.1 Podpora integrovaného a inkluzívneho sociálneho, hospodárskeho a environmentálneho rozvoja, kultúry, prírodného dedičstva, udržateľného cestovného ruchu a bezpečnosti v mestských oblastiach" w:value="RSO5.1 Podpora integrovaného a inkluzívneho sociálneho, hospodárskeho a environmentálneho rozvoja, kultúry, prírodného dedičstva, udržateľného cestovného ruchu a bezpečnosti v mestských oblastiach"/>
              <w:listItem w:displayText="RSO5.2 Podpora integrovaného a inkluzívneho sociálneho, hospodárskeho a environmentálneho miestneho rozvoja, kultúry, prírodného dedičstva, udržateľného cestovného ruchu a bezpečnosti v iných ako mestských oblastiach" w:value="RSO5.2 Podpora integrovaného a inkluzívneho sociálneho, hospodárskeho a environmentálneho miestneho rozvoja, kultúry, prírodného dedičstva, udržateľného cestovného ruchu a bezpečnosti v iných ako mestských oblastiach"/>
              <w:listItem w:displayText="ESO4.1 Zlepšenie prístupu k zamestnaniu a aktivačným opatreniam pre všetkých uchádzačov o zamestnanie, predovšetkým mladých ľudí, a to najmä vykonávaním záruky pre mladých ľudí, pre dlhodobo nezamestnaných a znevýhodnené skupiny na trhu práce a neaktívne o" w:value="ESO4.1 Zlepšenie prístupu k zamestnaniu a aktivačným opatreniam pre všetkých uchádzačov o zamestnanie, predovšetkým mladých ľudí, a to najmä vykonávaním záruky pre mladých ľudí, pre dlhodobo nezamestnaných a znevýhodnené skupiny na trhu práce a neaktívne o"/>
              <w:listItem w:displayText="ESO4.2 Modernizácia inštitúcií a služieb trhu práce s cieľom posúdiť a predvídať potreby v oblasti zručností a zabezpečiť včasnú a cielenú pomoc a podporu v záujme zosúladenia ponuky s potrebami trhu práce, ako aj pri prechodoch medzi zamestnaniami a mobil" w:value="ESO4.2 Modernizácia inštitúcií a služieb trhu práce s cieľom posúdiť a predvídať potreby v oblasti zručností a zabezpečiť včasnú a cielenú pomoc a podporu v záujme zosúladenia ponuky s potrebami trhu práce, ako aj pri prechodoch medzi zamestnaniami a mobil"/>
              <w:listItem w:displayText="ESO4.3 Podpora rodovo vyváženej účasti na trhu práce, rovnakých pracovných podmienok a lepšej rovnováhy medzi pracovným a súkromným životom vrátane prístupu k cenovo dostupnej starostlivosti o deti a odkázané osoby" w:value="ESO4.3 Podpora rodovo vyváženej účasti na trhu práce, rovnakých pracovných podmienok a lepšej rovnováhy medzi pracovným a súkromným životom vrátane prístupu k cenovo dostupnej starostlivosti o deti a odkázané osoby"/>
              <w:listItem w:displayText="ESO4.4 Podpora adaptácie pracovníkov, podnikov a podnikateľov na zmeny, ako aj aktívneho a zdravého starnutia a zdravého a vhodne prispôsobeného pracovného prostredia, ktoré rieši zdravotné riziká" w:value="ESO4.4 Podpora adaptácie pracovníkov, podnikov a podnikateľov na zmeny, ako aj aktívneho a zdravého starnutia a zdravého a vhodne prispôsobeného pracovného prostredia, ktoré rieši zdravotné riziká"/>
              <w:listItem w:displayText="ESO4.5 Zvýšenie kvality, inkluzívnosti a účinnosti systémov vzdelávania a odbornej prípravy, ako aj ich relevantnosti z hľadiska trhu práce okrem iného prostredníctvom potvrdzovania výsledkov neformálneho vzdelávania a informálneho učenia sa s cieľom podpo" w:value="ESO4.5 Zvýšenie kvality, inkluzívnosti a účinnosti systémov vzdelávania a odbornej prípravy, ako aj ich relevantnosti z hľadiska trhu práce okrem iného prostredníctvom potvrdzovania výsledkov neformálneho vzdelávania a informálneho učenia sa s cieľom podpo"/>
              <w:listItem w:displayText="ESO4.6 Podpora rovného prístupu, a to najmä znevýhodnených skupín, ku kvalitnému a inkluzívnemu vzdelávaniu a odbornej príprave a podpora ich úspešného ukončenia, počnúc vzdelávaním a starostlivosťou v ranom detstve cez všeobecné a odborné vzdelávanie a pr" w:value="ESO4.6 Podpora rovného prístupu, a to najmä znevýhodnených skupín, ku kvalitnému a inkluzívnemu vzdelávaniu a odbornej príprave a podpora ich úspešného ukončenia, počnúc vzdelávaním a starostlivosťou v ranom detstve cez všeobecné a odborné vzdelávanie a pr"/>
              <w:listItem w:displayText="ESO4.7 Podpora celoživotného vzdelávania, najmä flexibilných príležitostí na zvyšovanie kvalifikácie a rekvalifikáciu pre všetkých s prihliadnutím na podnikateľské a digitálne zručnosti, lepšie predvídanie zmien a nových požiadaviek na zručnosti na základe" w:value="ESO4.7 Podpora celoživotného vzdelávania, najmä flexibilných príležitostí na zvyšovanie kvalifikácie a rekvalifikáciu pre všetkých s prihliadnutím na podnikateľské a digitálne zručnosti, lepšie predvídanie zmien a nových požiadaviek na zručnosti na základe"/>
              <w:listItem w:displayText="ESO4.8 Podpora aktívneho začlenenia s cieľom podporovať rovnosť príležitostí, nediskrimináciu a aktívnu účasť a zlepšenie zamestnateľnosti, najmä v prípade znevýhodnených skupín" w:value="ESO4.8 Podpora aktívneho začlenenia s cieľom podporovať rovnosť príležitostí, nediskrimináciu a aktívnu účasť a zlepšenie zamestnateľnosti, najmä v prípade znevýhodnených skupín"/>
              <w:listItem w:displayText="ESO4.9 Podpora sociálno-ekonomickej integrácie štátnych príslušníkov tretích krajín vrátane migrantov" w:value="ESO4.9 Podpora sociálno-ekonomickej integrácie štátnych príslušníkov tretích krajín vrátane migrantov"/>
              <w:listItem w:displayText="ESO4.10 Podpora sociálno-ekonomickej integrácie marginalizovaných komunít, ako sú napríklad Rómovia" w:value="ESO4.10 Podpora sociálno-ekonomickej integrácie marginalizovaných komunít, ako sú napríklad Rómovia"/>
              <w:listItem w:displayText="ESO4.11 Zlepšovanie rovného a včasného prístupu ku kvalitným, udržateľným a cenovo dostupným službám vrátane služieb, ktoré podporujú prístup k bývaniu a individualizovanú starostlivosť vrátane zdravotnej starostlivosti; modernizácia systémov sociálnej och" w:value="ESO4.11 Zlepšovanie rovného a včasného prístupu ku kvalitným, udržateľným a cenovo dostupným službám vrátane služieb, ktoré podporujú prístup k bývaniu a individualizovanú starostlivosť vrátane zdravotnej starostlivosti; modernizácia systémov sociálnej och"/>
              <w:listItem w:displayText="ESO4.12 Podpora sociálnej integrácie osôb ohrozených chudobou alebo sociálnym vylúčením vrátane najodkázanejších osôb a detí" w:value="ESO4.12 Podpora sociálnej integrácie osôb ohrozených chudobou alebo sociálnym vylúčením vrátane najodkázanejších osôb a detí"/>
              <w:listItem w:displayText="ESO4.13 Riešenie materiálnej deprivácie prostredníctvom potravinovej a/alebo základnej materiálnej pomoci pre najodkázanejšie osoby vrátane detí a zabezpečenie sprievodných opatrení podporujúcich ich sociálne začlenenie" w:value="ESO4.13 Riešenie materiálnej deprivácie prostredníctvom potravinovej a/alebo základnej materiálnej pomoci pre najodkázanejšie osoby vrátane detí a zabezpečenie sprievodných opatrení podporujúcich ich sociálne začlenenie"/>
              <w:listItem w:displayText="JSO8.1 Umožniť regiónom a obyvateľom riešiť sociálne, hospodárske a environmentálne dôsledky spôsobené transformáciou v rámci plnenia energetického a klimatického cieľa Únie do roku 2030 a dosahovania klimaticky neutrálneho hospodárstva Únie do roku 2050 n" w:value="JSO8.1 Umožniť regiónom a obyvateľom riešiť sociálne, hospodárske a environmentálne dôsledky spôsobené transformáciou v rámci plnenia energetického a klimatického cieľa Únie do roku 2030 a dosahovania klimaticky neutrálneho hospodárstva Únie do roku 2050 n"/>
            </w:comboBox>
          </w:sdtPr>
          <w:sdtEndPr/>
          <w:sdtContent>
            <w:tc>
              <w:tcPr>
                <w:tcW w:w="3270" w:type="pct"/>
              </w:tcPr>
              <w:p w14:paraId="558D7C09" w14:textId="77777777" w:rsidR="001F47BB" w:rsidRPr="007C279B" w:rsidRDefault="00D034C3" w:rsidP="001F47BB">
                <w:pPr>
                  <w:contextualSpacing/>
                  <w:rPr>
                    <w:rFonts w:asciiTheme="minorHAnsi" w:hAnsiTheme="minorHAnsi" w:cstheme="minorHAnsi"/>
                    <w:lang w:val="sk-SK"/>
                  </w:rPr>
                </w:pPr>
                <w:r w:rsidRPr="007C279B">
                  <w:rPr>
                    <w:rFonts w:asciiTheme="minorHAnsi" w:hAnsiTheme="minorHAnsi" w:cs="Arial"/>
                    <w:bCs/>
                    <w:lang w:val="sk-SK"/>
                  </w:rPr>
                  <w:t>ESO 4.1 Zlepšenie prístupu k zamestnaniu a aktivačným opatreniam pre všetkých uchádzačov o zamestnanie, predovšetkým mladých ľudí, a to najmä vykonávaním záruky pre mladých ľudí, pre dlhodobo nezamestnaných a znevýhodnené skupiny na trhu práce a neaktívne o osoby, ako aj prostredníctvom podpory samostatnej zárobkovej činnosti a sociálneho hospodárstva; (ESF+)</w:t>
                </w:r>
              </w:p>
            </w:tc>
          </w:sdtContent>
        </w:sdt>
      </w:tr>
      <w:tr w:rsidR="001F47BB" w:rsidRPr="007C279B" w14:paraId="3833085B" w14:textId="77777777" w:rsidTr="00830285">
        <w:tblPrEx>
          <w:shd w:val="clear" w:color="auto" w:fill="auto"/>
        </w:tblPrEx>
        <w:tc>
          <w:tcPr>
            <w:tcW w:w="1730" w:type="pct"/>
            <w:shd w:val="clear" w:color="auto" w:fill="F2F2F2" w:themeFill="background1" w:themeFillShade="F2"/>
          </w:tcPr>
          <w:p w14:paraId="2F93452A" w14:textId="77777777" w:rsidR="001F47BB" w:rsidRPr="007C279B" w:rsidRDefault="00427F1D" w:rsidP="001F47BB">
            <w:pPr>
              <w:contextualSpacing/>
              <w:rPr>
                <w:rFonts w:ascii="Calibri" w:hAnsi="Calibri" w:cs="Arial"/>
                <w:b/>
                <w:lang w:val="sk-SK"/>
              </w:rPr>
            </w:pPr>
            <w:r w:rsidRPr="007C279B">
              <w:rPr>
                <w:rFonts w:ascii="Calibri" w:hAnsi="Calibri" w:cs="Arial"/>
                <w:b/>
                <w:lang w:val="sk-SK"/>
              </w:rPr>
              <w:t>Súvisiace typy akcií</w:t>
            </w:r>
            <w:r w:rsidR="00645C47" w:rsidRPr="007C279B">
              <w:rPr>
                <w:rStyle w:val="Odkaznapoznmkupodiarou"/>
                <w:rFonts w:ascii="Calibri" w:hAnsi="Calibri"/>
                <w:b/>
                <w:lang w:val="sk-SK"/>
              </w:rPr>
              <w:footnoteReference w:id="15"/>
            </w:r>
          </w:p>
        </w:tc>
        <w:tc>
          <w:tcPr>
            <w:tcW w:w="3270" w:type="pct"/>
          </w:tcPr>
          <w:p w14:paraId="3FD12670" w14:textId="77777777" w:rsidR="00D034C3" w:rsidRPr="007C279B" w:rsidRDefault="00D034C3" w:rsidP="00D034C3">
            <w:pPr>
              <w:pStyle w:val="Odsekzoznamu"/>
              <w:numPr>
                <w:ilvl w:val="0"/>
                <w:numId w:val="25"/>
              </w:numPr>
              <w:contextualSpacing/>
              <w:rPr>
                <w:rFonts w:asciiTheme="minorHAnsi" w:eastAsia="Arial" w:hAnsiTheme="minorHAnsi" w:cstheme="minorHAnsi"/>
                <w:lang w:val="sk-SK"/>
              </w:rPr>
            </w:pPr>
            <w:r w:rsidRPr="007C279B">
              <w:rPr>
                <w:rFonts w:asciiTheme="minorHAnsi" w:eastAsia="Arial" w:hAnsiTheme="minorHAnsi" w:cstheme="minorHAnsi"/>
                <w:lang w:val="sk-SK"/>
              </w:rPr>
              <w:t xml:space="preserve">Vytváranie udržateľných pracovných miest pre znevýhodnených uchádzačov o zamestnanie, vrátane individualizovanej podpory pri ich zapracovaní na vytvorenom pracovnom mieste </w:t>
            </w:r>
          </w:p>
          <w:p w14:paraId="55BC69C8" w14:textId="77777777" w:rsidR="001F47BB" w:rsidRPr="007C279B" w:rsidRDefault="001F47BB" w:rsidP="00904627">
            <w:pPr>
              <w:pStyle w:val="Odsekzoznamu"/>
              <w:ind w:left="360" w:firstLine="0"/>
              <w:contextualSpacing/>
              <w:rPr>
                <w:rFonts w:asciiTheme="minorHAnsi" w:eastAsia="Arial" w:hAnsiTheme="minorHAnsi" w:cstheme="minorHAnsi"/>
                <w:strike/>
                <w:lang w:val="sk-SK"/>
              </w:rPr>
            </w:pPr>
          </w:p>
        </w:tc>
      </w:tr>
      <w:tr w:rsidR="001F47BB" w:rsidRPr="007C279B" w14:paraId="1846C6B5" w14:textId="77777777" w:rsidTr="00D2427D">
        <w:tblPrEx>
          <w:shd w:val="clear" w:color="auto" w:fill="auto"/>
        </w:tblPrEx>
        <w:tc>
          <w:tcPr>
            <w:tcW w:w="1730" w:type="pct"/>
            <w:shd w:val="clear" w:color="auto" w:fill="F2F2F2" w:themeFill="background1" w:themeFillShade="F2"/>
          </w:tcPr>
          <w:p w14:paraId="18D457B7" w14:textId="77777777" w:rsidR="001F47BB" w:rsidRPr="007C279B" w:rsidRDefault="001F47BB" w:rsidP="001F47BB">
            <w:pPr>
              <w:contextualSpacing/>
              <w:rPr>
                <w:rFonts w:ascii="Calibri" w:hAnsi="Calibri" w:cs="Arial"/>
                <w:b/>
                <w:lang w:val="sk-SK"/>
              </w:rPr>
            </w:pPr>
            <w:r w:rsidRPr="007C279B">
              <w:rPr>
                <w:rFonts w:ascii="Calibri" w:hAnsi="Calibri" w:cs="Arial"/>
                <w:b/>
                <w:lang w:val="sk-SK"/>
              </w:rPr>
              <w:t>Opatrenie (ak je to relevantné)</w:t>
            </w:r>
          </w:p>
        </w:tc>
        <w:tc>
          <w:tcPr>
            <w:tcW w:w="3270" w:type="pct"/>
          </w:tcPr>
          <w:p w14:paraId="2535B3FD" w14:textId="77777777" w:rsidR="001F47BB" w:rsidRPr="007C279B" w:rsidRDefault="001F47BB" w:rsidP="001F47BB">
            <w:pPr>
              <w:contextualSpacing/>
              <w:rPr>
                <w:rFonts w:asciiTheme="minorHAnsi" w:hAnsiTheme="minorHAnsi" w:cstheme="minorHAnsi"/>
                <w:lang w:val="sk-SK"/>
              </w:rPr>
            </w:pPr>
            <w:r w:rsidRPr="007C279B">
              <w:rPr>
                <w:rFonts w:asciiTheme="minorHAnsi" w:hAnsiTheme="minorHAnsi" w:cstheme="minorHAnsi"/>
                <w:lang w:val="sk-SK"/>
              </w:rPr>
              <w:t>nereleva</w:t>
            </w:r>
            <w:r w:rsidR="00CA08F2" w:rsidRPr="007C279B">
              <w:rPr>
                <w:rFonts w:asciiTheme="minorHAnsi" w:hAnsiTheme="minorHAnsi" w:cstheme="minorHAnsi"/>
                <w:lang w:val="sk-SK"/>
              </w:rPr>
              <w:t>n</w:t>
            </w:r>
            <w:r w:rsidRPr="007C279B">
              <w:rPr>
                <w:rFonts w:asciiTheme="minorHAnsi" w:hAnsiTheme="minorHAnsi" w:cstheme="minorHAnsi"/>
                <w:lang w:val="sk-SK"/>
              </w:rPr>
              <w:t>tné</w:t>
            </w:r>
          </w:p>
        </w:tc>
      </w:tr>
      <w:tr w:rsidR="001F47BB" w:rsidRPr="007C279B" w14:paraId="6B7F2787" w14:textId="77777777">
        <w:tblPrEx>
          <w:shd w:val="clear" w:color="auto" w:fill="auto"/>
        </w:tblPrEx>
        <w:tc>
          <w:tcPr>
            <w:tcW w:w="5000" w:type="pct"/>
            <w:gridSpan w:val="2"/>
            <w:shd w:val="clear" w:color="auto" w:fill="auto"/>
          </w:tcPr>
          <w:p w14:paraId="6E41C067" w14:textId="77777777" w:rsidR="001F47BB" w:rsidRPr="007C279B" w:rsidRDefault="001F47BB" w:rsidP="001F47BB">
            <w:pPr>
              <w:contextualSpacing/>
              <w:rPr>
                <w:rFonts w:asciiTheme="minorHAnsi" w:hAnsiTheme="minorHAnsi"/>
                <w:bCs/>
                <w:lang w:val="sk-SK"/>
              </w:rPr>
            </w:pPr>
            <w:r w:rsidRPr="007C279B">
              <w:rPr>
                <w:rFonts w:asciiTheme="minorHAnsi" w:hAnsiTheme="minorHAnsi" w:cs="Arial"/>
                <w:b/>
                <w:lang w:val="sk-SK"/>
              </w:rPr>
              <w:t>Kategorizácia za konkrétne špecifické  ciele</w:t>
            </w:r>
          </w:p>
        </w:tc>
      </w:tr>
      <w:tr w:rsidR="001F47BB" w:rsidRPr="007C279B" w14:paraId="0B01D592" w14:textId="77777777" w:rsidTr="00B312F7">
        <w:tblPrEx>
          <w:shd w:val="clear" w:color="auto" w:fill="auto"/>
        </w:tblPrEx>
        <w:tc>
          <w:tcPr>
            <w:tcW w:w="1730" w:type="pct"/>
            <w:shd w:val="clear" w:color="auto" w:fill="F2F2F2" w:themeFill="background1" w:themeFillShade="F2"/>
          </w:tcPr>
          <w:p w14:paraId="081C467B" w14:textId="77777777" w:rsidR="001F47BB" w:rsidRPr="007C279B" w:rsidRDefault="001F47BB" w:rsidP="001F47BB">
            <w:pPr>
              <w:contextualSpacing/>
              <w:rPr>
                <w:rFonts w:ascii="Calibri" w:hAnsi="Calibri" w:cs="Arial"/>
                <w:b/>
                <w:lang w:val="sk-SK"/>
              </w:rPr>
            </w:pPr>
            <w:r w:rsidRPr="007C279B">
              <w:rPr>
                <w:rFonts w:ascii="Calibri" w:hAnsi="Calibri" w:cs="Arial"/>
                <w:b/>
                <w:lang w:val="sk-SK"/>
              </w:rPr>
              <w:t>Oblasť intervencie</w:t>
            </w:r>
          </w:p>
        </w:tc>
        <w:tc>
          <w:tcPr>
            <w:tcW w:w="3270" w:type="pct"/>
            <w:shd w:val="clear" w:color="auto" w:fill="auto"/>
          </w:tcPr>
          <w:p w14:paraId="3FC88778" w14:textId="77777777" w:rsidR="001F47BB" w:rsidRPr="007C279B" w:rsidRDefault="007D7F5D" w:rsidP="001F47BB">
            <w:pPr>
              <w:contextualSpacing/>
              <w:jc w:val="both"/>
              <w:rPr>
                <w:rFonts w:asciiTheme="minorHAnsi" w:hAnsiTheme="minorHAnsi" w:cstheme="minorHAnsi"/>
                <w:lang w:val="sk-SK"/>
              </w:rPr>
            </w:pPr>
            <w:r w:rsidRPr="007C279B">
              <w:rPr>
                <w:rFonts w:asciiTheme="minorHAnsi" w:hAnsiTheme="minorHAnsi" w:cstheme="minorHAnsi"/>
                <w:lang w:val="sk-SK"/>
              </w:rPr>
              <w:t>134. Opatrenia na zlepšenie prístupu k zamestnaniu</w:t>
            </w:r>
          </w:p>
        </w:tc>
      </w:tr>
      <w:tr w:rsidR="001F47BB" w:rsidRPr="007C279B" w14:paraId="55D0E85E" w14:textId="77777777" w:rsidTr="00B312F7">
        <w:tblPrEx>
          <w:shd w:val="clear" w:color="auto" w:fill="auto"/>
        </w:tblPrEx>
        <w:tc>
          <w:tcPr>
            <w:tcW w:w="1730" w:type="pct"/>
            <w:shd w:val="clear" w:color="auto" w:fill="F2F2F2" w:themeFill="background1" w:themeFillShade="F2"/>
          </w:tcPr>
          <w:p w14:paraId="606B06BF" w14:textId="77777777" w:rsidR="001F47BB" w:rsidRPr="007C279B" w:rsidRDefault="001F47BB" w:rsidP="001F47BB">
            <w:pPr>
              <w:contextualSpacing/>
              <w:rPr>
                <w:rFonts w:ascii="Calibri" w:hAnsi="Calibri" w:cs="Arial"/>
                <w:b/>
                <w:highlight w:val="yellow"/>
                <w:lang w:val="sk-SK"/>
              </w:rPr>
            </w:pPr>
            <w:r w:rsidRPr="007C279B">
              <w:rPr>
                <w:rFonts w:ascii="Calibri" w:hAnsi="Calibri" w:cs="Arial"/>
                <w:b/>
                <w:lang w:val="sk-SK"/>
              </w:rPr>
              <w:t>Typ územia</w:t>
            </w:r>
          </w:p>
        </w:tc>
        <w:tc>
          <w:tcPr>
            <w:tcW w:w="3270" w:type="pct"/>
            <w:shd w:val="clear" w:color="auto" w:fill="auto"/>
          </w:tcPr>
          <w:p w14:paraId="04EEBCE2" w14:textId="77777777" w:rsidR="001F47BB" w:rsidRPr="007C279B" w:rsidRDefault="00A02F4D" w:rsidP="001F47BB">
            <w:pPr>
              <w:contextualSpacing/>
              <w:rPr>
                <w:rFonts w:asciiTheme="minorHAnsi" w:hAnsiTheme="minorHAnsi" w:cstheme="minorHAnsi"/>
                <w:highlight w:val="yellow"/>
                <w:lang w:val="sk-SK"/>
              </w:rPr>
            </w:pPr>
            <w:r w:rsidRPr="007C279B">
              <w:rPr>
                <w:rFonts w:asciiTheme="minorHAnsi" w:hAnsiTheme="minorHAnsi"/>
                <w:bCs/>
                <w:lang w:val="sk-SK"/>
              </w:rPr>
              <w:t>33. Iné prístupy – Žiadne územné zameranie</w:t>
            </w:r>
          </w:p>
        </w:tc>
      </w:tr>
      <w:tr w:rsidR="001F47BB" w:rsidRPr="007C279B" w14:paraId="1C464CB1" w14:textId="77777777" w:rsidTr="00B312F7">
        <w:tblPrEx>
          <w:shd w:val="clear" w:color="auto" w:fill="auto"/>
        </w:tblPrEx>
        <w:tc>
          <w:tcPr>
            <w:tcW w:w="1730" w:type="pct"/>
            <w:shd w:val="clear" w:color="auto" w:fill="F2F2F2" w:themeFill="background1" w:themeFillShade="F2"/>
          </w:tcPr>
          <w:p w14:paraId="4A6F35D0" w14:textId="77777777" w:rsidR="001F47BB" w:rsidRPr="007C279B" w:rsidRDefault="001F47BB" w:rsidP="001F47BB">
            <w:pPr>
              <w:contextualSpacing/>
              <w:rPr>
                <w:rFonts w:ascii="Calibri" w:hAnsi="Calibri" w:cs="Arial"/>
                <w:b/>
                <w:lang w:val="sk-SK"/>
              </w:rPr>
            </w:pPr>
            <w:r w:rsidRPr="007C279B">
              <w:rPr>
                <w:rFonts w:ascii="Calibri" w:hAnsi="Calibri" w:cs="Arial"/>
                <w:b/>
                <w:lang w:val="sk-SK"/>
              </w:rPr>
              <w:t>Forma financovania</w:t>
            </w:r>
          </w:p>
        </w:tc>
        <w:tc>
          <w:tcPr>
            <w:tcW w:w="3270" w:type="pct"/>
            <w:shd w:val="clear" w:color="auto" w:fill="auto"/>
          </w:tcPr>
          <w:p w14:paraId="27705A56" w14:textId="77777777" w:rsidR="001F47BB" w:rsidRPr="007C279B" w:rsidRDefault="00D034C3" w:rsidP="001F47BB">
            <w:pPr>
              <w:contextualSpacing/>
              <w:rPr>
                <w:rFonts w:asciiTheme="minorHAnsi" w:hAnsiTheme="minorHAnsi" w:cstheme="minorHAnsi"/>
                <w:lang w:val="sk-SK"/>
              </w:rPr>
            </w:pPr>
            <w:r w:rsidRPr="007C279B">
              <w:rPr>
                <w:rFonts w:asciiTheme="minorHAnsi" w:hAnsiTheme="minorHAnsi" w:cstheme="minorHAnsi"/>
                <w:lang w:val="sk-SK"/>
              </w:rPr>
              <w:t>01. Grant</w:t>
            </w:r>
          </w:p>
        </w:tc>
      </w:tr>
    </w:tbl>
    <w:p w14:paraId="4FF8E5A9" w14:textId="77777777" w:rsidR="00AE7F30" w:rsidRPr="007C279B" w:rsidRDefault="00AE7F30">
      <w:pPr>
        <w:contextualSpacing/>
        <w:rPr>
          <w:rFonts w:ascii="Calibri" w:hAnsi="Calibri" w:cs="Arial"/>
          <w:lang w:val="sk-SK"/>
        </w:rPr>
      </w:pPr>
    </w:p>
    <w:tbl>
      <w:tblPr>
        <w:tblStyle w:val="Mriekatabuky3"/>
        <w:tblW w:w="5000" w:type="pct"/>
        <w:tblLook w:val="04A0" w:firstRow="1" w:lastRow="0" w:firstColumn="1" w:lastColumn="0" w:noHBand="0" w:noVBand="1"/>
      </w:tblPr>
      <w:tblGrid>
        <w:gridCol w:w="3573"/>
        <w:gridCol w:w="6754"/>
      </w:tblGrid>
      <w:tr w:rsidR="007D7F5D" w:rsidRPr="007C279B" w14:paraId="0AD101F2" w14:textId="77777777" w:rsidTr="007D7F5D">
        <w:tc>
          <w:tcPr>
            <w:tcW w:w="5000" w:type="pct"/>
            <w:gridSpan w:val="2"/>
            <w:shd w:val="clear" w:color="auto" w:fill="A6A6A6" w:themeFill="background1" w:themeFillShade="A6"/>
          </w:tcPr>
          <w:p w14:paraId="1A8F698D" w14:textId="77777777" w:rsidR="007D7F5D" w:rsidRPr="007C279B" w:rsidRDefault="007D7F5D" w:rsidP="00DF0747">
            <w:pPr>
              <w:contextualSpacing/>
              <w:rPr>
                <w:rStyle w:val="tl2"/>
                <w:rFonts w:cstheme="minorHAnsi"/>
                <w:sz w:val="24"/>
                <w:lang w:val="sk-SK"/>
              </w:rPr>
            </w:pPr>
          </w:p>
        </w:tc>
      </w:tr>
      <w:tr w:rsidR="00D034C3" w:rsidRPr="007C279B" w14:paraId="6CA96A66" w14:textId="77777777" w:rsidTr="00DF0747">
        <w:tc>
          <w:tcPr>
            <w:tcW w:w="1730" w:type="pct"/>
            <w:shd w:val="clear" w:color="auto" w:fill="F2F2F2" w:themeFill="background1" w:themeFillShade="F2"/>
          </w:tcPr>
          <w:p w14:paraId="0F444B7A" w14:textId="77777777" w:rsidR="00D034C3" w:rsidRPr="007C279B" w:rsidRDefault="00D034C3" w:rsidP="00DF0747">
            <w:pPr>
              <w:contextualSpacing/>
              <w:rPr>
                <w:rFonts w:ascii="Calibri" w:hAnsi="Calibri" w:cs="Arial"/>
                <w:b/>
                <w:lang w:val="sk-SK"/>
              </w:rPr>
            </w:pPr>
            <w:r w:rsidRPr="007C279B">
              <w:rPr>
                <w:rFonts w:ascii="Calibri" w:hAnsi="Calibri" w:cs="Arial"/>
                <w:b/>
                <w:lang w:val="sk-SK"/>
              </w:rPr>
              <w:t>Priorita</w:t>
            </w:r>
          </w:p>
        </w:tc>
        <w:sdt>
          <w:sdtPr>
            <w:rPr>
              <w:rStyle w:val="tl2"/>
              <w:rFonts w:cstheme="minorHAnsi"/>
              <w:sz w:val="22"/>
              <w:lang w:val="sk-SK"/>
            </w:rPr>
            <w:id w:val="271211393"/>
            <w:placeholder>
              <w:docPart w:val="EFE48940F7CD4C7FADB3763075B8753D"/>
            </w:placeholder>
            <w:comboBox>
              <w:listItem w:value="Vyberte položku."/>
              <w:listItem w:displayText="1P1 Veda, výskum a inovácie" w:value="1P1 Veda, výskum a inovácie"/>
              <w:listItem w:displayText="1P2 Digitálna pripojiteľnosť" w:value="1P2 Digitálna pripojiteľnosť"/>
              <w:listItem w:displayText="2P1 Energetická efektívnosť a dekarbonizácia" w:value="2P1 Energetická efektívnosť a dekarbonizácia"/>
              <w:listItem w:displayText="2P2 Životné prostredie" w:value="2P2 Životné prostredie"/>
              <w:listItem w:displayText="2P3 Udržateľná mestská mobilita" w:value="2P3 Udržateľná mestská mobilita"/>
              <w:listItem w:displayText="3P1 Doprava" w:value="3P1 Doprava"/>
              <w:listItem w:displayText="4P1 Adaptabilný a prístupný trh práce" w:value="4P1 Adaptabilný a prístupný trh práce"/>
              <w:listItem w:displayText="4P2 Kvalitné a inkluzívne vzdelávanie" w:value="4P2 Kvalitné a inkluzívne vzdelávanie"/>
              <w:listItem w:displayText="4P3 Zručnosti pre lepšiu adaptabilitu a inklúziu" w:value="4P3 Zručnosti pre lepšiu adaptabilitu a inklúziu"/>
              <w:listItem w:displayText="4P4 Záruka pre mladých" w:value="4P4 Záruka pre mladých"/>
              <w:listItem w:displayText="4P5 Aktívne začlenenie a dostupné služby" w:value="4P5 Aktívne začlenenie a dostupné služby"/>
              <w:listItem w:displayText="4P6 Aktívne začlenenie rómskych komunít" w:value="4P6 Aktívne začlenenie rómskych komunít"/>
              <w:listItem w:displayText="4P7 Sociálne inovácie a experimenty" w:value="4P7 Sociálne inovácie a experimenty"/>
              <w:listItem w:displayText="4P8 Potravinová a materiálna deprivácia" w:value="4P8 Potravinová a materiálna deprivácia"/>
              <w:listItem w:displayText="5P1 Moderné regióny" w:value="5P1 Moderné regióny"/>
              <w:listItem w:displayText="8P1 Fond spravodlivej transformácie" w:value="8P1 Fond spravodlivej transformácie"/>
            </w:comboBox>
          </w:sdtPr>
          <w:sdtEndPr>
            <w:rPr>
              <w:rStyle w:val="Predvolenpsmoodseku"/>
              <w:rFonts w:ascii="Arial" w:hAnsi="Arial"/>
            </w:rPr>
          </w:sdtEndPr>
          <w:sdtContent>
            <w:tc>
              <w:tcPr>
                <w:tcW w:w="3270" w:type="pct"/>
              </w:tcPr>
              <w:p w14:paraId="4A104164" w14:textId="77777777" w:rsidR="00D034C3" w:rsidRPr="007C279B" w:rsidRDefault="00D034C3" w:rsidP="00DF0747">
                <w:pPr>
                  <w:contextualSpacing/>
                  <w:rPr>
                    <w:rFonts w:asciiTheme="minorHAnsi" w:hAnsiTheme="minorHAnsi" w:cstheme="minorHAnsi"/>
                    <w:lang w:val="sk-SK"/>
                  </w:rPr>
                </w:pPr>
                <w:r w:rsidRPr="007C279B">
                  <w:rPr>
                    <w:rStyle w:val="tl2"/>
                    <w:rFonts w:cstheme="minorHAnsi"/>
                    <w:sz w:val="22"/>
                    <w:lang w:val="sk-SK"/>
                  </w:rPr>
                  <w:t>4P4 Záruka pre mladých</w:t>
                </w:r>
              </w:p>
            </w:tc>
          </w:sdtContent>
        </w:sdt>
      </w:tr>
      <w:tr w:rsidR="00D034C3" w:rsidRPr="007C279B" w14:paraId="46094B96" w14:textId="77777777" w:rsidTr="00DF0747">
        <w:tc>
          <w:tcPr>
            <w:tcW w:w="1730" w:type="pct"/>
            <w:shd w:val="clear" w:color="auto" w:fill="F2F2F2" w:themeFill="background1" w:themeFillShade="F2"/>
          </w:tcPr>
          <w:p w14:paraId="3A63B96D" w14:textId="77777777" w:rsidR="00D034C3" w:rsidRPr="007C279B" w:rsidRDefault="00D034C3" w:rsidP="00DF0747">
            <w:pPr>
              <w:contextualSpacing/>
              <w:rPr>
                <w:rFonts w:ascii="Calibri" w:hAnsi="Calibri" w:cs="Arial"/>
                <w:b/>
                <w:lang w:val="sk-SK"/>
              </w:rPr>
            </w:pPr>
            <w:r w:rsidRPr="007C279B">
              <w:rPr>
                <w:rFonts w:ascii="Calibri" w:hAnsi="Calibri" w:cs="Arial"/>
                <w:b/>
                <w:lang w:val="sk-SK"/>
              </w:rPr>
              <w:t>Špecifický cieľ</w:t>
            </w:r>
            <w:r w:rsidRPr="007C279B">
              <w:rPr>
                <w:rStyle w:val="Odkaznapoznmkupodiarou"/>
                <w:rFonts w:ascii="Calibri" w:hAnsi="Calibri"/>
                <w:b/>
                <w:lang w:val="sk-SK"/>
              </w:rPr>
              <w:footnoteReference w:id="16"/>
            </w:r>
          </w:p>
        </w:tc>
        <w:sdt>
          <w:sdtPr>
            <w:rPr>
              <w:rFonts w:asciiTheme="minorHAnsi" w:hAnsiTheme="minorHAnsi" w:cs="Arial"/>
              <w:bCs/>
              <w:lang w:val="sk-SK"/>
            </w:rPr>
            <w:id w:val="-1184430416"/>
            <w:placeholder>
              <w:docPart w:val="9DE90E8C7737442080876A0D393CDE92"/>
            </w:placeholder>
            <w:comboBox>
              <w:listItem w:value="Vyberte položku."/>
              <w:listItem w:displayText="RSO1.1 Rozvoj a rozšírenie výskumných a inovačných kapacít a využívania pokročilých technológií" w:value="RSO1.1 Rozvoj a rozšírenie výskumných a inovačných kapacít a využívania pokročilých technológií"/>
              <w:listItem w:displayText="RSO1.2 Využívanie prínosov digitalizácie pre občanov, podniky, výskumné organizácie a orgány verejnej správy" w:value="RSO1.2 Využívanie prínosov digitalizácie pre občanov, podniky, výskumné organizácie a orgány verejnej správy"/>
              <w:listItem w:displayText="RSO1.3 Posilnenie udržateľného rastu a konkurencieschopnosti MSP a tvorby pracovných miest v MSP, a to aj produktívnymi investíciami" w:value="RSO1.3 Posilnenie udržateľného rastu a konkurencieschopnosti MSP a tvorby pracovných miest v MSP, a to aj produktívnymi investíciami"/>
              <w:listItem w:displayText="RSO1.4 Rozvoj zručností pre inteligentnú špecializáciu, priemyselnú transformáciu a podnikanie" w:value="RSO1.4 Rozvoj zručností pre inteligentnú špecializáciu, priemyselnú transformáciu a podnikanie"/>
              <w:listItem w:displayText="RSO1.5 Zvyšovanie digitálnej pripojiteľnosti" w:value="RSO1.5 Zvyšovanie digitálnej pripojiteľnosti"/>
              <w:listItem w:displayText="RSO2.1 Podpora energetickej efektívnosti a znižovania emisií skleníkových plynov" w:value="RSO2.1 Podpora energetickej efektívnosti a znižovania emisií skleníkových plynov"/>
              <w:listItem w:displayText="RSO2.2 Podpora energie z obnoviteľných zdrojov v súlade so smernicou (EÚ) 2018/2001 vrátane kritérií udržateľnosti, ktoré sú v nej stanovené" w:value="RSO2.2 Podpora energie z obnoviteľných zdrojov v súlade so smernicou (EÚ) 2018/2001 vrátane kritérií udržateľnosti, ktoré sú v nej stanovené"/>
              <w:listItem w:displayText="RSO2.3 Vývoj inteligentných energetických systémov, sietí a uskladnenia mimo transeurópskej energetickej siete (TEN-E)" w:value="RSO2.3 Vývoj inteligentných energetických systémov, sietí a uskladnenia mimo transeurópskej energetickej siete (TEN-E)"/>
              <w:listItem w:displayText="RSO2.4 Podpora adaptácie na zmenu klímy a prevencie rizika katastrof a odolnosti s prihliadnutím na ekosystémové prístupy" w:value="RSO2.4 Podpora adaptácie na zmenu klímy a prevencie rizika katastrof a odolnosti s prihliadnutím na ekosystémové prístupy"/>
              <w:listItem w:displayText="RSO2.5 Podpora prístupu k vode a udržateľného vodného hospodárstva" w:value="RSO2.5 Podpora prístupu k vode a udržateľného vodného hospodárstva"/>
              <w:listItem w:displayText="RSO2.6 Podpora prechodu na obehové hospodárstvo, ktoré efektívne využíva zdroje" w:value="RSO2.6 Podpora prechodu na obehové hospodárstvo, ktoré efektívne využíva zdroje"/>
              <w:listItem w:displayText="RSO2.7 Posilnenie ochrany a zachovania prírody, biodiverzity a zelenej infraštruktúry, a to aj v mestských oblastiach, a zníženia všetkých foriem znečistenia" w:value="RSO2.7 Posilnenie ochrany a zachovania prírody, biodiverzity a zelenej infraštruktúry, a to aj v mestských oblastiach, a zníženia všetkých foriem znečistenia"/>
              <w:listItem w:displayText="RSO2.8 Podpora udržateľnej multimodálnej mestskej mobility ako súčasti prechodu na hospodárstvo s nulovou bilanciou uhlíka" w:value="RSO2.8 Podpora udržateľnej multimodálnej mestskej mobility ako súčasti prechodu na hospodárstvo s nulovou bilanciou uhlíka"/>
              <w:listItem w:displayText="RSO3.1 Rozvoj inteligentnej, bezpečnej, udržateľnej a intermodálnej TEN-T odolnej proti zmene klímy" w:value="RSO3.1 Rozvoj inteligentnej, bezpečnej, udržateľnej a intermodálnej TEN-T odolnej proti zmene klímy"/>
              <w:listItem w:displayText="RSO3.2 Rozvoj a posilňovanie udržateľnej, inteligentnej a intermodálnej vnútroštátnej, regionálnej a miestnej mobility " w:value="RSO3.2 Rozvoj a posilňovanie udržateľnej, inteligentnej a intermodálnej vnútroštátnej, regionálnej a miestnej mobility "/>
              <w:listItem w:displayText="RSO4.1 Zvyšovanie účinnosti a inkluzívnosti trhov práce a prístupu ku kvalitnému zamestnaniu rozvíjaním sociálnej infraštruktúry a podporou sociálneho hospodárstva" w:value="RSO4.1 Zvyšovanie účinnosti a inkluzívnosti trhov práce a prístupu ku kvalitnému zamestnaniu rozvíjaním sociálnej infraštruktúry a podporou sociálneho hospodárstva"/>
              <w:listItem w:displayText="RSO4.2 Zlepšenia rovného prístupu k inkluzívnym a kvalitným službám v oblasti vzdelávania, odbornej prípravy a celoživotného vzdelávania rozvíjaním dostupnej infraštruktúry vrátane posilňovania odolnosti pre dištančné a online vzdelávanie a odbornú príprav" w:value="RSO4.2 Zlepšenia rovného prístupu k inkluzívnym a kvalitným službám v oblasti vzdelávania, odbornej prípravy a celoživotného vzdelávania rozvíjaním dostupnej infraštruktúry vrátane posilňovania odolnosti pre dištančné a online vzdelávanie a odbornú príprav"/>
              <w:listItem w:displayText="RSO4.3 Podpora sociálno-ekonomického začlenenia marginalizovaných komunít, domácností s nízkym príjmom a znevýhodnených skupín vrátane osôb s osobitnými potrebami prostredníctvom integrovaných akcií vrátane bývania a sociálnych služieb" w:value="RSO4.3 Podpora sociálno-ekonomického začlenenia marginalizovaných komunít, domácností s nízkym príjmom a znevýhodnených skupín vrátane osôb s osobitnými potrebami prostredníctvom integrovaných akcií vrátane bývania a sociálnych služieb"/>
              <w:listItem w:displayText="RSO4.5 Zabezpečenia rovného prístupu k zdravotnej starostlivosti a zvýšením odolnosti systémov zdravotnej starostlivosti vrátane primárnej starostlivosti, a podpory prechodu z inštitucionálnej starostlivosti na rodinnú a komunitnú starostlivosť" w:value="RSO4.5 Zabezpečenia rovného prístupu k zdravotnej starostlivosti a zvýšením odolnosti systémov zdravotnej starostlivosti vrátane primárnej starostlivosti, a podpory prechodu z inštitucionálnej starostlivosti na rodinnú a komunitnú starostlivosť"/>
              <w:listItem w:displayText="RSO4.6 Posilnenie úlohy kultúry a udržateľného cestovného ruchu v oblasti hospodárskeho rozvoja, sociálneho začlenenia a sociálnej inovácie" w:value="RSO4.6 Posilnenie úlohy kultúry a udržateľného cestovného ruchu v oblasti hospodárskeho rozvoja, sociálneho začlenenia a sociálnej inovácie"/>
              <w:listItem w:displayText="RSO5.1 Podpora integrovaného a inkluzívneho sociálneho, hospodárskeho a environmentálneho rozvoja, kultúry, prírodného dedičstva, udržateľného cestovného ruchu a bezpečnosti v mestských oblastiach" w:value="RSO5.1 Podpora integrovaného a inkluzívneho sociálneho, hospodárskeho a environmentálneho rozvoja, kultúry, prírodného dedičstva, udržateľného cestovného ruchu a bezpečnosti v mestských oblastiach"/>
              <w:listItem w:displayText="RSO5.2 Podpora integrovaného a inkluzívneho sociálneho, hospodárskeho a environmentálneho miestneho rozvoja, kultúry, prírodného dedičstva, udržateľného cestovného ruchu a bezpečnosti v iných ako mestských oblastiach" w:value="RSO5.2 Podpora integrovaného a inkluzívneho sociálneho, hospodárskeho a environmentálneho miestneho rozvoja, kultúry, prírodného dedičstva, udržateľného cestovného ruchu a bezpečnosti v iných ako mestských oblastiach"/>
              <w:listItem w:displayText="ESO4.1 Zlepšenie prístupu k zamestnaniu a aktivačným opatreniam pre všetkých uchádzačov o zamestnanie, predovšetkým mladých ľudí, a to najmä vykonávaním záruky pre mladých ľudí, pre dlhodobo nezamestnaných a znevýhodnené skupiny na trhu práce a neaktívne o" w:value="ESO4.1 Zlepšenie prístupu k zamestnaniu a aktivačným opatreniam pre všetkých uchádzačov o zamestnanie, predovšetkým mladých ľudí, a to najmä vykonávaním záruky pre mladých ľudí, pre dlhodobo nezamestnaných a znevýhodnené skupiny na trhu práce a neaktívne o"/>
              <w:listItem w:displayText="ESO4.2 Modernizácia inštitúcií a služieb trhu práce s cieľom posúdiť a predvídať potreby v oblasti zručností a zabezpečiť včasnú a cielenú pomoc a podporu v záujme zosúladenia ponuky s potrebami trhu práce, ako aj pri prechodoch medzi zamestnaniami a mobil" w:value="ESO4.2 Modernizácia inštitúcií a služieb trhu práce s cieľom posúdiť a predvídať potreby v oblasti zručností a zabezpečiť včasnú a cielenú pomoc a podporu v záujme zosúladenia ponuky s potrebami trhu práce, ako aj pri prechodoch medzi zamestnaniami a mobil"/>
              <w:listItem w:displayText="ESO4.3 Podpora rodovo vyváženej účasti na trhu práce, rovnakých pracovných podmienok a lepšej rovnováhy medzi pracovným a súkromným životom vrátane prístupu k cenovo dostupnej starostlivosti o deti a odkázané osoby" w:value="ESO4.3 Podpora rodovo vyváženej účasti na trhu práce, rovnakých pracovných podmienok a lepšej rovnováhy medzi pracovným a súkromným životom vrátane prístupu k cenovo dostupnej starostlivosti o deti a odkázané osoby"/>
              <w:listItem w:displayText="ESO4.4 Podpora adaptácie pracovníkov, podnikov a podnikateľov na zmeny, ako aj aktívneho a zdravého starnutia a zdravého a vhodne prispôsobeného pracovného prostredia, ktoré rieši zdravotné riziká" w:value="ESO4.4 Podpora adaptácie pracovníkov, podnikov a podnikateľov na zmeny, ako aj aktívneho a zdravého starnutia a zdravého a vhodne prispôsobeného pracovného prostredia, ktoré rieši zdravotné riziká"/>
              <w:listItem w:displayText="ESO4.5 Zvýšenie kvality, inkluzívnosti a účinnosti systémov vzdelávania a odbornej prípravy, ako aj ich relevantnosti z hľadiska trhu práce okrem iného prostredníctvom potvrdzovania výsledkov neformálneho vzdelávania a informálneho učenia sa s cieľom podpo" w:value="ESO4.5 Zvýšenie kvality, inkluzívnosti a účinnosti systémov vzdelávania a odbornej prípravy, ako aj ich relevantnosti z hľadiska trhu práce okrem iného prostredníctvom potvrdzovania výsledkov neformálneho vzdelávania a informálneho učenia sa s cieľom podpo"/>
              <w:listItem w:displayText="ESO4.6 Podpora rovného prístupu, a to najmä znevýhodnených skupín, ku kvalitnému a inkluzívnemu vzdelávaniu a odbornej príprave a podpora ich úspešného ukončenia, počnúc vzdelávaním a starostlivosťou v ranom detstve cez všeobecné a odborné vzdelávanie a pr" w:value="ESO4.6 Podpora rovného prístupu, a to najmä znevýhodnených skupín, ku kvalitnému a inkluzívnemu vzdelávaniu a odbornej príprave a podpora ich úspešného ukončenia, počnúc vzdelávaním a starostlivosťou v ranom detstve cez všeobecné a odborné vzdelávanie a pr"/>
              <w:listItem w:displayText="ESO4.7 Podpora celoživotného vzdelávania, najmä flexibilných príležitostí na zvyšovanie kvalifikácie a rekvalifikáciu pre všetkých s prihliadnutím na podnikateľské a digitálne zručnosti, lepšie predvídanie zmien a nových požiadaviek na zručnosti na základe" w:value="ESO4.7 Podpora celoživotného vzdelávania, najmä flexibilných príležitostí na zvyšovanie kvalifikácie a rekvalifikáciu pre všetkých s prihliadnutím na podnikateľské a digitálne zručnosti, lepšie predvídanie zmien a nových požiadaviek na zručnosti na základe"/>
              <w:listItem w:displayText="ESO4.8 Podpora aktívneho začlenenia s cieľom podporovať rovnosť príležitostí, nediskrimináciu a aktívnu účasť a zlepšenie zamestnateľnosti, najmä v prípade znevýhodnených skupín" w:value="ESO4.8 Podpora aktívneho začlenenia s cieľom podporovať rovnosť príležitostí, nediskrimináciu a aktívnu účasť a zlepšenie zamestnateľnosti, najmä v prípade znevýhodnených skupín"/>
              <w:listItem w:displayText="ESO4.9 Podpora sociálno-ekonomickej integrácie štátnych príslušníkov tretích krajín vrátane migrantov" w:value="ESO4.9 Podpora sociálno-ekonomickej integrácie štátnych príslušníkov tretích krajín vrátane migrantov"/>
              <w:listItem w:displayText="ESO4.10 Podpora sociálno-ekonomickej integrácie marginalizovaných komunít, ako sú napríklad Rómovia" w:value="ESO4.10 Podpora sociálno-ekonomickej integrácie marginalizovaných komunít, ako sú napríklad Rómovia"/>
              <w:listItem w:displayText="ESO4.11 Zlepšovanie rovného a včasného prístupu ku kvalitným, udržateľným a cenovo dostupným službám vrátane služieb, ktoré podporujú prístup k bývaniu a individualizovanú starostlivosť vrátane zdravotnej starostlivosti; modernizácia systémov sociálnej och" w:value="ESO4.11 Zlepšovanie rovného a včasného prístupu ku kvalitným, udržateľným a cenovo dostupným službám vrátane služieb, ktoré podporujú prístup k bývaniu a individualizovanú starostlivosť vrátane zdravotnej starostlivosti; modernizácia systémov sociálnej och"/>
              <w:listItem w:displayText="ESO4.12 Podpora sociálnej integrácie osôb ohrozených chudobou alebo sociálnym vylúčením vrátane najodkázanejších osôb a detí" w:value="ESO4.12 Podpora sociálnej integrácie osôb ohrozených chudobou alebo sociálnym vylúčením vrátane najodkázanejších osôb a detí"/>
              <w:listItem w:displayText="ESO4.13 Riešenie materiálnej deprivácie prostredníctvom potravinovej a/alebo základnej materiálnej pomoci pre najodkázanejšie osoby vrátane detí a zabezpečenie sprievodných opatrení podporujúcich ich sociálne začlenenie" w:value="ESO4.13 Riešenie materiálnej deprivácie prostredníctvom potravinovej a/alebo základnej materiálnej pomoci pre najodkázanejšie osoby vrátane detí a zabezpečenie sprievodných opatrení podporujúcich ich sociálne začlenenie"/>
              <w:listItem w:displayText="JSO8.1 Umožniť regiónom a obyvateľom riešiť sociálne, hospodárske a environmentálne dôsledky spôsobené transformáciou v rámci plnenia energetického a klimatického cieľa Únie do roku 2030 a dosahovania klimaticky neutrálneho hospodárstva Únie do roku 2050 n" w:value="JSO8.1 Umožniť regiónom a obyvateľom riešiť sociálne, hospodárske a environmentálne dôsledky spôsobené transformáciou v rámci plnenia energetického a klimatického cieľa Únie do roku 2030 a dosahovania klimaticky neutrálneho hospodárstva Únie do roku 2050 n"/>
            </w:comboBox>
          </w:sdtPr>
          <w:sdtEndPr/>
          <w:sdtContent>
            <w:tc>
              <w:tcPr>
                <w:tcW w:w="3270" w:type="pct"/>
              </w:tcPr>
              <w:p w14:paraId="1ECD5381" w14:textId="77777777" w:rsidR="00D034C3" w:rsidRPr="007C279B" w:rsidRDefault="00D034C3" w:rsidP="00DF0747">
                <w:pPr>
                  <w:contextualSpacing/>
                  <w:rPr>
                    <w:rFonts w:asciiTheme="minorHAnsi" w:hAnsiTheme="minorHAnsi" w:cstheme="minorHAnsi"/>
                    <w:lang w:val="sk-SK"/>
                  </w:rPr>
                </w:pPr>
                <w:r w:rsidRPr="007C279B">
                  <w:rPr>
                    <w:rFonts w:asciiTheme="minorHAnsi" w:hAnsiTheme="minorHAnsi" w:cs="Arial"/>
                    <w:bCs/>
                    <w:lang w:val="sk-SK"/>
                  </w:rPr>
                  <w:t>ESO4.1 Zlepšenie prístupu k zamestnaniu a aktivačným opatreniam pre všetkých uchádzačov o zamestnanie, predovšetkým mladých ľudí, a to najmä vykonávaním záruky pre mladých ľudí, pre dlhodobo nezamestnaných a znevýhodnené skupiny na trhu práce a neaktívne o osoby, ako aj prostredníctvom podpory samostatnej zárobkovej činnosti a sociálneho hospodárstva; (ESF+)</w:t>
                </w:r>
              </w:p>
            </w:tc>
          </w:sdtContent>
        </w:sdt>
      </w:tr>
      <w:tr w:rsidR="00D034C3" w:rsidRPr="007C279B" w14:paraId="0122DF95" w14:textId="77777777" w:rsidTr="00DF0747">
        <w:tc>
          <w:tcPr>
            <w:tcW w:w="1730" w:type="pct"/>
            <w:shd w:val="clear" w:color="auto" w:fill="F2F2F2" w:themeFill="background1" w:themeFillShade="F2"/>
          </w:tcPr>
          <w:p w14:paraId="6DA59D85" w14:textId="77777777" w:rsidR="00D034C3" w:rsidRPr="007C279B" w:rsidRDefault="00D034C3" w:rsidP="00DF0747">
            <w:pPr>
              <w:contextualSpacing/>
              <w:rPr>
                <w:rFonts w:ascii="Calibri" w:hAnsi="Calibri" w:cs="Arial"/>
                <w:b/>
                <w:lang w:val="sk-SK"/>
              </w:rPr>
            </w:pPr>
            <w:r w:rsidRPr="007C279B">
              <w:rPr>
                <w:rFonts w:ascii="Calibri" w:hAnsi="Calibri" w:cs="Arial"/>
                <w:b/>
                <w:lang w:val="sk-SK"/>
              </w:rPr>
              <w:t>Súvisiace typy akcií</w:t>
            </w:r>
            <w:r w:rsidRPr="007C279B">
              <w:rPr>
                <w:rStyle w:val="Odkaznapoznmkupodiarou"/>
                <w:rFonts w:ascii="Calibri" w:hAnsi="Calibri"/>
                <w:b/>
                <w:lang w:val="sk-SK"/>
              </w:rPr>
              <w:footnoteReference w:id="17"/>
            </w:r>
          </w:p>
        </w:tc>
        <w:tc>
          <w:tcPr>
            <w:tcW w:w="3270" w:type="pct"/>
          </w:tcPr>
          <w:p w14:paraId="0598E3F7" w14:textId="77777777" w:rsidR="00D034C3" w:rsidRPr="007C279B" w:rsidRDefault="00A02F4D" w:rsidP="00A02F4D">
            <w:pPr>
              <w:pStyle w:val="Odsekzoznamu"/>
              <w:numPr>
                <w:ilvl w:val="0"/>
                <w:numId w:val="29"/>
              </w:numPr>
              <w:contextualSpacing/>
              <w:rPr>
                <w:rFonts w:asciiTheme="minorHAnsi" w:hAnsiTheme="minorHAnsi" w:cstheme="minorHAnsi"/>
                <w:lang w:val="sk-SK"/>
              </w:rPr>
            </w:pPr>
            <w:r w:rsidRPr="007C279B">
              <w:rPr>
                <w:rFonts w:asciiTheme="minorHAnsi" w:eastAsia="Arial" w:hAnsiTheme="minorHAnsi" w:cstheme="minorHAnsi"/>
                <w:lang w:val="sk-SK"/>
              </w:rPr>
              <w:t>Vytváranie udržateľných pracovných miest pre mladých ľudí v situácii NEET</w:t>
            </w:r>
          </w:p>
          <w:p w14:paraId="556E3CE4" w14:textId="77777777" w:rsidR="00A02F4D" w:rsidRPr="007C279B" w:rsidRDefault="00A02F4D" w:rsidP="00904627">
            <w:pPr>
              <w:pStyle w:val="Odsekzoznamu"/>
              <w:ind w:left="360" w:firstLine="0"/>
              <w:contextualSpacing/>
              <w:rPr>
                <w:rFonts w:asciiTheme="minorHAnsi" w:hAnsiTheme="minorHAnsi" w:cstheme="minorHAnsi"/>
                <w:lang w:val="sk-SK"/>
              </w:rPr>
            </w:pPr>
          </w:p>
        </w:tc>
      </w:tr>
      <w:tr w:rsidR="00D034C3" w:rsidRPr="007C279B" w14:paraId="20244ACB" w14:textId="77777777" w:rsidTr="00DF0747">
        <w:tc>
          <w:tcPr>
            <w:tcW w:w="1730" w:type="pct"/>
            <w:shd w:val="clear" w:color="auto" w:fill="F2F2F2" w:themeFill="background1" w:themeFillShade="F2"/>
          </w:tcPr>
          <w:p w14:paraId="31E8080F" w14:textId="77777777" w:rsidR="00D034C3" w:rsidRPr="007C279B" w:rsidRDefault="00D034C3" w:rsidP="00DF0747">
            <w:pPr>
              <w:contextualSpacing/>
              <w:rPr>
                <w:rFonts w:ascii="Calibri" w:hAnsi="Calibri" w:cs="Arial"/>
                <w:b/>
                <w:lang w:val="sk-SK"/>
              </w:rPr>
            </w:pPr>
            <w:r w:rsidRPr="007C279B">
              <w:rPr>
                <w:rFonts w:ascii="Calibri" w:hAnsi="Calibri" w:cs="Arial"/>
                <w:b/>
                <w:lang w:val="sk-SK"/>
              </w:rPr>
              <w:t>Opatrenie (ak je to relevantné)</w:t>
            </w:r>
          </w:p>
        </w:tc>
        <w:tc>
          <w:tcPr>
            <w:tcW w:w="3270" w:type="pct"/>
          </w:tcPr>
          <w:p w14:paraId="2D89F261" w14:textId="77777777" w:rsidR="00D034C3" w:rsidRPr="007C279B" w:rsidRDefault="00D034C3" w:rsidP="00DF0747">
            <w:pPr>
              <w:contextualSpacing/>
              <w:rPr>
                <w:rFonts w:asciiTheme="minorHAnsi" w:hAnsiTheme="minorHAnsi" w:cstheme="minorHAnsi"/>
                <w:lang w:val="sk-SK"/>
              </w:rPr>
            </w:pPr>
            <w:r w:rsidRPr="007C279B">
              <w:rPr>
                <w:rFonts w:asciiTheme="minorHAnsi" w:hAnsiTheme="minorHAnsi" w:cstheme="minorHAnsi"/>
                <w:lang w:val="sk-SK"/>
              </w:rPr>
              <w:t>nerelevantné</w:t>
            </w:r>
          </w:p>
        </w:tc>
      </w:tr>
      <w:tr w:rsidR="00D034C3" w:rsidRPr="007C279B" w14:paraId="21C537EA" w14:textId="77777777" w:rsidTr="00DF0747">
        <w:tc>
          <w:tcPr>
            <w:tcW w:w="5000" w:type="pct"/>
            <w:gridSpan w:val="2"/>
            <w:shd w:val="clear" w:color="auto" w:fill="auto"/>
          </w:tcPr>
          <w:p w14:paraId="2B561DE2" w14:textId="77777777" w:rsidR="00D034C3" w:rsidRPr="007C279B" w:rsidRDefault="00D034C3" w:rsidP="00DF0747">
            <w:pPr>
              <w:contextualSpacing/>
              <w:rPr>
                <w:rFonts w:asciiTheme="minorHAnsi" w:hAnsiTheme="minorHAnsi"/>
                <w:bCs/>
                <w:lang w:val="sk-SK"/>
              </w:rPr>
            </w:pPr>
            <w:r w:rsidRPr="007C279B">
              <w:rPr>
                <w:rFonts w:asciiTheme="minorHAnsi" w:hAnsiTheme="minorHAnsi" w:cs="Arial"/>
                <w:b/>
                <w:lang w:val="sk-SK"/>
              </w:rPr>
              <w:t>Kategorizácia za konkrétne špecifické  ciele</w:t>
            </w:r>
          </w:p>
        </w:tc>
      </w:tr>
      <w:tr w:rsidR="00D034C3" w:rsidRPr="007C279B" w14:paraId="1EFB07E0" w14:textId="77777777" w:rsidTr="00DF0747">
        <w:tc>
          <w:tcPr>
            <w:tcW w:w="1730" w:type="pct"/>
            <w:shd w:val="clear" w:color="auto" w:fill="F2F2F2" w:themeFill="background1" w:themeFillShade="F2"/>
          </w:tcPr>
          <w:p w14:paraId="25FECECF" w14:textId="77777777" w:rsidR="00D034C3" w:rsidRPr="007C279B" w:rsidRDefault="00D034C3" w:rsidP="00DF0747">
            <w:pPr>
              <w:contextualSpacing/>
              <w:rPr>
                <w:rFonts w:ascii="Calibri" w:hAnsi="Calibri" w:cs="Arial"/>
                <w:b/>
                <w:lang w:val="sk-SK"/>
              </w:rPr>
            </w:pPr>
            <w:r w:rsidRPr="007C279B">
              <w:rPr>
                <w:rFonts w:ascii="Calibri" w:hAnsi="Calibri" w:cs="Arial"/>
                <w:b/>
                <w:lang w:val="sk-SK"/>
              </w:rPr>
              <w:t>Oblasť intervencie</w:t>
            </w:r>
          </w:p>
        </w:tc>
        <w:tc>
          <w:tcPr>
            <w:tcW w:w="3270" w:type="pct"/>
            <w:shd w:val="clear" w:color="auto" w:fill="auto"/>
          </w:tcPr>
          <w:p w14:paraId="3B509F46" w14:textId="77777777" w:rsidR="00D034C3" w:rsidRPr="007C279B" w:rsidRDefault="00D034C3" w:rsidP="00DF0747">
            <w:pPr>
              <w:contextualSpacing/>
              <w:rPr>
                <w:rFonts w:asciiTheme="minorHAnsi" w:hAnsiTheme="minorHAnsi" w:cstheme="minorHAnsi"/>
                <w:lang w:val="sk-SK"/>
              </w:rPr>
            </w:pPr>
            <w:r w:rsidRPr="007C279B">
              <w:rPr>
                <w:rFonts w:asciiTheme="minorHAnsi" w:hAnsiTheme="minorHAnsi" w:cstheme="minorHAnsi"/>
                <w:lang w:val="sk-SK"/>
              </w:rPr>
              <w:t>136. Špecifická podpora zamestnanosti mladých ľudí a ich sociálno-ekonomickej integrácie</w:t>
            </w:r>
          </w:p>
        </w:tc>
      </w:tr>
      <w:tr w:rsidR="00D034C3" w:rsidRPr="007C279B" w14:paraId="5FA78839" w14:textId="77777777" w:rsidTr="00DF0747">
        <w:tc>
          <w:tcPr>
            <w:tcW w:w="1730" w:type="pct"/>
            <w:shd w:val="clear" w:color="auto" w:fill="F2F2F2" w:themeFill="background1" w:themeFillShade="F2"/>
          </w:tcPr>
          <w:p w14:paraId="1F69EA74" w14:textId="77777777" w:rsidR="00D034C3" w:rsidRPr="007C279B" w:rsidRDefault="00D034C3" w:rsidP="00DF0747">
            <w:pPr>
              <w:contextualSpacing/>
              <w:rPr>
                <w:rFonts w:ascii="Calibri" w:hAnsi="Calibri" w:cs="Arial"/>
                <w:b/>
                <w:lang w:val="sk-SK"/>
              </w:rPr>
            </w:pPr>
            <w:r w:rsidRPr="007C279B">
              <w:rPr>
                <w:rFonts w:ascii="Calibri" w:hAnsi="Calibri" w:cs="Arial"/>
                <w:b/>
                <w:lang w:val="sk-SK"/>
              </w:rPr>
              <w:t>Typ územia</w:t>
            </w:r>
          </w:p>
        </w:tc>
        <w:tc>
          <w:tcPr>
            <w:tcW w:w="3270" w:type="pct"/>
            <w:shd w:val="clear" w:color="auto" w:fill="auto"/>
          </w:tcPr>
          <w:p w14:paraId="3D5421F5" w14:textId="77777777" w:rsidR="00D034C3" w:rsidRPr="007C279B" w:rsidRDefault="00D034C3" w:rsidP="00DF0747">
            <w:pPr>
              <w:contextualSpacing/>
              <w:rPr>
                <w:rFonts w:asciiTheme="minorHAnsi" w:hAnsiTheme="minorHAnsi"/>
                <w:bCs/>
                <w:lang w:val="sk-SK"/>
              </w:rPr>
            </w:pPr>
            <w:r w:rsidRPr="007C279B">
              <w:rPr>
                <w:rFonts w:asciiTheme="minorHAnsi" w:hAnsiTheme="minorHAnsi"/>
                <w:bCs/>
                <w:lang w:val="sk-SK"/>
              </w:rPr>
              <w:t>33. Iné prístupy – Žiadne územné zameranie</w:t>
            </w:r>
          </w:p>
        </w:tc>
      </w:tr>
      <w:tr w:rsidR="00D034C3" w:rsidRPr="007C279B" w14:paraId="2CF0419D" w14:textId="77777777" w:rsidTr="00DF0747">
        <w:tc>
          <w:tcPr>
            <w:tcW w:w="1730" w:type="pct"/>
            <w:shd w:val="clear" w:color="auto" w:fill="F2F2F2" w:themeFill="background1" w:themeFillShade="F2"/>
          </w:tcPr>
          <w:p w14:paraId="3921D2D7" w14:textId="77777777" w:rsidR="00D034C3" w:rsidRPr="007C279B" w:rsidRDefault="00D034C3" w:rsidP="00DF0747">
            <w:pPr>
              <w:contextualSpacing/>
              <w:rPr>
                <w:rFonts w:ascii="Calibri" w:hAnsi="Calibri" w:cs="Arial"/>
                <w:b/>
                <w:lang w:val="sk-SK"/>
              </w:rPr>
            </w:pPr>
            <w:r w:rsidRPr="007C279B">
              <w:rPr>
                <w:rFonts w:ascii="Calibri" w:hAnsi="Calibri" w:cs="Arial"/>
                <w:b/>
                <w:lang w:val="sk-SK"/>
              </w:rPr>
              <w:t>Forma financovania</w:t>
            </w:r>
          </w:p>
        </w:tc>
        <w:tc>
          <w:tcPr>
            <w:tcW w:w="3270" w:type="pct"/>
            <w:shd w:val="clear" w:color="auto" w:fill="auto"/>
          </w:tcPr>
          <w:p w14:paraId="61A25DAB" w14:textId="77777777" w:rsidR="00D034C3" w:rsidRPr="007C279B" w:rsidRDefault="00D034C3" w:rsidP="00DF0747">
            <w:pPr>
              <w:contextualSpacing/>
              <w:rPr>
                <w:rFonts w:asciiTheme="minorHAnsi" w:hAnsiTheme="minorHAnsi"/>
                <w:bCs/>
                <w:lang w:val="sk-SK"/>
              </w:rPr>
            </w:pPr>
            <w:r w:rsidRPr="007C279B">
              <w:rPr>
                <w:rFonts w:asciiTheme="minorHAnsi" w:hAnsiTheme="minorHAnsi"/>
                <w:bCs/>
                <w:lang w:val="sk-SK"/>
              </w:rPr>
              <w:t>01. Grant</w:t>
            </w:r>
          </w:p>
        </w:tc>
      </w:tr>
    </w:tbl>
    <w:tbl>
      <w:tblPr>
        <w:tblStyle w:val="Mriekatabuky"/>
        <w:tblW w:w="5000" w:type="pct"/>
        <w:shd w:val="clear" w:color="auto" w:fill="BFBFBF" w:themeFill="background1" w:themeFillShade="BF"/>
        <w:tblLook w:val="04A0" w:firstRow="1" w:lastRow="0" w:firstColumn="1" w:lastColumn="0" w:noHBand="0" w:noVBand="1"/>
      </w:tblPr>
      <w:tblGrid>
        <w:gridCol w:w="3573"/>
        <w:gridCol w:w="6754"/>
      </w:tblGrid>
      <w:tr w:rsidR="009F1668" w:rsidRPr="007C279B" w14:paraId="027F4BFF" w14:textId="77777777" w:rsidTr="009A1F2A">
        <w:tc>
          <w:tcPr>
            <w:tcW w:w="5000" w:type="pct"/>
            <w:gridSpan w:val="2"/>
            <w:shd w:val="clear" w:color="auto" w:fill="D9D9D9" w:themeFill="background1" w:themeFillShade="D9"/>
          </w:tcPr>
          <w:p w14:paraId="1811EB5F" w14:textId="77777777" w:rsidR="009F1668" w:rsidRPr="007C279B" w:rsidRDefault="009F1668" w:rsidP="00612A4E">
            <w:pPr>
              <w:pStyle w:val="Nadpis1"/>
              <w:tabs>
                <w:tab w:val="left" w:pos="709"/>
              </w:tabs>
              <w:spacing w:before="0"/>
              <w:ind w:left="0" w:firstLine="0"/>
              <w:contextualSpacing/>
              <w:rPr>
                <w:rFonts w:ascii="Calibri" w:hAnsi="Calibri" w:cs="Arial"/>
                <w:sz w:val="28"/>
                <w:szCs w:val="28"/>
                <w:lang w:val="sk-SK"/>
              </w:rPr>
            </w:pPr>
            <w:r w:rsidRPr="007C279B">
              <w:rPr>
                <w:rFonts w:ascii="Calibri" w:hAnsi="Calibri" w:cs="Arial"/>
                <w:sz w:val="28"/>
                <w:szCs w:val="28"/>
                <w:lang w:val="sk-SK"/>
              </w:rPr>
              <w:t>Predpokladaný časový rámec</w:t>
            </w:r>
            <w:r w:rsidR="008B25F2" w:rsidRPr="007C279B">
              <w:rPr>
                <w:rStyle w:val="Odkaznapoznmkupodiarou"/>
                <w:rFonts w:ascii="Calibri" w:hAnsi="Calibri"/>
                <w:sz w:val="28"/>
                <w:szCs w:val="28"/>
                <w:lang w:val="sk-SK"/>
              </w:rPr>
              <w:footnoteReference w:id="18"/>
            </w:r>
          </w:p>
        </w:tc>
      </w:tr>
      <w:tr w:rsidR="009A1F2A" w:rsidRPr="007C279B" w14:paraId="4AF9FD6F" w14:textId="77777777" w:rsidTr="00D2427D">
        <w:tblPrEx>
          <w:shd w:val="clear" w:color="auto" w:fill="auto"/>
        </w:tblPrEx>
        <w:tc>
          <w:tcPr>
            <w:tcW w:w="1730" w:type="pct"/>
            <w:shd w:val="clear" w:color="auto" w:fill="F2F2F2" w:themeFill="background1" w:themeFillShade="F2"/>
          </w:tcPr>
          <w:p w14:paraId="689316C1" w14:textId="77777777" w:rsidR="009A1F2A" w:rsidRPr="007C279B" w:rsidRDefault="009A1F2A" w:rsidP="007B22D8">
            <w:pPr>
              <w:pStyle w:val="Nadpis1"/>
              <w:spacing w:before="0"/>
              <w:ind w:left="0" w:firstLine="0"/>
              <w:contextualSpacing/>
              <w:jc w:val="both"/>
              <w:rPr>
                <w:rFonts w:ascii="Calibri" w:hAnsi="Calibri" w:cs="Arial"/>
                <w:sz w:val="22"/>
                <w:szCs w:val="22"/>
                <w:lang w:val="sk-SK"/>
              </w:rPr>
            </w:pPr>
            <w:r w:rsidRPr="007C279B">
              <w:rPr>
                <w:rFonts w:ascii="Calibri" w:hAnsi="Calibri" w:cs="Arial"/>
                <w:sz w:val="22"/>
                <w:szCs w:val="22"/>
                <w:lang w:val="sk-SK"/>
              </w:rPr>
              <w:t>Dátum vyhlásenia výzvy vo formáte mesiac/rok</w:t>
            </w:r>
          </w:p>
        </w:tc>
        <w:tc>
          <w:tcPr>
            <w:tcW w:w="3270" w:type="pct"/>
            <w:shd w:val="clear" w:color="auto" w:fill="auto"/>
          </w:tcPr>
          <w:p w14:paraId="6DDCCEE4" w14:textId="77777777" w:rsidR="009A1F2A" w:rsidRPr="007C279B" w:rsidRDefault="00E31981" w:rsidP="006F47FD">
            <w:pPr>
              <w:pStyle w:val="Nadpis1"/>
              <w:tabs>
                <w:tab w:val="left" w:pos="1000"/>
              </w:tabs>
              <w:spacing w:before="0"/>
              <w:ind w:left="0" w:firstLine="0"/>
              <w:contextualSpacing/>
              <w:rPr>
                <w:rFonts w:ascii="Calibri" w:hAnsi="Calibri" w:cs="Arial"/>
                <w:b w:val="0"/>
                <w:sz w:val="22"/>
                <w:szCs w:val="22"/>
                <w:lang w:val="sk-SK"/>
              </w:rPr>
            </w:pPr>
            <w:r w:rsidRPr="007C279B">
              <w:rPr>
                <w:rFonts w:ascii="Calibri" w:hAnsi="Calibri" w:cs="Arial"/>
                <w:b w:val="0"/>
                <w:sz w:val="22"/>
                <w:szCs w:val="22"/>
                <w:lang w:val="sk-SK"/>
              </w:rPr>
              <w:t>0</w:t>
            </w:r>
            <w:r w:rsidR="006F47FD" w:rsidRPr="007C279B">
              <w:rPr>
                <w:rFonts w:ascii="Calibri" w:hAnsi="Calibri" w:cs="Arial"/>
                <w:b w:val="0"/>
                <w:sz w:val="22"/>
                <w:szCs w:val="22"/>
                <w:lang w:val="sk-SK"/>
              </w:rPr>
              <w:t>1</w:t>
            </w:r>
            <w:r w:rsidRPr="007C279B">
              <w:rPr>
                <w:rFonts w:ascii="Calibri" w:hAnsi="Calibri" w:cs="Arial"/>
                <w:b w:val="0"/>
                <w:sz w:val="22"/>
                <w:szCs w:val="22"/>
                <w:lang w:val="sk-SK"/>
              </w:rPr>
              <w:t>/2026</w:t>
            </w:r>
          </w:p>
        </w:tc>
      </w:tr>
      <w:tr w:rsidR="009F1668" w:rsidRPr="007C279B" w14:paraId="276CE111" w14:textId="77777777" w:rsidTr="009A1F2A">
        <w:tblPrEx>
          <w:shd w:val="clear" w:color="auto" w:fill="auto"/>
        </w:tblPrEx>
        <w:tc>
          <w:tcPr>
            <w:tcW w:w="1730" w:type="pct"/>
            <w:shd w:val="clear" w:color="auto" w:fill="F2F2F2" w:themeFill="background1" w:themeFillShade="F2"/>
          </w:tcPr>
          <w:p w14:paraId="737C67DC" w14:textId="77777777" w:rsidR="009F1668" w:rsidRPr="007C279B" w:rsidRDefault="008B25F2" w:rsidP="007B22D8">
            <w:pPr>
              <w:pStyle w:val="Nadpis1"/>
              <w:spacing w:before="0"/>
              <w:ind w:left="0" w:firstLine="0"/>
              <w:contextualSpacing/>
              <w:jc w:val="both"/>
              <w:rPr>
                <w:rFonts w:ascii="Calibri" w:hAnsi="Calibri" w:cs="Arial"/>
                <w:sz w:val="22"/>
                <w:szCs w:val="22"/>
                <w:lang w:val="sk-SK"/>
              </w:rPr>
            </w:pPr>
            <w:r w:rsidRPr="007C279B">
              <w:rPr>
                <w:rFonts w:ascii="Calibri" w:hAnsi="Calibri" w:cs="Arial"/>
                <w:sz w:val="22"/>
                <w:szCs w:val="22"/>
                <w:lang w:val="sk-SK"/>
              </w:rPr>
              <w:t>Predpokladaná doba realizácie NP v mesiacoch</w:t>
            </w:r>
          </w:p>
        </w:tc>
        <w:tc>
          <w:tcPr>
            <w:tcW w:w="3270" w:type="pct"/>
            <w:shd w:val="clear" w:color="auto" w:fill="auto"/>
          </w:tcPr>
          <w:p w14:paraId="06A94947" w14:textId="77777777" w:rsidR="009F1668" w:rsidRPr="007C279B" w:rsidRDefault="00E31981" w:rsidP="006F47FD">
            <w:pPr>
              <w:pStyle w:val="Nadpis1"/>
              <w:tabs>
                <w:tab w:val="left" w:pos="1000"/>
              </w:tabs>
              <w:spacing w:before="0"/>
              <w:ind w:left="0" w:firstLine="0"/>
              <w:contextualSpacing/>
              <w:rPr>
                <w:rFonts w:ascii="Calibri" w:hAnsi="Calibri" w:cs="Arial"/>
                <w:b w:val="0"/>
                <w:sz w:val="22"/>
                <w:szCs w:val="22"/>
                <w:lang w:val="sk-SK"/>
              </w:rPr>
            </w:pPr>
            <w:r w:rsidRPr="007C279B">
              <w:rPr>
                <w:rFonts w:ascii="Calibri" w:hAnsi="Calibri" w:cs="Arial"/>
                <w:b w:val="0"/>
                <w:sz w:val="22"/>
                <w:szCs w:val="22"/>
                <w:lang w:val="sk-SK"/>
              </w:rPr>
              <w:t>4</w:t>
            </w:r>
            <w:r w:rsidR="006F47FD" w:rsidRPr="007C279B">
              <w:rPr>
                <w:rFonts w:ascii="Calibri" w:hAnsi="Calibri" w:cs="Arial"/>
                <w:b w:val="0"/>
                <w:sz w:val="22"/>
                <w:szCs w:val="22"/>
                <w:lang w:val="sk-SK"/>
              </w:rPr>
              <w:t>0</w:t>
            </w:r>
            <w:r w:rsidRPr="007C279B">
              <w:rPr>
                <w:rFonts w:ascii="Calibri" w:hAnsi="Calibri" w:cs="Arial"/>
                <w:b w:val="0"/>
                <w:sz w:val="22"/>
                <w:szCs w:val="22"/>
                <w:lang w:val="sk-SK"/>
              </w:rPr>
              <w:t xml:space="preserve"> mesiacov </w:t>
            </w:r>
            <w:r w:rsidR="006F47FD" w:rsidRPr="007C279B">
              <w:rPr>
                <w:rFonts w:ascii="Calibri" w:hAnsi="Calibri" w:cs="Arial"/>
                <w:b w:val="0"/>
                <w:sz w:val="22"/>
                <w:szCs w:val="22"/>
                <w:lang w:val="sk-SK"/>
              </w:rPr>
              <w:t>(06/2029)</w:t>
            </w:r>
          </w:p>
        </w:tc>
      </w:tr>
    </w:tbl>
    <w:p w14:paraId="17030C77" w14:textId="77777777" w:rsidR="009F1668" w:rsidRPr="007C279B" w:rsidRDefault="009F1668">
      <w:pPr>
        <w:pStyle w:val="Odsekzoznamu"/>
        <w:tabs>
          <w:tab w:val="left" w:pos="995"/>
          <w:tab w:val="left" w:pos="2638"/>
          <w:tab w:val="left" w:pos="4638"/>
          <w:tab w:val="left" w:pos="6640"/>
          <w:tab w:val="left" w:pos="8640"/>
        </w:tabs>
        <w:spacing w:before="0"/>
        <w:ind w:left="994" w:right="132" w:firstLine="0"/>
        <w:contextualSpacing/>
        <w:rPr>
          <w:rFonts w:ascii="Calibri" w:hAnsi="Calibri" w:cs="Arial"/>
          <w:lang w:val="sk-SK"/>
        </w:rPr>
      </w:pPr>
    </w:p>
    <w:tbl>
      <w:tblPr>
        <w:tblStyle w:val="Mriekatabuky"/>
        <w:tblW w:w="5016" w:type="pct"/>
        <w:tblInd w:w="-34" w:type="dxa"/>
        <w:shd w:val="clear" w:color="auto" w:fill="BFBFBF" w:themeFill="background1" w:themeFillShade="BF"/>
        <w:tblLayout w:type="fixed"/>
        <w:tblLook w:val="04A0" w:firstRow="1" w:lastRow="0" w:firstColumn="1" w:lastColumn="0" w:noHBand="0" w:noVBand="1"/>
      </w:tblPr>
      <w:tblGrid>
        <w:gridCol w:w="10360"/>
      </w:tblGrid>
      <w:tr w:rsidR="00B8332B" w:rsidRPr="007C279B" w14:paraId="43567DED" w14:textId="77777777" w:rsidTr="00B312F7">
        <w:tc>
          <w:tcPr>
            <w:tcW w:w="5000" w:type="pct"/>
            <w:tcBorders>
              <w:bottom w:val="single" w:sz="4" w:space="0" w:color="auto"/>
            </w:tcBorders>
            <w:shd w:val="clear" w:color="auto" w:fill="D9D9D9" w:themeFill="background1" w:themeFillShade="D9"/>
          </w:tcPr>
          <w:p w14:paraId="6B01E90D" w14:textId="77777777" w:rsidR="00B8332B" w:rsidRPr="007C279B" w:rsidRDefault="00A70221" w:rsidP="00612A4E">
            <w:pPr>
              <w:tabs>
                <w:tab w:val="left" w:pos="709"/>
              </w:tabs>
              <w:contextualSpacing/>
              <w:rPr>
                <w:rFonts w:ascii="Calibri" w:hAnsi="Calibri" w:cs="Arial"/>
                <w:b/>
                <w:sz w:val="28"/>
                <w:szCs w:val="28"/>
                <w:lang w:val="sk-SK"/>
              </w:rPr>
            </w:pPr>
            <w:r w:rsidRPr="007C279B">
              <w:rPr>
                <w:rFonts w:ascii="Calibri" w:hAnsi="Calibri" w:cs="Arial"/>
                <w:b/>
                <w:sz w:val="28"/>
                <w:szCs w:val="28"/>
                <w:lang w:val="sk-SK"/>
              </w:rPr>
              <w:t>Popis</w:t>
            </w:r>
            <w:r w:rsidRPr="007C279B">
              <w:rPr>
                <w:rFonts w:ascii="Calibri" w:hAnsi="Calibri" w:cs="Arial"/>
                <w:b/>
                <w:spacing w:val="-1"/>
                <w:sz w:val="28"/>
                <w:szCs w:val="28"/>
                <w:lang w:val="sk-SK"/>
              </w:rPr>
              <w:t xml:space="preserve"> </w:t>
            </w:r>
            <w:r w:rsidRPr="007C279B">
              <w:rPr>
                <w:rFonts w:ascii="Calibri" w:hAnsi="Calibri" w:cs="Arial"/>
                <w:b/>
                <w:sz w:val="28"/>
                <w:szCs w:val="28"/>
                <w:lang w:val="sk-SK"/>
              </w:rPr>
              <w:t>projektu</w:t>
            </w:r>
          </w:p>
        </w:tc>
      </w:tr>
      <w:tr w:rsidR="001D6101" w:rsidRPr="007C279B" w14:paraId="245D46E6" w14:textId="77777777" w:rsidTr="001D6101">
        <w:tc>
          <w:tcPr>
            <w:tcW w:w="5000" w:type="pct"/>
            <w:tcBorders>
              <w:bottom w:val="single" w:sz="4" w:space="0" w:color="auto"/>
            </w:tcBorders>
            <w:shd w:val="clear" w:color="auto" w:fill="auto"/>
          </w:tcPr>
          <w:p w14:paraId="6829BDA5" w14:textId="77777777" w:rsidR="001D6101" w:rsidRPr="007C279B" w:rsidRDefault="001D6101" w:rsidP="0098219D">
            <w:pPr>
              <w:tabs>
                <w:tab w:val="left" w:pos="709"/>
              </w:tabs>
              <w:contextualSpacing/>
              <w:rPr>
                <w:rFonts w:ascii="Calibri" w:hAnsi="Calibri"/>
                <w:b/>
                <w:lang w:val="sk-SK"/>
              </w:rPr>
            </w:pPr>
            <w:r w:rsidRPr="007C279B">
              <w:rPr>
                <w:rFonts w:ascii="Calibri" w:hAnsi="Calibri"/>
                <w:b/>
                <w:lang w:val="sk-SK"/>
              </w:rPr>
              <w:t>Stručný popis projektu</w:t>
            </w:r>
          </w:p>
        </w:tc>
      </w:tr>
      <w:tr w:rsidR="00B8332B" w:rsidRPr="007C279B" w14:paraId="0852639E" w14:textId="77777777" w:rsidTr="001D6101">
        <w:tc>
          <w:tcPr>
            <w:tcW w:w="5000" w:type="pct"/>
            <w:tcBorders>
              <w:top w:val="single" w:sz="4" w:space="0" w:color="auto"/>
              <w:left w:val="single" w:sz="4" w:space="0" w:color="auto"/>
              <w:bottom w:val="single" w:sz="4" w:space="0" w:color="auto"/>
              <w:right w:val="single" w:sz="4" w:space="0" w:color="auto"/>
            </w:tcBorders>
            <w:shd w:val="clear" w:color="auto" w:fill="auto"/>
          </w:tcPr>
          <w:p w14:paraId="2975A4DF" w14:textId="22A52122" w:rsidR="00FD4E10" w:rsidRPr="00817A9A" w:rsidRDefault="00770190" w:rsidP="00956C72">
            <w:pPr>
              <w:widowControl/>
              <w:autoSpaceDE/>
              <w:autoSpaceDN/>
              <w:jc w:val="both"/>
              <w:rPr>
                <w:rFonts w:asciiTheme="minorHAnsi" w:hAnsiTheme="minorHAnsi" w:cstheme="minorHAnsi"/>
              </w:rPr>
            </w:pPr>
            <w:r w:rsidRPr="007C279B">
              <w:rPr>
                <w:rFonts w:asciiTheme="minorHAnsi" w:hAnsiTheme="minorHAnsi" w:cstheme="minorHAnsi"/>
              </w:rPr>
              <w:t>Národný projekt Finančné stimuly pre zamestnanosť</w:t>
            </w:r>
            <w:del w:id="18" w:author="Marková Anna" w:date="2025-11-18T13:05:00Z">
              <w:r w:rsidR="00925A82" w:rsidDel="00526013">
                <w:rPr>
                  <w:rFonts w:asciiTheme="minorHAnsi" w:hAnsiTheme="minorHAnsi" w:cstheme="minorHAnsi"/>
                </w:rPr>
                <w:delText>-ESF+</w:delText>
              </w:r>
              <w:r w:rsidRPr="007C279B" w:rsidDel="00526013">
                <w:rPr>
                  <w:rFonts w:asciiTheme="minorHAnsi" w:hAnsiTheme="minorHAnsi" w:cstheme="minorHAnsi"/>
                </w:rPr>
                <w:delText xml:space="preserve"> </w:delText>
              </w:r>
            </w:del>
            <w:ins w:id="19" w:author="Marková Anna" w:date="2025-11-18T13:05:00Z">
              <w:r w:rsidR="00526013">
                <w:rPr>
                  <w:rFonts w:asciiTheme="minorHAnsi" w:hAnsiTheme="minorHAnsi" w:cstheme="minorHAnsi"/>
                </w:rPr>
                <w:t xml:space="preserve"> </w:t>
              </w:r>
            </w:ins>
            <w:r w:rsidR="00A162B9" w:rsidRPr="007C279B">
              <w:rPr>
                <w:rFonts w:asciiTheme="minorHAnsi" w:hAnsiTheme="minorHAnsi" w:cstheme="minorHAnsi"/>
              </w:rPr>
              <w:t xml:space="preserve">II. </w:t>
            </w:r>
            <w:r w:rsidRPr="007C279B">
              <w:rPr>
                <w:rFonts w:asciiTheme="minorHAnsi" w:hAnsiTheme="minorHAnsi" w:cstheme="minorHAnsi"/>
              </w:rPr>
              <w:t xml:space="preserve">bude zabezpečovať ústredie prostredníctvom 46 úradov na celom </w:t>
            </w:r>
            <w:r w:rsidR="00417B86" w:rsidRPr="007C279B">
              <w:rPr>
                <w:rFonts w:asciiTheme="minorHAnsi" w:hAnsiTheme="minorHAnsi" w:cstheme="minorHAnsi"/>
              </w:rPr>
              <w:t xml:space="preserve">území </w:t>
            </w:r>
            <w:r w:rsidRPr="007C279B">
              <w:rPr>
                <w:rFonts w:asciiTheme="minorHAnsi" w:hAnsiTheme="minorHAnsi" w:cstheme="minorHAnsi"/>
              </w:rPr>
              <w:t>Slovensk</w:t>
            </w:r>
            <w:r w:rsidR="00417B86" w:rsidRPr="007C279B">
              <w:rPr>
                <w:rFonts w:asciiTheme="minorHAnsi" w:hAnsiTheme="minorHAnsi" w:cstheme="minorHAnsi"/>
              </w:rPr>
              <w:t>a</w:t>
            </w:r>
            <w:r w:rsidRPr="007C279B">
              <w:rPr>
                <w:rFonts w:asciiTheme="minorHAnsi" w:hAnsiTheme="minorHAnsi" w:cstheme="minorHAnsi"/>
              </w:rPr>
              <w:t xml:space="preserve">. </w:t>
            </w:r>
            <w:r w:rsidRPr="00E372BA">
              <w:rPr>
                <w:rFonts w:asciiTheme="minorHAnsi" w:hAnsiTheme="minorHAnsi" w:cstheme="minorHAnsi"/>
              </w:rPr>
              <w:t>Projekt sa zameriava</w:t>
            </w:r>
            <w:r w:rsidR="009E36F0" w:rsidRPr="00E372BA">
              <w:rPr>
                <w:rFonts w:asciiTheme="minorHAnsi" w:hAnsiTheme="minorHAnsi" w:cstheme="minorHAnsi"/>
              </w:rPr>
              <w:t xml:space="preserve"> </w:t>
            </w:r>
            <w:r w:rsidR="0027037B">
              <w:rPr>
                <w:rFonts w:asciiTheme="minorHAnsi" w:hAnsiTheme="minorHAnsi" w:cstheme="minorHAnsi"/>
              </w:rPr>
              <w:t>n</w:t>
            </w:r>
            <w:r w:rsidRPr="00E372BA">
              <w:rPr>
                <w:rFonts w:asciiTheme="minorHAnsi" w:hAnsiTheme="minorHAnsi" w:cstheme="minorHAnsi"/>
              </w:rPr>
              <w:t>a zvýšenie šancí na zamestnanie</w:t>
            </w:r>
            <w:r w:rsidR="009E36F0" w:rsidRPr="00E372BA">
              <w:rPr>
                <w:rFonts w:asciiTheme="minorHAnsi" w:hAnsiTheme="minorHAnsi" w:cstheme="minorHAnsi"/>
              </w:rPr>
              <w:t xml:space="preserve"> a zlepšenie životnej situácie</w:t>
            </w:r>
            <w:r w:rsidR="00FD4E10" w:rsidRPr="00E372BA">
              <w:rPr>
                <w:rFonts w:asciiTheme="minorHAnsi" w:hAnsiTheme="minorHAnsi" w:cstheme="minorHAnsi"/>
              </w:rPr>
              <w:t xml:space="preserve"> neaktívnych osôb, </w:t>
            </w:r>
            <w:r w:rsidR="0027037B">
              <w:rPr>
                <w:rFonts w:asciiTheme="minorHAnsi" w:hAnsiTheme="minorHAnsi" w:cstheme="minorHAnsi"/>
              </w:rPr>
              <w:t>ako napr.</w:t>
            </w:r>
            <w:r w:rsidRPr="00E372BA">
              <w:rPr>
                <w:rFonts w:asciiTheme="minorHAnsi" w:hAnsiTheme="minorHAnsi" w:cstheme="minorHAnsi"/>
              </w:rPr>
              <w:t xml:space="preserve"> </w:t>
            </w:r>
            <w:r w:rsidR="00C62162" w:rsidRPr="00E372BA">
              <w:rPr>
                <w:rFonts w:asciiTheme="minorHAnsi" w:hAnsiTheme="minorHAnsi" w:cstheme="minorHAnsi"/>
              </w:rPr>
              <w:t xml:space="preserve">osôb </w:t>
            </w:r>
            <w:r w:rsidR="00C62162" w:rsidRPr="007C279B">
              <w:rPr>
                <w:rFonts w:asciiTheme="minorHAnsi" w:hAnsiTheme="minorHAnsi" w:cstheme="minorHAnsi"/>
              </w:rPr>
              <w:t xml:space="preserve">v hmotnej nudzi, </w:t>
            </w:r>
            <w:ins w:id="20" w:author="Marková Anna" w:date="2025-11-18T06:55:00Z">
              <w:r w:rsidR="004A5F80">
                <w:rPr>
                  <w:rFonts w:asciiTheme="minorHAnsi" w:hAnsiTheme="minorHAnsi" w:cstheme="minorHAnsi"/>
                </w:rPr>
                <w:t xml:space="preserve">osamelých </w:t>
              </w:r>
            </w:ins>
            <w:r w:rsidR="00C62162" w:rsidRPr="007C279B">
              <w:rPr>
                <w:rFonts w:asciiTheme="minorHAnsi" w:hAnsiTheme="minorHAnsi" w:cstheme="minorHAnsi"/>
              </w:rPr>
              <w:t>rodičov</w:t>
            </w:r>
            <w:del w:id="21" w:author="Marková Anna" w:date="2025-11-18T06:55:00Z">
              <w:r w:rsidR="00C62162" w:rsidRPr="007C279B" w:rsidDel="004A5F80">
                <w:rPr>
                  <w:rFonts w:asciiTheme="minorHAnsi" w:hAnsiTheme="minorHAnsi" w:cstheme="minorHAnsi"/>
                </w:rPr>
                <w:delText xml:space="preserve"> malých detí</w:delText>
              </w:r>
            </w:del>
            <w:r w:rsidR="00C62162" w:rsidRPr="007C279B">
              <w:rPr>
                <w:rFonts w:asciiTheme="minorHAnsi" w:hAnsiTheme="minorHAnsi" w:cstheme="minorHAnsi"/>
              </w:rPr>
              <w:t xml:space="preserve"> a</w:t>
            </w:r>
            <w:r w:rsidR="009E36F0" w:rsidRPr="007C279B">
              <w:rPr>
                <w:rFonts w:asciiTheme="minorHAnsi" w:hAnsiTheme="minorHAnsi" w:cstheme="minorHAnsi"/>
              </w:rPr>
              <w:t xml:space="preserve"> mladých</w:t>
            </w:r>
            <w:r w:rsidR="00C62162" w:rsidRPr="007C279B">
              <w:rPr>
                <w:rFonts w:asciiTheme="minorHAnsi" w:hAnsiTheme="minorHAnsi" w:cstheme="minorHAnsi"/>
              </w:rPr>
              <w:t xml:space="preserve"> ľudí v situácii</w:t>
            </w:r>
            <w:r w:rsidRPr="007C279B">
              <w:rPr>
                <w:rFonts w:asciiTheme="minorHAnsi" w:hAnsiTheme="minorHAnsi" w:cstheme="minorHAnsi"/>
              </w:rPr>
              <w:t xml:space="preserve"> NEET (not in employment, education or training - nie sú zamestnaní, nepokračujú v procese vzdelávania, ani sa </w:t>
            </w:r>
            <w:r w:rsidR="009E36F0" w:rsidRPr="007C279B">
              <w:rPr>
                <w:rFonts w:asciiTheme="minorHAnsi" w:hAnsiTheme="minorHAnsi" w:cstheme="minorHAnsi"/>
              </w:rPr>
              <w:t>nezúčastňujú odbornej prípravy).</w:t>
            </w:r>
            <w:r w:rsidR="009E36F0" w:rsidRPr="007C279B">
              <w:t xml:space="preserve"> </w:t>
            </w:r>
            <w:r w:rsidRPr="007C279B">
              <w:t xml:space="preserve"> </w:t>
            </w:r>
            <w:r w:rsidR="00817A9A" w:rsidRPr="00817A9A">
              <w:rPr>
                <w:rFonts w:asciiTheme="minorHAnsi" w:hAnsiTheme="minorHAnsi" w:cstheme="minorHAnsi"/>
              </w:rPr>
              <w:t>NP podporí osoby z týchto ťažšie zamestnateľných cieľových skupín poskytovaním rozličných finančných príspevkov s ohľadom na individuálnu situáciu jednotlivca.</w:t>
            </w:r>
          </w:p>
          <w:p w14:paraId="2142C526" w14:textId="77777777" w:rsidR="00FD4E10" w:rsidRPr="00817A9A" w:rsidRDefault="00FD4E10" w:rsidP="00956C72">
            <w:pPr>
              <w:widowControl/>
              <w:autoSpaceDE/>
              <w:autoSpaceDN/>
              <w:jc w:val="both"/>
              <w:rPr>
                <w:rFonts w:asciiTheme="minorHAnsi" w:hAnsiTheme="minorHAnsi" w:cstheme="minorHAnsi"/>
              </w:rPr>
            </w:pPr>
          </w:p>
          <w:p w14:paraId="1991F6E2" w14:textId="6D600E3D" w:rsidR="00E372BA" w:rsidRPr="00817A9A" w:rsidRDefault="008F51B0" w:rsidP="00E372BA">
            <w:pPr>
              <w:contextualSpacing/>
              <w:rPr>
                <w:rFonts w:asciiTheme="minorHAnsi" w:hAnsiTheme="minorHAnsi" w:cstheme="minorHAnsi"/>
                <w:lang w:val="sk-SK"/>
              </w:rPr>
            </w:pPr>
            <w:r w:rsidRPr="00E372BA">
              <w:rPr>
                <w:rFonts w:asciiTheme="minorHAnsi" w:hAnsiTheme="minorHAnsi" w:cstheme="minorHAnsi"/>
                <w:lang w:eastAsia="cs-CZ"/>
              </w:rPr>
              <w:t>V súlade s </w:t>
            </w:r>
            <w:r w:rsidR="00493CAB">
              <w:rPr>
                <w:rFonts w:asciiTheme="minorHAnsi" w:hAnsiTheme="minorHAnsi" w:cstheme="minorHAnsi"/>
                <w:lang w:eastAsia="cs-CZ"/>
              </w:rPr>
              <w:t>P</w:t>
            </w:r>
            <w:r w:rsidRPr="00E372BA">
              <w:rPr>
                <w:rFonts w:asciiTheme="minorHAnsi" w:hAnsiTheme="minorHAnsi" w:cstheme="minorHAnsi"/>
                <w:lang w:eastAsia="cs-CZ"/>
              </w:rPr>
              <w:t xml:space="preserve">rogramom Slovensko </w:t>
            </w:r>
            <w:r w:rsidR="00817A9A" w:rsidRPr="00E372BA">
              <w:rPr>
                <w:rFonts w:asciiTheme="minorHAnsi" w:hAnsiTheme="minorHAnsi" w:cstheme="minorHAnsi"/>
              </w:rPr>
              <w:t>bude</w:t>
            </w:r>
            <w:r w:rsidR="00817A9A" w:rsidRPr="00E372BA">
              <w:rPr>
                <w:rFonts w:asciiTheme="minorHAnsi" w:hAnsiTheme="minorHAnsi" w:cstheme="minorHAnsi"/>
                <w:lang w:eastAsia="cs-CZ"/>
              </w:rPr>
              <w:t xml:space="preserve"> </w:t>
            </w:r>
            <w:r w:rsidRPr="00E372BA">
              <w:rPr>
                <w:rFonts w:asciiTheme="minorHAnsi" w:hAnsiTheme="minorHAnsi" w:cstheme="minorHAnsi"/>
                <w:lang w:eastAsia="cs-CZ"/>
              </w:rPr>
              <w:t xml:space="preserve">v novom zámere NP </w:t>
            </w:r>
            <w:r w:rsidRPr="00E372BA">
              <w:rPr>
                <w:rFonts w:asciiTheme="minorHAnsi" w:hAnsiTheme="minorHAnsi" w:cstheme="minorHAnsi"/>
                <w:i/>
              </w:rPr>
              <w:t>Finančn</w:t>
            </w:r>
            <w:r w:rsidR="00BD5C7C">
              <w:rPr>
                <w:rFonts w:asciiTheme="minorHAnsi" w:hAnsiTheme="minorHAnsi" w:cstheme="minorHAnsi"/>
                <w:i/>
              </w:rPr>
              <w:t>é</w:t>
            </w:r>
            <w:r w:rsidRPr="00E372BA">
              <w:rPr>
                <w:rFonts w:asciiTheme="minorHAnsi" w:hAnsiTheme="minorHAnsi" w:cstheme="minorHAnsi"/>
                <w:i/>
              </w:rPr>
              <w:t xml:space="preserve"> stimuly pre zamestnanosť</w:t>
            </w:r>
            <w:del w:id="22" w:author="Marková Anna" w:date="2025-11-18T13:05:00Z">
              <w:r w:rsidR="00925A82" w:rsidDel="00526013">
                <w:rPr>
                  <w:rFonts w:asciiTheme="minorHAnsi" w:hAnsiTheme="minorHAnsi" w:cstheme="minorHAnsi"/>
                  <w:i/>
                </w:rPr>
                <w:delText>-ESF+</w:delText>
              </w:r>
            </w:del>
            <w:r w:rsidRPr="00E372BA">
              <w:rPr>
                <w:rFonts w:asciiTheme="minorHAnsi" w:hAnsiTheme="minorHAnsi" w:cstheme="minorHAnsi"/>
                <w:i/>
              </w:rPr>
              <w:t xml:space="preserve"> II</w:t>
            </w:r>
            <w:r w:rsidR="00BD5C7C">
              <w:rPr>
                <w:rFonts w:asciiTheme="minorHAnsi" w:hAnsiTheme="minorHAnsi" w:cstheme="minorHAnsi"/>
                <w:i/>
              </w:rPr>
              <w:t>.</w:t>
            </w:r>
            <w:r w:rsidR="00925A82">
              <w:rPr>
                <w:rFonts w:asciiTheme="minorHAnsi" w:hAnsiTheme="minorHAnsi" w:cstheme="minorHAnsi"/>
                <w:i/>
              </w:rPr>
              <w:t xml:space="preserve"> </w:t>
            </w:r>
            <w:r w:rsidR="00E270AE">
              <w:rPr>
                <w:rFonts w:asciiTheme="minorHAnsi" w:hAnsiTheme="minorHAnsi" w:cstheme="minorHAnsi"/>
                <w:i/>
              </w:rPr>
              <w:t xml:space="preserve">hlavná </w:t>
            </w:r>
            <w:r w:rsidR="00925A82" w:rsidRPr="00925A82">
              <w:rPr>
                <w:rFonts w:asciiTheme="minorHAnsi" w:hAnsiTheme="minorHAnsi" w:cstheme="minorHAnsi"/>
              </w:rPr>
              <w:t>a</w:t>
            </w:r>
            <w:r w:rsidRPr="00E372BA">
              <w:rPr>
                <w:rFonts w:asciiTheme="minorHAnsi" w:hAnsiTheme="minorHAnsi" w:cstheme="minorHAnsi"/>
              </w:rPr>
              <w:t>ktivita</w:t>
            </w:r>
            <w:r w:rsidR="00E270AE">
              <w:rPr>
                <w:rFonts w:asciiTheme="minorHAnsi" w:hAnsiTheme="minorHAnsi" w:cstheme="minorHAnsi"/>
              </w:rPr>
              <w:t xml:space="preserve"> (t.j. Aktivita 1. v NP FS I.)</w:t>
            </w:r>
            <w:r w:rsidRPr="00E372BA">
              <w:rPr>
                <w:rFonts w:asciiTheme="minorHAnsi" w:hAnsiTheme="minorHAnsi" w:cstheme="minorHAnsi"/>
              </w:rPr>
              <w:t xml:space="preserve"> </w:t>
            </w:r>
            <w:r w:rsidR="007B0FAC" w:rsidRPr="00817A9A">
              <w:rPr>
                <w:rFonts w:asciiTheme="minorHAnsi" w:hAnsiTheme="minorHAnsi" w:cstheme="minorHAnsi"/>
                <w:lang w:val="sk-SK"/>
              </w:rPr>
              <w:t xml:space="preserve"> </w:t>
            </w:r>
            <w:r w:rsidR="007B0FAC" w:rsidRPr="00817A9A">
              <w:rPr>
                <w:rFonts w:asciiTheme="minorHAnsi" w:hAnsiTheme="minorHAnsi" w:cstheme="minorHAnsi"/>
              </w:rPr>
              <w:t>rozšírená</w:t>
            </w:r>
            <w:r w:rsidR="007B0FAC" w:rsidRPr="00817A9A">
              <w:rPr>
                <w:rFonts w:asciiTheme="minorHAnsi" w:hAnsiTheme="minorHAnsi" w:cstheme="minorHAnsi"/>
                <w:lang w:eastAsia="cs-CZ"/>
              </w:rPr>
              <w:t xml:space="preserve"> o</w:t>
            </w:r>
            <w:r w:rsidRPr="00817A9A">
              <w:rPr>
                <w:rFonts w:asciiTheme="minorHAnsi" w:hAnsiTheme="minorHAnsi" w:cstheme="minorHAnsi"/>
                <w:lang w:eastAsia="cs-CZ"/>
              </w:rPr>
              <w:t> CS “</w:t>
            </w:r>
            <w:r w:rsidRPr="00B52227">
              <w:rPr>
                <w:rFonts w:asciiTheme="minorHAnsi" w:hAnsiTheme="minorHAnsi" w:cstheme="minorHAnsi"/>
                <w:b/>
                <w:lang w:eastAsia="cs-CZ"/>
              </w:rPr>
              <w:t>neaktívna osoba</w:t>
            </w:r>
            <w:r w:rsidR="00E372BA" w:rsidRPr="00817A9A">
              <w:rPr>
                <w:rFonts w:asciiTheme="minorHAnsi" w:hAnsiTheme="minorHAnsi" w:cstheme="minorHAnsi"/>
                <w:lang w:eastAsia="cs-CZ"/>
              </w:rPr>
              <w:t>”</w:t>
            </w:r>
            <w:r w:rsidRPr="00817A9A">
              <w:rPr>
                <w:rFonts w:asciiTheme="minorHAnsi" w:hAnsiTheme="minorHAnsi" w:cstheme="minorHAnsi"/>
                <w:lang w:eastAsia="cs-CZ"/>
              </w:rPr>
              <w:t>.</w:t>
            </w:r>
          </w:p>
          <w:p w14:paraId="0FB8F8CC" w14:textId="77777777" w:rsidR="008F51B0" w:rsidRPr="00817A9A" w:rsidRDefault="008F51B0" w:rsidP="00E372BA">
            <w:pPr>
              <w:pStyle w:val="Odsekzoznamu"/>
              <w:ind w:left="360" w:firstLine="0"/>
              <w:contextualSpacing/>
              <w:rPr>
                <w:rFonts w:asciiTheme="minorHAnsi" w:hAnsiTheme="minorHAnsi" w:cstheme="minorHAnsi"/>
                <w:lang w:val="sk-SK"/>
              </w:rPr>
            </w:pPr>
            <w:r w:rsidRPr="00817A9A">
              <w:rPr>
                <w:rFonts w:asciiTheme="minorHAnsi" w:hAnsiTheme="minorHAnsi" w:cstheme="minorHAnsi"/>
              </w:rPr>
              <w:t xml:space="preserve">  Ide najmä o:</w:t>
            </w:r>
          </w:p>
          <w:p w14:paraId="462D6288" w14:textId="77777777" w:rsidR="008F51B0" w:rsidRPr="00817A9A" w:rsidRDefault="008F51B0" w:rsidP="008F51B0">
            <w:pPr>
              <w:pStyle w:val="Odsekzoznamu"/>
              <w:widowControl/>
              <w:numPr>
                <w:ilvl w:val="0"/>
                <w:numId w:val="26"/>
              </w:numPr>
              <w:overflowPunct w:val="0"/>
              <w:adjustRightInd w:val="0"/>
              <w:spacing w:before="0"/>
              <w:contextualSpacing/>
              <w:jc w:val="both"/>
              <w:textAlignment w:val="baseline"/>
              <w:rPr>
                <w:rFonts w:asciiTheme="minorHAnsi" w:hAnsiTheme="minorHAnsi" w:cstheme="minorHAnsi"/>
              </w:rPr>
            </w:pPr>
            <w:r w:rsidRPr="00817A9A">
              <w:rPr>
                <w:rFonts w:asciiTheme="minorHAnsi" w:hAnsiTheme="minorHAnsi" w:cstheme="minorHAnsi"/>
              </w:rPr>
              <w:t xml:space="preserve">osoby v hmotnej núdzi, ktoré sú cieľovou skupinou iniciatívy </w:t>
            </w:r>
            <w:r w:rsidRPr="00817A9A">
              <w:rPr>
                <w:rFonts w:asciiTheme="minorHAnsi" w:hAnsiTheme="minorHAnsi" w:cstheme="minorHAnsi"/>
                <w:b/>
              </w:rPr>
              <w:t>Práca namiesto dávok</w:t>
            </w:r>
            <w:r w:rsidRPr="00817A9A">
              <w:rPr>
                <w:rFonts w:asciiTheme="minorHAnsi" w:hAnsiTheme="minorHAnsi" w:cstheme="minorHAnsi"/>
              </w:rPr>
              <w:t xml:space="preserve">  </w:t>
            </w:r>
          </w:p>
          <w:p w14:paraId="5629CCA1" w14:textId="02C5D8E3" w:rsidR="008F51B0" w:rsidRPr="00817A9A" w:rsidRDefault="008F51B0" w:rsidP="008F51B0">
            <w:pPr>
              <w:pStyle w:val="Odsekzoznamu"/>
              <w:widowControl/>
              <w:numPr>
                <w:ilvl w:val="0"/>
                <w:numId w:val="26"/>
              </w:numPr>
              <w:overflowPunct w:val="0"/>
              <w:adjustRightInd w:val="0"/>
              <w:spacing w:before="0"/>
              <w:contextualSpacing/>
              <w:jc w:val="both"/>
              <w:textAlignment w:val="baseline"/>
              <w:rPr>
                <w:rFonts w:asciiTheme="minorHAnsi" w:hAnsiTheme="minorHAnsi" w:cstheme="minorHAnsi"/>
              </w:rPr>
            </w:pPr>
            <w:r w:rsidRPr="00817A9A">
              <w:rPr>
                <w:rFonts w:asciiTheme="minorHAnsi" w:hAnsiTheme="minorHAnsi" w:cstheme="minorHAnsi"/>
              </w:rPr>
              <w:t xml:space="preserve">osamelých rodičov, ktorí sú </w:t>
            </w:r>
            <w:r w:rsidR="007D278A">
              <w:rPr>
                <w:rFonts w:asciiTheme="minorHAnsi" w:hAnsiTheme="minorHAnsi" w:cstheme="minorHAnsi"/>
              </w:rPr>
              <w:t>zapojení do aktivít</w:t>
            </w:r>
            <w:r w:rsidR="007D278A" w:rsidRPr="00FD4E10">
              <w:rPr>
                <w:rFonts w:asciiTheme="minorHAnsi" w:hAnsiTheme="minorHAnsi" w:cstheme="minorHAnsi"/>
              </w:rPr>
              <w:t xml:space="preserve"> </w:t>
            </w:r>
            <w:r w:rsidR="007D278A" w:rsidRPr="00817A9A">
              <w:rPr>
                <w:rFonts w:asciiTheme="minorHAnsi" w:hAnsiTheme="minorHAnsi" w:cstheme="minorHAnsi"/>
              </w:rPr>
              <w:t>NP</w:t>
            </w:r>
            <w:r w:rsidRPr="00817A9A">
              <w:rPr>
                <w:rFonts w:asciiTheme="minorHAnsi" w:hAnsiTheme="minorHAnsi" w:cstheme="minorHAnsi"/>
                <w:b/>
              </w:rPr>
              <w:t xml:space="preserve"> Podpora osamelých rodičov -  poradenstvo inak</w:t>
            </w:r>
            <w:r w:rsidRPr="00817A9A">
              <w:rPr>
                <w:rFonts w:asciiTheme="minorHAnsi" w:hAnsiTheme="minorHAnsi" w:cstheme="minorHAnsi"/>
              </w:rPr>
              <w:t xml:space="preserve"> </w:t>
            </w:r>
          </w:p>
          <w:p w14:paraId="1C9C126F" w14:textId="0F1A7909" w:rsidR="00B946FA" w:rsidRPr="00817A9A" w:rsidRDefault="007B0FAC" w:rsidP="00B946FA">
            <w:pPr>
              <w:pStyle w:val="Odsekzoznamu"/>
              <w:widowControl/>
              <w:numPr>
                <w:ilvl w:val="0"/>
                <w:numId w:val="26"/>
              </w:numPr>
              <w:overflowPunct w:val="0"/>
              <w:adjustRightInd w:val="0"/>
              <w:spacing w:before="0"/>
              <w:contextualSpacing/>
              <w:jc w:val="both"/>
              <w:textAlignment w:val="baseline"/>
              <w:rPr>
                <w:rFonts w:asciiTheme="minorHAnsi" w:hAnsiTheme="minorHAnsi" w:cstheme="minorHAnsi"/>
                <w:b/>
              </w:rPr>
            </w:pPr>
            <w:r>
              <w:rPr>
                <w:rFonts w:asciiTheme="minorHAnsi" w:hAnsiTheme="minorHAnsi" w:cstheme="minorHAnsi"/>
              </w:rPr>
              <w:t xml:space="preserve">neaktívne </w:t>
            </w:r>
            <w:r w:rsidR="008F51B0" w:rsidRPr="00817A9A">
              <w:rPr>
                <w:rFonts w:asciiTheme="minorHAnsi" w:hAnsiTheme="minorHAnsi" w:cstheme="minorHAnsi"/>
              </w:rPr>
              <w:t xml:space="preserve">osoby, ktoré sú </w:t>
            </w:r>
            <w:r w:rsidR="007D278A">
              <w:rPr>
                <w:rFonts w:asciiTheme="minorHAnsi" w:hAnsiTheme="minorHAnsi" w:cstheme="minorHAnsi"/>
              </w:rPr>
              <w:t>zapojené do</w:t>
            </w:r>
            <w:r w:rsidR="002D390E">
              <w:rPr>
                <w:rFonts w:asciiTheme="minorHAnsi" w:hAnsiTheme="minorHAnsi" w:cstheme="minorHAnsi"/>
              </w:rPr>
              <w:t xml:space="preserve"> aktivít</w:t>
            </w:r>
            <w:r w:rsidR="007D278A" w:rsidRPr="00FD4E10">
              <w:rPr>
                <w:rFonts w:asciiTheme="minorHAnsi" w:hAnsiTheme="minorHAnsi" w:cstheme="minorHAnsi"/>
              </w:rPr>
              <w:t xml:space="preserve"> </w:t>
            </w:r>
            <w:del w:id="23" w:author="Marková Anna" w:date="2025-11-18T08:04:00Z">
              <w:r w:rsidR="007D278A" w:rsidRPr="00FD4E10" w:rsidDel="00C4168C">
                <w:rPr>
                  <w:rFonts w:asciiTheme="minorHAnsi" w:hAnsiTheme="minorHAnsi" w:cstheme="minorHAnsi"/>
                </w:rPr>
                <w:delText xml:space="preserve">dopytového </w:delText>
              </w:r>
            </w:del>
            <w:r w:rsidR="007D278A" w:rsidRPr="00FD4E10">
              <w:rPr>
                <w:rFonts w:asciiTheme="minorHAnsi" w:hAnsiTheme="minorHAnsi" w:cstheme="minorHAnsi"/>
              </w:rPr>
              <w:t>projektu</w:t>
            </w:r>
            <w:ins w:id="24" w:author="Marková Anna" w:date="2025-11-18T08:04:00Z">
              <w:r w:rsidR="00C4168C">
                <w:rPr>
                  <w:rFonts w:asciiTheme="minorHAnsi" w:hAnsiTheme="minorHAnsi" w:cstheme="minorHAnsi"/>
                </w:rPr>
                <w:t xml:space="preserve"> dopytovej výzvy</w:t>
              </w:r>
            </w:ins>
            <w:r w:rsidR="007D278A" w:rsidRPr="00FD4E10">
              <w:rPr>
                <w:rFonts w:asciiTheme="minorHAnsi" w:hAnsiTheme="minorHAnsi" w:cstheme="minorHAnsi"/>
              </w:rPr>
              <w:t xml:space="preserve"> </w:t>
            </w:r>
            <w:r w:rsidR="008F51B0" w:rsidRPr="00817A9A">
              <w:rPr>
                <w:rFonts w:asciiTheme="minorHAnsi" w:hAnsiTheme="minorHAnsi" w:cstheme="minorHAnsi"/>
                <w:b/>
              </w:rPr>
              <w:t>Inovácia v zamestnávaní: Pracovný kouč pre znevýhodnených</w:t>
            </w:r>
          </w:p>
          <w:p w14:paraId="2A7BECEA" w14:textId="77777777" w:rsidR="00E270AE" w:rsidRDefault="00E270AE" w:rsidP="00E270AE">
            <w:pPr>
              <w:pStyle w:val="TableParagraph"/>
              <w:jc w:val="both"/>
              <w:rPr>
                <w:rFonts w:asciiTheme="minorHAnsi" w:hAnsiTheme="minorHAnsi" w:cstheme="minorHAnsi"/>
                <w:b/>
              </w:rPr>
            </w:pPr>
          </w:p>
          <w:p w14:paraId="6F3C9683" w14:textId="77777777" w:rsidR="00E270AE" w:rsidRDefault="00E270AE" w:rsidP="00E270AE">
            <w:pPr>
              <w:pStyle w:val="TableParagraph"/>
              <w:jc w:val="both"/>
              <w:rPr>
                <w:rFonts w:asciiTheme="minorHAnsi" w:hAnsiTheme="minorHAnsi" w:cstheme="minorHAnsi"/>
              </w:rPr>
            </w:pPr>
            <w:r w:rsidRPr="007C279B">
              <w:rPr>
                <w:rFonts w:asciiTheme="minorHAnsi" w:hAnsiTheme="minorHAnsi" w:cstheme="minorHAnsi"/>
                <w:b/>
              </w:rPr>
              <w:t>Hlavná aktivita</w:t>
            </w:r>
            <w:r>
              <w:rPr>
                <w:rFonts w:asciiTheme="minorHAnsi" w:hAnsiTheme="minorHAnsi" w:cstheme="minorHAnsi"/>
                <w:b/>
              </w:rPr>
              <w:t xml:space="preserve"> NP FS II.: </w:t>
            </w:r>
            <w:r w:rsidRPr="007C279B">
              <w:rPr>
                <w:rFonts w:asciiTheme="minorHAnsi" w:hAnsiTheme="minorHAnsi" w:cstheme="minorHAnsi"/>
              </w:rPr>
              <w:t>Vytváranie udržateľných pracovných miest pre znevýhodne</w:t>
            </w:r>
            <w:r>
              <w:rPr>
                <w:rFonts w:asciiTheme="minorHAnsi" w:hAnsiTheme="minorHAnsi" w:cstheme="minorHAnsi"/>
              </w:rPr>
              <w:t>né osoby</w:t>
            </w:r>
          </w:p>
          <w:p w14:paraId="44929617" w14:textId="77777777" w:rsidR="00E372BA" w:rsidRPr="00817A9A" w:rsidRDefault="00E372BA" w:rsidP="00E372BA">
            <w:pPr>
              <w:widowControl/>
              <w:overflowPunct w:val="0"/>
              <w:adjustRightInd w:val="0"/>
              <w:contextualSpacing/>
              <w:jc w:val="both"/>
              <w:textAlignment w:val="baseline"/>
              <w:rPr>
                <w:rFonts w:asciiTheme="minorHAnsi" w:hAnsiTheme="minorHAnsi" w:cstheme="minorHAnsi"/>
                <w:b/>
              </w:rPr>
            </w:pPr>
          </w:p>
          <w:p w14:paraId="4694B9A3" w14:textId="77777777" w:rsidR="00F87DB3" w:rsidRPr="00817A9A" w:rsidRDefault="00F87DB3" w:rsidP="00817A9A">
            <w:pPr>
              <w:widowControl/>
              <w:overflowPunct w:val="0"/>
              <w:adjustRightInd w:val="0"/>
              <w:contextualSpacing/>
              <w:jc w:val="both"/>
              <w:textAlignment w:val="baseline"/>
              <w:rPr>
                <w:rFonts w:asciiTheme="minorHAnsi" w:hAnsiTheme="minorHAnsi" w:cstheme="minorHAnsi"/>
              </w:rPr>
            </w:pPr>
            <w:r w:rsidRPr="003E4E6E">
              <w:rPr>
                <w:rFonts w:asciiTheme="minorHAnsi" w:hAnsiTheme="minorHAnsi" w:cstheme="minorHAnsi"/>
                <w:b/>
              </w:rPr>
              <w:t>V</w:t>
            </w:r>
            <w:r w:rsidR="00B946FA" w:rsidRPr="003E4E6E">
              <w:rPr>
                <w:rFonts w:asciiTheme="minorHAnsi" w:hAnsiTheme="minorHAnsi" w:cstheme="minorHAnsi"/>
                <w:b/>
              </w:rPr>
              <w:t xml:space="preserve"> podaktivite 1.1</w:t>
            </w:r>
            <w:r w:rsidR="00B946FA" w:rsidRPr="00817A9A">
              <w:rPr>
                <w:rFonts w:asciiTheme="minorHAnsi" w:hAnsiTheme="minorHAnsi" w:cstheme="minorHAnsi"/>
                <w:b/>
              </w:rPr>
              <w:t xml:space="preserve"> </w:t>
            </w:r>
            <w:r w:rsidR="00B946FA" w:rsidRPr="00817A9A">
              <w:rPr>
                <w:rFonts w:asciiTheme="minorHAnsi" w:hAnsiTheme="minorHAnsi" w:cstheme="minorHAnsi"/>
              </w:rPr>
              <w:t xml:space="preserve">bude </w:t>
            </w:r>
            <w:r w:rsidRPr="00817A9A">
              <w:rPr>
                <w:rFonts w:asciiTheme="minorHAnsi" w:hAnsiTheme="minorHAnsi" w:cstheme="minorHAnsi"/>
              </w:rPr>
              <w:t>finančný príspevok</w:t>
            </w:r>
            <w:r w:rsidRPr="00817A9A">
              <w:rPr>
                <w:rFonts w:asciiTheme="minorHAnsi" w:hAnsiTheme="minorHAnsi" w:cstheme="minorHAnsi"/>
                <w:b/>
              </w:rPr>
              <w:t xml:space="preserve"> </w:t>
            </w:r>
            <w:r w:rsidR="00555A6F" w:rsidRPr="00817A9A">
              <w:rPr>
                <w:rFonts w:asciiTheme="minorHAnsi" w:hAnsiTheme="minorHAnsi" w:cstheme="minorHAnsi"/>
                <w:b/>
              </w:rPr>
              <w:t xml:space="preserve">Mentorované zapracovanie </w:t>
            </w:r>
            <w:r w:rsidR="00555A6F" w:rsidRPr="00817A9A">
              <w:rPr>
                <w:rFonts w:asciiTheme="minorHAnsi" w:hAnsiTheme="minorHAnsi" w:cstheme="minorHAnsi"/>
              </w:rPr>
              <w:t xml:space="preserve">poskytovaný </w:t>
            </w:r>
            <w:r w:rsidRPr="00817A9A">
              <w:rPr>
                <w:rFonts w:asciiTheme="minorHAnsi" w:hAnsiTheme="minorHAnsi" w:cstheme="minorHAnsi"/>
              </w:rPr>
              <w:t>zamestnávate</w:t>
            </w:r>
            <w:r w:rsidR="00555A6F" w:rsidRPr="00817A9A">
              <w:rPr>
                <w:rFonts w:asciiTheme="minorHAnsi" w:hAnsiTheme="minorHAnsi" w:cstheme="minorHAnsi"/>
              </w:rPr>
              <w:t xml:space="preserve">ľom </w:t>
            </w:r>
            <w:r w:rsidR="00817A9A" w:rsidRPr="00817A9A">
              <w:rPr>
                <w:rFonts w:asciiTheme="minorHAnsi" w:hAnsiTheme="minorHAnsi" w:cstheme="minorHAnsi"/>
              </w:rPr>
              <w:t>na vytvorenie</w:t>
            </w:r>
            <w:r w:rsidR="00983279" w:rsidRPr="00817A9A">
              <w:rPr>
                <w:rFonts w:asciiTheme="minorHAnsi" w:hAnsiTheme="minorHAnsi" w:cstheme="minorHAnsi"/>
              </w:rPr>
              <w:t xml:space="preserve"> trvalo udržateľného pracovného miesta a podporu pri zapracovaní nového zamestnanca</w:t>
            </w:r>
            <w:r w:rsidRPr="00817A9A">
              <w:rPr>
                <w:rFonts w:asciiTheme="minorHAnsi" w:hAnsiTheme="minorHAnsi" w:cstheme="minorHAnsi"/>
              </w:rPr>
              <w:t xml:space="preserve"> z cie</w:t>
            </w:r>
            <w:r w:rsidR="00817A9A" w:rsidRPr="00817A9A">
              <w:rPr>
                <w:rFonts w:asciiTheme="minorHAnsi" w:hAnsiTheme="minorHAnsi" w:cstheme="minorHAnsi"/>
              </w:rPr>
              <w:t>ľ</w:t>
            </w:r>
            <w:r w:rsidRPr="00817A9A">
              <w:rPr>
                <w:rFonts w:asciiTheme="minorHAnsi" w:hAnsiTheme="minorHAnsi" w:cstheme="minorHAnsi"/>
              </w:rPr>
              <w:t xml:space="preserve">ovej skupiny </w:t>
            </w:r>
            <w:r w:rsidR="00817A9A" w:rsidRPr="00817A9A">
              <w:rPr>
                <w:rFonts w:asciiTheme="minorHAnsi" w:hAnsiTheme="minorHAnsi" w:cstheme="minorHAnsi"/>
              </w:rPr>
              <w:t>“</w:t>
            </w:r>
            <w:r w:rsidRPr="00817A9A">
              <w:rPr>
                <w:rFonts w:asciiTheme="minorHAnsi" w:hAnsiTheme="minorHAnsi" w:cstheme="minorHAnsi"/>
              </w:rPr>
              <w:t xml:space="preserve">neaktívna </w:t>
            </w:r>
            <w:r w:rsidR="007D645C" w:rsidRPr="00817A9A">
              <w:rPr>
                <w:rFonts w:asciiTheme="minorHAnsi" w:hAnsiTheme="minorHAnsi" w:cstheme="minorHAnsi"/>
              </w:rPr>
              <w:t>osoba” v</w:t>
            </w:r>
            <w:r w:rsidR="00555A6F" w:rsidRPr="00817A9A">
              <w:rPr>
                <w:rFonts w:asciiTheme="minorHAnsi" w:hAnsiTheme="minorHAnsi" w:cstheme="minorHAnsi"/>
              </w:rPr>
              <w:t xml:space="preserve"> zmysle iniciatívy Práca na</w:t>
            </w:r>
            <w:r w:rsidRPr="00817A9A">
              <w:rPr>
                <w:rFonts w:asciiTheme="minorHAnsi" w:hAnsiTheme="minorHAnsi" w:cstheme="minorHAnsi"/>
              </w:rPr>
              <w:t>miesto dávok.</w:t>
            </w:r>
          </w:p>
          <w:p w14:paraId="52A2856B" w14:textId="77777777" w:rsidR="00555A6F" w:rsidRPr="00817A9A" w:rsidRDefault="00555A6F" w:rsidP="00983279">
            <w:pPr>
              <w:widowControl/>
              <w:autoSpaceDE/>
              <w:jc w:val="both"/>
              <w:rPr>
                <w:rFonts w:asciiTheme="minorHAnsi" w:hAnsiTheme="minorHAnsi" w:cstheme="minorHAnsi"/>
              </w:rPr>
            </w:pPr>
          </w:p>
          <w:p w14:paraId="3FE54698" w14:textId="370AAD67" w:rsidR="00555A6F" w:rsidRPr="00817A9A" w:rsidRDefault="00F87DB3" w:rsidP="00983279">
            <w:pPr>
              <w:widowControl/>
              <w:autoSpaceDE/>
              <w:jc w:val="both"/>
              <w:rPr>
                <w:rFonts w:asciiTheme="minorHAnsi" w:hAnsiTheme="minorHAnsi" w:cstheme="minorHAnsi"/>
              </w:rPr>
            </w:pPr>
            <w:r w:rsidRPr="00817A9A">
              <w:rPr>
                <w:rFonts w:asciiTheme="minorHAnsi" w:hAnsiTheme="minorHAnsi" w:cstheme="minorHAnsi"/>
                <w:b/>
              </w:rPr>
              <w:t>V podaktivite 1.2</w:t>
            </w:r>
            <w:r w:rsidRPr="00817A9A">
              <w:rPr>
                <w:rFonts w:asciiTheme="minorHAnsi" w:hAnsiTheme="minorHAnsi" w:cstheme="minorHAnsi"/>
              </w:rPr>
              <w:t xml:space="preserve"> poskytovanie príspevku </w:t>
            </w:r>
            <w:r w:rsidRPr="00817A9A">
              <w:rPr>
                <w:rFonts w:asciiTheme="minorHAnsi" w:hAnsiTheme="minorHAnsi" w:cstheme="minorHAnsi"/>
                <w:b/>
              </w:rPr>
              <w:t>Odmena za umiestnenie na otvorenom trhu práce</w:t>
            </w:r>
            <w:r w:rsidRPr="00817A9A">
              <w:rPr>
                <w:rFonts w:asciiTheme="minorHAnsi" w:hAnsiTheme="minorHAnsi" w:cstheme="minorHAnsi"/>
              </w:rPr>
              <w:t xml:space="preserve"> bud</w:t>
            </w:r>
            <w:r w:rsidR="00A6266A">
              <w:rPr>
                <w:rFonts w:asciiTheme="minorHAnsi" w:hAnsiTheme="minorHAnsi" w:cstheme="minorHAnsi"/>
              </w:rPr>
              <w:t>e skupina oprávnených uží</w:t>
            </w:r>
            <w:r w:rsidRPr="00817A9A">
              <w:rPr>
                <w:rFonts w:asciiTheme="minorHAnsi" w:hAnsiTheme="minorHAnsi" w:cstheme="minorHAnsi"/>
              </w:rPr>
              <w:t>vateľov rozšíren</w:t>
            </w:r>
            <w:r w:rsidR="00493CAB">
              <w:rPr>
                <w:rFonts w:asciiTheme="minorHAnsi" w:hAnsiTheme="minorHAnsi" w:cstheme="minorHAnsi"/>
              </w:rPr>
              <w:t>á</w:t>
            </w:r>
            <w:r w:rsidRPr="00817A9A">
              <w:rPr>
                <w:rFonts w:asciiTheme="minorHAnsi" w:hAnsiTheme="minorHAnsi" w:cstheme="minorHAnsi"/>
              </w:rPr>
              <w:t xml:space="preserve"> o </w:t>
            </w:r>
            <w:r w:rsidR="00555A6F" w:rsidRPr="00817A9A">
              <w:rPr>
                <w:rFonts w:asciiTheme="minorHAnsi" w:hAnsiTheme="minorHAnsi" w:cstheme="minorHAnsi"/>
              </w:rPr>
              <w:t>Agentúry podporovaného zamestnávania</w:t>
            </w:r>
            <w:r w:rsidR="00372C5F">
              <w:rPr>
                <w:rFonts w:asciiTheme="minorHAnsi" w:hAnsiTheme="minorHAnsi" w:cstheme="minorHAnsi"/>
              </w:rPr>
              <w:t xml:space="preserve"> (v zmysle </w:t>
            </w:r>
            <w:r w:rsidR="00372C5F" w:rsidRPr="00171A50">
              <w:rPr>
                <w:rFonts w:asciiTheme="minorHAnsi" w:hAnsiTheme="minorHAnsi" w:cstheme="minorHAnsi"/>
              </w:rPr>
              <w:t>§ 58 zákona o službách zamestnanosti</w:t>
            </w:r>
            <w:r w:rsidR="00372C5F">
              <w:rPr>
                <w:rFonts w:asciiTheme="minorHAnsi" w:hAnsiTheme="minorHAnsi" w:cstheme="minorHAnsi"/>
              </w:rPr>
              <w:t>)</w:t>
            </w:r>
            <w:r w:rsidR="00555A6F" w:rsidRPr="00817A9A">
              <w:rPr>
                <w:rFonts w:asciiTheme="minorHAnsi" w:hAnsiTheme="minorHAnsi" w:cstheme="minorHAnsi"/>
              </w:rPr>
              <w:t>.</w:t>
            </w:r>
          </w:p>
          <w:p w14:paraId="59D1FE33" w14:textId="77777777" w:rsidR="00817A9A" w:rsidRDefault="00817A9A" w:rsidP="00983279">
            <w:pPr>
              <w:widowControl/>
              <w:autoSpaceDE/>
              <w:jc w:val="both"/>
              <w:rPr>
                <w:rFonts w:asciiTheme="minorHAnsi" w:hAnsiTheme="minorHAnsi" w:cstheme="minorHAnsi"/>
                <w:b/>
              </w:rPr>
            </w:pPr>
          </w:p>
          <w:p w14:paraId="6811C138" w14:textId="23B5C10A" w:rsidR="00817A9A" w:rsidRDefault="00817D72" w:rsidP="00817A9A">
            <w:pPr>
              <w:widowControl/>
              <w:autoSpaceDE/>
              <w:jc w:val="both"/>
              <w:rPr>
                <w:rFonts w:asciiTheme="minorHAnsi" w:hAnsiTheme="minorHAnsi" w:cstheme="minorHAnsi"/>
                <w:b/>
              </w:rPr>
            </w:pPr>
            <w:r w:rsidRPr="00817A9A">
              <w:rPr>
                <w:rFonts w:asciiTheme="minorHAnsi" w:hAnsiTheme="minorHAnsi" w:cstheme="minorHAnsi"/>
                <w:b/>
              </w:rPr>
              <w:t>V</w:t>
            </w:r>
            <w:r w:rsidRPr="00817A9A">
              <w:rPr>
                <w:rFonts w:asciiTheme="minorHAnsi" w:hAnsiTheme="minorHAnsi" w:cstheme="minorHAnsi"/>
              </w:rPr>
              <w:t xml:space="preserve"> </w:t>
            </w:r>
            <w:r w:rsidRPr="007D645C">
              <w:rPr>
                <w:rFonts w:asciiTheme="minorHAnsi" w:hAnsiTheme="minorHAnsi" w:cstheme="minorHAnsi"/>
                <w:b/>
              </w:rPr>
              <w:t>podaktivite 1.3</w:t>
            </w:r>
            <w:r w:rsidRPr="00817A9A">
              <w:rPr>
                <w:rFonts w:asciiTheme="minorHAnsi" w:hAnsiTheme="minorHAnsi" w:cstheme="minorHAnsi"/>
              </w:rPr>
              <w:t xml:space="preserve"> bude</w:t>
            </w:r>
            <w:r w:rsidRPr="00817A9A">
              <w:rPr>
                <w:rFonts w:asciiTheme="minorHAnsi" w:hAnsiTheme="minorHAnsi" w:cstheme="minorHAnsi"/>
                <w:b/>
              </w:rPr>
              <w:t xml:space="preserve"> </w:t>
            </w:r>
            <w:r w:rsidRPr="00817A9A">
              <w:rPr>
                <w:rFonts w:asciiTheme="minorHAnsi" w:hAnsiTheme="minorHAnsi" w:cstheme="minorHAnsi"/>
                <w:b/>
                <w:spacing w:val="-9"/>
              </w:rPr>
              <w:t>Motivačný</w:t>
            </w:r>
            <w:r w:rsidRPr="00817A9A">
              <w:rPr>
                <w:rFonts w:asciiTheme="minorHAnsi" w:hAnsiTheme="minorHAnsi" w:cstheme="minorHAnsi"/>
                <w:b/>
              </w:rPr>
              <w:t xml:space="preserve"> príspevok </w:t>
            </w:r>
            <w:r w:rsidRPr="00817A9A">
              <w:rPr>
                <w:rFonts w:asciiTheme="minorHAnsi" w:hAnsiTheme="minorHAnsi" w:cstheme="minorHAnsi"/>
                <w:spacing w:val="-10"/>
              </w:rPr>
              <w:t>poskytovaný neaktívnym o</w:t>
            </w:r>
            <w:r w:rsidRPr="00817A9A">
              <w:rPr>
                <w:rFonts w:asciiTheme="minorHAnsi" w:hAnsiTheme="minorHAnsi" w:cstheme="minorHAnsi"/>
              </w:rPr>
              <w:t>sobám</w:t>
            </w:r>
            <w:r w:rsidRPr="00817A9A">
              <w:rPr>
                <w:rFonts w:asciiTheme="minorHAnsi" w:hAnsiTheme="minorHAnsi" w:cstheme="minorHAnsi"/>
                <w:b/>
              </w:rPr>
              <w:t xml:space="preserve"> v zmysle iniciatívy Práca namiesto dávok </w:t>
            </w:r>
            <w:r w:rsidRPr="00817A9A">
              <w:rPr>
                <w:rFonts w:asciiTheme="minorHAnsi" w:hAnsiTheme="minorHAnsi" w:cstheme="minorHAnsi"/>
              </w:rPr>
              <w:t>(</w:t>
            </w:r>
            <w:r w:rsidR="00641959">
              <w:rPr>
                <w:rFonts w:asciiTheme="minorHAnsi" w:hAnsiTheme="minorHAnsi" w:cstheme="minorHAnsi"/>
              </w:rPr>
              <w:t xml:space="preserve">osoba v hmotnej núdzi </w:t>
            </w:r>
            <w:r w:rsidRPr="00817A9A">
              <w:rPr>
                <w:rFonts w:asciiTheme="minorHAnsi" w:hAnsiTheme="minorHAnsi" w:cstheme="minorHAnsi"/>
              </w:rPr>
              <w:t>podľa §2 ods.7 zákona o službách zamestnanosti</w:t>
            </w:r>
            <w:r w:rsidR="00817A9A">
              <w:rPr>
                <w:rFonts w:asciiTheme="minorHAnsi" w:hAnsiTheme="minorHAnsi" w:cstheme="minorHAnsi"/>
              </w:rPr>
              <w:t>)</w:t>
            </w:r>
            <w:r w:rsidR="00817A9A" w:rsidRPr="00817A9A">
              <w:rPr>
                <w:rFonts w:asciiTheme="minorHAnsi" w:hAnsiTheme="minorHAnsi" w:cstheme="minorHAnsi"/>
              </w:rPr>
              <w:t>.</w:t>
            </w:r>
            <w:r w:rsidR="00817A9A" w:rsidRPr="00B508BF">
              <w:rPr>
                <w:rFonts w:asciiTheme="minorHAnsi" w:hAnsiTheme="minorHAnsi" w:cstheme="minorHAnsi"/>
              </w:rPr>
              <w:t xml:space="preserve"> V rámci tejto podaktivity sa</w:t>
            </w:r>
            <w:r w:rsidR="00817A9A" w:rsidRPr="00B508BF">
              <w:rPr>
                <w:rFonts w:asciiTheme="minorHAnsi" w:hAnsiTheme="minorHAnsi" w:cstheme="minorHAnsi"/>
                <w:b/>
              </w:rPr>
              <w:t xml:space="preserve"> bude motivačný príspevok poskytovať osobám</w:t>
            </w:r>
            <w:r w:rsidR="00817A9A" w:rsidRPr="00B508BF">
              <w:rPr>
                <w:rFonts w:asciiTheme="minorHAnsi" w:hAnsiTheme="minorHAnsi" w:cstheme="minorHAnsi"/>
              </w:rPr>
              <w:t>, ktoré sú členom domácnosti, ktorej sa poskytuje pomoc v hmotnej núdzi</w:t>
            </w:r>
            <w:r w:rsidR="00817A9A">
              <w:rPr>
                <w:rFonts w:asciiTheme="minorHAnsi" w:hAnsiTheme="minorHAnsi" w:cstheme="minorHAnsi"/>
              </w:rPr>
              <w:t>.</w:t>
            </w:r>
          </w:p>
          <w:p w14:paraId="0C2E6141" w14:textId="77777777" w:rsidR="00555A6F" w:rsidRPr="00817A9A" w:rsidRDefault="00555A6F" w:rsidP="00983279">
            <w:pPr>
              <w:widowControl/>
              <w:autoSpaceDE/>
              <w:jc w:val="both"/>
              <w:rPr>
                <w:rFonts w:asciiTheme="minorHAnsi" w:hAnsiTheme="minorHAnsi" w:cstheme="minorHAnsi"/>
              </w:rPr>
            </w:pPr>
          </w:p>
          <w:p w14:paraId="6A55C145" w14:textId="77777777" w:rsidR="00817D72" w:rsidRPr="00817A9A" w:rsidRDefault="00555A6F" w:rsidP="00817D72">
            <w:pPr>
              <w:pStyle w:val="TableParagraph"/>
              <w:contextualSpacing/>
              <w:rPr>
                <w:rFonts w:asciiTheme="minorHAnsi" w:hAnsiTheme="minorHAnsi" w:cstheme="minorHAnsi"/>
              </w:rPr>
            </w:pPr>
            <w:r w:rsidRPr="00817A9A">
              <w:rPr>
                <w:rFonts w:asciiTheme="minorHAnsi" w:hAnsiTheme="minorHAnsi" w:cstheme="minorHAnsi"/>
              </w:rPr>
              <w:t>Zároveň budú poskytované nové dva typy Motivačného príspevku, a to</w:t>
            </w:r>
            <w:r w:rsidR="00817D72" w:rsidRPr="00817A9A">
              <w:rPr>
                <w:rFonts w:asciiTheme="minorHAnsi" w:hAnsiTheme="minorHAnsi" w:cstheme="minorHAnsi"/>
              </w:rPr>
              <w:t>:</w:t>
            </w:r>
          </w:p>
          <w:p w14:paraId="5D601C62" w14:textId="77777777" w:rsidR="00010C19" w:rsidRDefault="00010C19" w:rsidP="00817D72">
            <w:pPr>
              <w:pStyle w:val="TableParagraph"/>
              <w:contextualSpacing/>
              <w:rPr>
                <w:ins w:id="25" w:author="Marková Anna" w:date="2025-11-18T08:59:00Z"/>
                <w:rFonts w:asciiTheme="minorHAnsi" w:hAnsiTheme="minorHAnsi" w:cstheme="minorHAnsi"/>
              </w:rPr>
            </w:pPr>
          </w:p>
          <w:p w14:paraId="76E458EB" w14:textId="071C2264" w:rsidR="00817D72" w:rsidRPr="00817A9A" w:rsidRDefault="00817D72" w:rsidP="00817D72">
            <w:pPr>
              <w:pStyle w:val="TableParagraph"/>
              <w:contextualSpacing/>
              <w:rPr>
                <w:rFonts w:asciiTheme="minorHAnsi" w:hAnsiTheme="minorHAnsi" w:cstheme="minorHAnsi"/>
                <w:b/>
              </w:rPr>
            </w:pPr>
            <w:r w:rsidRPr="00817A9A">
              <w:rPr>
                <w:rFonts w:asciiTheme="minorHAnsi" w:hAnsiTheme="minorHAnsi" w:cstheme="minorHAnsi"/>
              </w:rPr>
              <w:t>V</w:t>
            </w:r>
            <w:r w:rsidR="00555A6F" w:rsidRPr="00817A9A">
              <w:rPr>
                <w:rFonts w:asciiTheme="minorHAnsi" w:hAnsiTheme="minorHAnsi" w:cstheme="minorHAnsi"/>
              </w:rPr>
              <w:t xml:space="preserve"> p</w:t>
            </w:r>
            <w:r w:rsidRPr="00817A9A">
              <w:rPr>
                <w:rFonts w:asciiTheme="minorHAnsi" w:hAnsiTheme="minorHAnsi" w:cstheme="minorHAnsi"/>
              </w:rPr>
              <w:t>od</w:t>
            </w:r>
            <w:r w:rsidR="00555A6F" w:rsidRPr="00817A9A">
              <w:rPr>
                <w:rFonts w:asciiTheme="minorHAnsi" w:hAnsiTheme="minorHAnsi" w:cstheme="minorHAnsi"/>
              </w:rPr>
              <w:t>aktivite</w:t>
            </w:r>
            <w:r w:rsidR="00555A6F" w:rsidRPr="00817A9A">
              <w:rPr>
                <w:rFonts w:asciiTheme="minorHAnsi" w:hAnsiTheme="minorHAnsi" w:cstheme="minorHAnsi"/>
                <w:b/>
              </w:rPr>
              <w:t xml:space="preserve"> </w:t>
            </w:r>
            <w:r w:rsidRPr="00817A9A">
              <w:rPr>
                <w:rFonts w:asciiTheme="minorHAnsi" w:hAnsiTheme="minorHAnsi" w:cstheme="minorHAnsi"/>
                <w:b/>
              </w:rPr>
              <w:t>1.4 Motivačný príspevok pre znevýhodnených</w:t>
            </w:r>
            <w:r w:rsidR="007D278A">
              <w:rPr>
                <w:rFonts w:asciiTheme="minorHAnsi" w:hAnsiTheme="minorHAnsi" w:cstheme="minorHAnsi"/>
                <w:b/>
              </w:rPr>
              <w:t xml:space="preserve"> </w:t>
            </w:r>
            <w:r w:rsidR="007D278A" w:rsidRPr="00A661EF">
              <w:rPr>
                <w:rFonts w:asciiTheme="minorHAnsi" w:hAnsiTheme="minorHAnsi" w:cstheme="minorHAnsi"/>
                <w:spacing w:val="-2"/>
              </w:rPr>
              <w:t xml:space="preserve">sa bude </w:t>
            </w:r>
            <w:r w:rsidR="007D278A">
              <w:rPr>
                <w:rFonts w:asciiTheme="minorHAnsi" w:hAnsiTheme="minorHAnsi" w:cstheme="minorHAnsi"/>
                <w:spacing w:val="-2"/>
              </w:rPr>
              <w:t xml:space="preserve">príspevok </w:t>
            </w:r>
            <w:r w:rsidR="007D278A" w:rsidRPr="00A661EF">
              <w:rPr>
                <w:rFonts w:asciiTheme="minorHAnsi" w:hAnsiTheme="minorHAnsi" w:cstheme="minorHAnsi"/>
                <w:spacing w:val="-2"/>
              </w:rPr>
              <w:t>p</w:t>
            </w:r>
            <w:r w:rsidR="007D278A" w:rsidRPr="00A661EF">
              <w:rPr>
                <w:rFonts w:asciiTheme="minorHAnsi" w:hAnsiTheme="minorHAnsi" w:cstheme="minorHAnsi"/>
              </w:rPr>
              <w:t>oskytovať</w:t>
            </w:r>
            <w:r w:rsidR="007D278A">
              <w:rPr>
                <w:rFonts w:asciiTheme="minorHAnsi" w:hAnsiTheme="minorHAnsi" w:cstheme="minorHAnsi"/>
              </w:rPr>
              <w:t xml:space="preserve"> tým osobám, ktoré budú</w:t>
            </w:r>
            <w:r w:rsidRPr="00817A9A">
              <w:rPr>
                <w:rFonts w:asciiTheme="minorHAnsi" w:hAnsiTheme="minorHAnsi" w:cstheme="minorHAnsi"/>
              </w:rPr>
              <w:t xml:space="preserve"> </w:t>
            </w:r>
            <w:r w:rsidR="007D278A">
              <w:rPr>
                <w:rFonts w:asciiTheme="minorHAnsi" w:hAnsiTheme="minorHAnsi" w:cstheme="minorHAnsi"/>
              </w:rPr>
              <w:t>zapojené do aktivít</w:t>
            </w:r>
            <w:r w:rsidR="007D278A" w:rsidRPr="00817A9A">
              <w:rPr>
                <w:rFonts w:asciiTheme="minorHAnsi" w:hAnsiTheme="minorHAnsi" w:cstheme="minorHAnsi"/>
              </w:rPr>
              <w:t xml:space="preserve"> </w:t>
            </w:r>
            <w:r w:rsidRPr="00817A9A">
              <w:rPr>
                <w:rFonts w:asciiTheme="minorHAnsi" w:hAnsiTheme="minorHAnsi" w:cstheme="minorHAnsi"/>
              </w:rPr>
              <w:t>projektu dopytov</w:t>
            </w:r>
            <w:r w:rsidR="00A6266A">
              <w:rPr>
                <w:rFonts w:asciiTheme="minorHAnsi" w:hAnsiTheme="minorHAnsi" w:cstheme="minorHAnsi"/>
              </w:rPr>
              <w:t>e</w:t>
            </w:r>
            <w:r w:rsidRPr="00817A9A">
              <w:rPr>
                <w:rFonts w:asciiTheme="minorHAnsi" w:hAnsiTheme="minorHAnsi" w:cstheme="minorHAnsi"/>
              </w:rPr>
              <w:t>j výzvy Inovácia</w:t>
            </w:r>
            <w:r w:rsidRPr="00817A9A">
              <w:rPr>
                <w:rFonts w:asciiTheme="minorHAnsi" w:hAnsiTheme="minorHAnsi" w:cstheme="minorHAnsi"/>
                <w:b/>
              </w:rPr>
              <w:t xml:space="preserve"> v zamestnávaní: Pracovný kouč pre </w:t>
            </w:r>
            <w:r w:rsidR="007D278A">
              <w:rPr>
                <w:rFonts w:asciiTheme="minorHAnsi" w:hAnsiTheme="minorHAnsi" w:cstheme="minorHAnsi"/>
                <w:b/>
              </w:rPr>
              <w:t>z</w:t>
            </w:r>
            <w:r w:rsidR="00A6266A">
              <w:rPr>
                <w:rFonts w:asciiTheme="minorHAnsi" w:hAnsiTheme="minorHAnsi" w:cstheme="minorHAnsi"/>
                <w:b/>
              </w:rPr>
              <w:t>n</w:t>
            </w:r>
            <w:r w:rsidRPr="00817A9A">
              <w:rPr>
                <w:rFonts w:asciiTheme="minorHAnsi" w:hAnsiTheme="minorHAnsi" w:cstheme="minorHAnsi"/>
                <w:b/>
              </w:rPr>
              <w:t xml:space="preserve">evýhodnených. </w:t>
            </w:r>
          </w:p>
          <w:p w14:paraId="31341BF2" w14:textId="77777777" w:rsidR="00817A9A" w:rsidRDefault="00817A9A" w:rsidP="00817D72">
            <w:pPr>
              <w:pStyle w:val="TableParagraph"/>
              <w:contextualSpacing/>
              <w:rPr>
                <w:rFonts w:asciiTheme="minorHAnsi" w:hAnsiTheme="minorHAnsi" w:cstheme="minorHAnsi"/>
                <w:b/>
              </w:rPr>
            </w:pPr>
          </w:p>
          <w:p w14:paraId="008CEED0" w14:textId="048B58C2" w:rsidR="00817D72" w:rsidRPr="00817A9A" w:rsidRDefault="00817D72" w:rsidP="00817D72">
            <w:pPr>
              <w:pStyle w:val="TableParagraph"/>
              <w:contextualSpacing/>
              <w:rPr>
                <w:rFonts w:asciiTheme="minorHAnsi" w:hAnsiTheme="minorHAnsi" w:cstheme="minorHAnsi"/>
                <w:b/>
              </w:rPr>
            </w:pPr>
            <w:r w:rsidRPr="00817A9A">
              <w:rPr>
                <w:rFonts w:asciiTheme="minorHAnsi" w:hAnsiTheme="minorHAnsi" w:cstheme="minorHAnsi"/>
                <w:b/>
              </w:rPr>
              <w:t>V podaktivite 1.6 Motivačný</w:t>
            </w:r>
            <w:r w:rsidRPr="00817A9A">
              <w:rPr>
                <w:rFonts w:asciiTheme="minorHAnsi" w:hAnsiTheme="minorHAnsi" w:cstheme="minorHAnsi"/>
                <w:b/>
                <w:spacing w:val="-9"/>
              </w:rPr>
              <w:t xml:space="preserve"> </w:t>
            </w:r>
            <w:r w:rsidRPr="00817A9A">
              <w:rPr>
                <w:rFonts w:asciiTheme="minorHAnsi" w:hAnsiTheme="minorHAnsi" w:cstheme="minorHAnsi"/>
                <w:b/>
                <w:spacing w:val="-2"/>
              </w:rPr>
              <w:t xml:space="preserve">príspevok pre osamelého rodiča </w:t>
            </w:r>
            <w:r w:rsidR="00817A9A" w:rsidRPr="00A661EF">
              <w:rPr>
                <w:rFonts w:asciiTheme="minorHAnsi" w:hAnsiTheme="minorHAnsi" w:cstheme="minorHAnsi"/>
                <w:spacing w:val="-2"/>
              </w:rPr>
              <w:t xml:space="preserve">sa </w:t>
            </w:r>
            <w:r w:rsidRPr="00A661EF">
              <w:rPr>
                <w:rFonts w:asciiTheme="minorHAnsi" w:hAnsiTheme="minorHAnsi" w:cstheme="minorHAnsi"/>
                <w:spacing w:val="-2"/>
              </w:rPr>
              <w:t xml:space="preserve">bude </w:t>
            </w:r>
            <w:r w:rsidR="007D278A">
              <w:rPr>
                <w:rFonts w:asciiTheme="minorHAnsi" w:hAnsiTheme="minorHAnsi" w:cstheme="minorHAnsi"/>
                <w:spacing w:val="-2"/>
              </w:rPr>
              <w:t>príspe</w:t>
            </w:r>
            <w:r w:rsidR="002D390E">
              <w:rPr>
                <w:rFonts w:asciiTheme="minorHAnsi" w:hAnsiTheme="minorHAnsi" w:cstheme="minorHAnsi"/>
                <w:spacing w:val="-2"/>
              </w:rPr>
              <w:t>vok</w:t>
            </w:r>
            <w:r w:rsidR="007D278A">
              <w:rPr>
                <w:rFonts w:asciiTheme="minorHAnsi" w:hAnsiTheme="minorHAnsi" w:cstheme="minorHAnsi"/>
                <w:spacing w:val="-2"/>
              </w:rPr>
              <w:t xml:space="preserve"> </w:t>
            </w:r>
            <w:r w:rsidRPr="00A661EF">
              <w:rPr>
                <w:rFonts w:asciiTheme="minorHAnsi" w:hAnsiTheme="minorHAnsi" w:cstheme="minorHAnsi"/>
                <w:spacing w:val="-2"/>
              </w:rPr>
              <w:t>p</w:t>
            </w:r>
            <w:r w:rsidRPr="00A661EF">
              <w:rPr>
                <w:rFonts w:asciiTheme="minorHAnsi" w:hAnsiTheme="minorHAnsi" w:cstheme="minorHAnsi"/>
              </w:rPr>
              <w:t>oskytovať</w:t>
            </w:r>
            <w:r w:rsidRPr="00A661EF">
              <w:rPr>
                <w:rFonts w:asciiTheme="minorHAnsi" w:hAnsiTheme="minorHAnsi" w:cstheme="minorHAnsi"/>
                <w:spacing w:val="-10"/>
              </w:rPr>
              <w:t xml:space="preserve"> osamelým </w:t>
            </w:r>
            <w:r w:rsidR="00817A9A" w:rsidRPr="00A661EF">
              <w:rPr>
                <w:rFonts w:asciiTheme="minorHAnsi" w:hAnsiTheme="minorHAnsi" w:cstheme="minorHAnsi"/>
                <w:spacing w:val="-10"/>
              </w:rPr>
              <w:t>rodičom, ktorí</w:t>
            </w:r>
            <w:r w:rsidRPr="00A661EF">
              <w:rPr>
                <w:rFonts w:asciiTheme="minorHAnsi" w:hAnsiTheme="minorHAnsi" w:cstheme="minorHAnsi"/>
                <w:spacing w:val="-10"/>
              </w:rPr>
              <w:t xml:space="preserve"> </w:t>
            </w:r>
            <w:r w:rsidR="007D278A">
              <w:rPr>
                <w:rFonts w:asciiTheme="minorHAnsi" w:hAnsiTheme="minorHAnsi" w:cstheme="minorHAnsi"/>
                <w:spacing w:val="-10"/>
              </w:rPr>
              <w:t xml:space="preserve">budú </w:t>
            </w:r>
            <w:r w:rsidR="007D278A">
              <w:rPr>
                <w:rFonts w:asciiTheme="minorHAnsi" w:hAnsiTheme="minorHAnsi" w:cstheme="minorHAnsi"/>
              </w:rPr>
              <w:t>zapojení do aktivít</w:t>
            </w:r>
            <w:r w:rsidR="007D278A" w:rsidRPr="00817A9A">
              <w:rPr>
                <w:rFonts w:asciiTheme="minorHAnsi" w:hAnsiTheme="minorHAnsi" w:cstheme="minorHAnsi"/>
              </w:rPr>
              <w:t xml:space="preserve"> </w:t>
            </w:r>
            <w:r w:rsidRPr="00817A9A">
              <w:rPr>
                <w:rFonts w:asciiTheme="minorHAnsi" w:hAnsiTheme="minorHAnsi" w:cstheme="minorHAnsi"/>
              </w:rPr>
              <w:t xml:space="preserve">národného projektu </w:t>
            </w:r>
            <w:r w:rsidRPr="00817A9A">
              <w:rPr>
                <w:rFonts w:asciiTheme="minorHAnsi" w:hAnsiTheme="minorHAnsi" w:cstheme="minorHAnsi"/>
                <w:b/>
              </w:rPr>
              <w:t>Podpora osamelých rodičov - poradenstvo inak.</w:t>
            </w:r>
          </w:p>
          <w:p w14:paraId="39B2563D" w14:textId="77777777" w:rsidR="00817D72" w:rsidRPr="00817A9A" w:rsidRDefault="00817D72" w:rsidP="00817D72">
            <w:pPr>
              <w:pStyle w:val="TableParagraph"/>
              <w:contextualSpacing/>
              <w:rPr>
                <w:rFonts w:asciiTheme="minorHAnsi" w:hAnsiTheme="minorHAnsi" w:cstheme="minorHAnsi"/>
                <w:b/>
              </w:rPr>
            </w:pPr>
          </w:p>
          <w:p w14:paraId="09A3303E" w14:textId="77777777" w:rsidR="00555A6F" w:rsidRDefault="005247BA" w:rsidP="00817D72">
            <w:pPr>
              <w:widowControl/>
              <w:autoSpaceDE/>
              <w:jc w:val="both"/>
              <w:rPr>
                <w:rFonts w:asciiTheme="minorHAnsi" w:hAnsiTheme="minorHAnsi" w:cstheme="minorHAnsi"/>
              </w:rPr>
            </w:pPr>
            <w:r w:rsidRPr="00817A9A">
              <w:rPr>
                <w:rFonts w:asciiTheme="minorHAnsi" w:hAnsiTheme="minorHAnsi" w:cstheme="minorHAnsi"/>
              </w:rPr>
              <w:t xml:space="preserve"> </w:t>
            </w:r>
            <w:r w:rsidRPr="00817A9A">
              <w:rPr>
                <w:rFonts w:asciiTheme="minorHAnsi" w:hAnsiTheme="minorHAnsi" w:cstheme="minorHAnsi"/>
                <w:b/>
              </w:rPr>
              <w:t xml:space="preserve">V podaktivite </w:t>
            </w:r>
            <w:r w:rsidR="00817A9A" w:rsidRPr="00817A9A">
              <w:rPr>
                <w:rFonts w:asciiTheme="minorHAnsi" w:hAnsiTheme="minorHAnsi" w:cstheme="minorHAnsi"/>
                <w:b/>
              </w:rPr>
              <w:t>1.5</w:t>
            </w:r>
            <w:r w:rsidR="00817A9A" w:rsidRPr="00817A9A">
              <w:rPr>
                <w:rFonts w:asciiTheme="minorHAnsi" w:hAnsiTheme="minorHAnsi" w:cstheme="minorHAnsi"/>
              </w:rPr>
              <w:t xml:space="preserve"> </w:t>
            </w:r>
            <w:r w:rsidR="00817A9A" w:rsidRPr="00817A9A">
              <w:rPr>
                <w:rFonts w:asciiTheme="minorHAnsi" w:hAnsiTheme="minorHAnsi" w:cstheme="minorHAnsi"/>
                <w:b/>
              </w:rPr>
              <w:t>Práca</w:t>
            </w:r>
            <w:r w:rsidRPr="00817A9A">
              <w:rPr>
                <w:rFonts w:asciiTheme="minorHAnsi" w:hAnsiTheme="minorHAnsi" w:cstheme="minorHAnsi"/>
                <w:b/>
              </w:rPr>
              <w:t xml:space="preserve"> na skúšku</w:t>
            </w:r>
            <w:r w:rsidR="00E8363F" w:rsidRPr="00E8363F">
              <w:rPr>
                <w:rFonts w:asciiTheme="minorHAnsi" w:hAnsiTheme="minorHAnsi" w:cstheme="minorHAnsi"/>
              </w:rPr>
              <w:t>, v rámci ktorej sa poskytuje príspevok zamestnávateľovi ako aj zamestnancovi</w:t>
            </w:r>
            <w:r w:rsidRPr="00817A9A">
              <w:rPr>
                <w:rFonts w:asciiTheme="minorHAnsi" w:hAnsiTheme="minorHAnsi" w:cstheme="minorHAnsi"/>
              </w:rPr>
              <w:t xml:space="preserve"> sa rozšíri CS o neaktívne osoby</w:t>
            </w:r>
            <w:r w:rsidRPr="00817A9A">
              <w:rPr>
                <w:rFonts w:asciiTheme="minorHAnsi" w:hAnsiTheme="minorHAnsi" w:cstheme="minorHAnsi"/>
                <w:b/>
                <w:i/>
              </w:rPr>
              <w:t xml:space="preserve"> </w:t>
            </w:r>
            <w:r w:rsidRPr="00817A9A">
              <w:rPr>
                <w:rFonts w:asciiTheme="minorHAnsi" w:hAnsiTheme="minorHAnsi" w:cstheme="minorHAnsi"/>
              </w:rPr>
              <w:t xml:space="preserve">v zmysle </w:t>
            </w:r>
            <w:r w:rsidRPr="005247BA">
              <w:rPr>
                <w:rFonts w:asciiTheme="minorHAnsi" w:hAnsiTheme="minorHAnsi" w:cstheme="minorHAnsi"/>
              </w:rPr>
              <w:t>iniciatívy Práca namiesto dávok</w:t>
            </w:r>
            <w:r w:rsidR="00817A9A">
              <w:rPr>
                <w:rFonts w:asciiTheme="minorHAnsi" w:hAnsiTheme="minorHAnsi" w:cstheme="minorHAnsi"/>
              </w:rPr>
              <w:t>.</w:t>
            </w:r>
          </w:p>
          <w:p w14:paraId="547E5D70" w14:textId="77777777" w:rsidR="005247BA" w:rsidRPr="00817D72" w:rsidRDefault="005247BA" w:rsidP="00817D72">
            <w:pPr>
              <w:widowControl/>
              <w:autoSpaceDE/>
              <w:jc w:val="both"/>
              <w:rPr>
                <w:rFonts w:asciiTheme="minorHAnsi" w:hAnsiTheme="minorHAnsi" w:cstheme="minorHAnsi"/>
                <w:color w:val="FF0000"/>
              </w:rPr>
            </w:pPr>
          </w:p>
          <w:p w14:paraId="0ED38442" w14:textId="77777777" w:rsidR="005247BA" w:rsidRDefault="005247BA" w:rsidP="00555A6F">
            <w:pPr>
              <w:widowControl/>
              <w:autoSpaceDE/>
              <w:jc w:val="both"/>
              <w:rPr>
                <w:rFonts w:asciiTheme="minorHAnsi" w:hAnsiTheme="minorHAnsi" w:cstheme="minorHAnsi"/>
                <w:color w:val="FF0000"/>
              </w:rPr>
            </w:pPr>
          </w:p>
          <w:p w14:paraId="63858109" w14:textId="0EBB57E8" w:rsidR="00171A50" w:rsidRPr="007C279B" w:rsidRDefault="00171A50" w:rsidP="00956C72">
            <w:pPr>
              <w:pStyle w:val="TableParagraph"/>
              <w:jc w:val="both"/>
              <w:rPr>
                <w:rFonts w:asciiTheme="minorHAnsi" w:hAnsiTheme="minorHAnsi" w:cstheme="minorHAnsi"/>
                <w:b/>
              </w:rPr>
            </w:pPr>
          </w:p>
          <w:p w14:paraId="13B424CB" w14:textId="77777777" w:rsidR="00A473B4" w:rsidRPr="007C279B" w:rsidRDefault="00A473B4" w:rsidP="00956C72">
            <w:pPr>
              <w:pStyle w:val="TableParagraph"/>
              <w:jc w:val="both"/>
              <w:rPr>
                <w:rFonts w:asciiTheme="minorHAnsi" w:hAnsiTheme="minorHAnsi" w:cstheme="minorHAnsi"/>
              </w:rPr>
            </w:pPr>
            <w:r w:rsidRPr="007C279B">
              <w:rPr>
                <w:rFonts w:asciiTheme="minorHAnsi" w:hAnsiTheme="minorHAnsi" w:cstheme="minorHAnsi"/>
                <w:u w:val="single"/>
              </w:rPr>
              <w:t>V rámci 4P1:</w:t>
            </w:r>
            <w:r w:rsidRPr="007C279B">
              <w:rPr>
                <w:rFonts w:asciiTheme="minorHAnsi" w:hAnsiTheme="minorHAnsi" w:cstheme="minorHAnsi"/>
              </w:rPr>
              <w:t xml:space="preserve">  Vytváranie udržateľných pracovných miest pre znevýhodnených uchádzačov o zamestnanie,  </w:t>
            </w:r>
          </w:p>
          <w:p w14:paraId="00F43027" w14:textId="77777777" w:rsidR="00A473B4" w:rsidRPr="007C279B" w:rsidRDefault="00A473B4" w:rsidP="00956C72">
            <w:pPr>
              <w:pStyle w:val="TableParagraph"/>
              <w:jc w:val="both"/>
              <w:rPr>
                <w:rFonts w:asciiTheme="minorHAnsi" w:hAnsiTheme="minorHAnsi" w:cstheme="minorHAnsi"/>
              </w:rPr>
            </w:pPr>
            <w:r w:rsidRPr="007C279B">
              <w:rPr>
                <w:rFonts w:asciiTheme="minorHAnsi" w:hAnsiTheme="minorHAnsi" w:cstheme="minorHAnsi"/>
              </w:rPr>
              <w:t xml:space="preserve">                         vrátane individualizovanej podpory pri ich zapracovaní na vytvorenom pracovnom mieste</w:t>
            </w:r>
          </w:p>
          <w:p w14:paraId="32E808AF" w14:textId="77777777" w:rsidR="00A473B4" w:rsidRPr="007C279B" w:rsidRDefault="00A473B4" w:rsidP="00956C72">
            <w:pPr>
              <w:pStyle w:val="TableParagraph"/>
              <w:spacing w:before="2"/>
              <w:jc w:val="both"/>
              <w:rPr>
                <w:rFonts w:asciiTheme="minorHAnsi" w:hAnsiTheme="minorHAnsi" w:cstheme="minorHAnsi"/>
              </w:rPr>
            </w:pPr>
          </w:p>
          <w:p w14:paraId="0AA1E41E" w14:textId="77777777" w:rsidR="00F060E7" w:rsidRPr="007C279B" w:rsidRDefault="00A473B4" w:rsidP="00956C72">
            <w:pPr>
              <w:pStyle w:val="TableParagraph"/>
              <w:spacing w:before="2"/>
              <w:jc w:val="both"/>
              <w:rPr>
                <w:rFonts w:asciiTheme="minorHAnsi" w:hAnsiTheme="minorHAnsi" w:cstheme="minorHAnsi"/>
              </w:rPr>
            </w:pPr>
            <w:r w:rsidRPr="007C279B">
              <w:rPr>
                <w:rFonts w:asciiTheme="minorHAnsi" w:hAnsiTheme="minorHAnsi" w:cstheme="minorHAnsi"/>
                <w:u w:val="single"/>
              </w:rPr>
              <w:t>V rámci 4P4</w:t>
            </w:r>
            <w:r w:rsidRPr="007C279B">
              <w:rPr>
                <w:rFonts w:asciiTheme="minorHAnsi" w:hAnsiTheme="minorHAnsi" w:cstheme="minorHAnsi"/>
              </w:rPr>
              <w:t xml:space="preserve"> - Vytváranie udržateľných pracovných miest pre mladých ľudí v situácii NEET </w:t>
            </w:r>
          </w:p>
          <w:p w14:paraId="7FB8F6E6" w14:textId="77777777" w:rsidR="00A473B4" w:rsidRPr="007C279B" w:rsidRDefault="00A473B4" w:rsidP="00956C72">
            <w:pPr>
              <w:widowControl/>
              <w:autoSpaceDE/>
              <w:autoSpaceDN/>
              <w:jc w:val="both"/>
              <w:rPr>
                <w:rFonts w:asciiTheme="minorHAnsi" w:hAnsiTheme="minorHAnsi" w:cstheme="minorHAnsi"/>
                <w:b/>
              </w:rPr>
            </w:pPr>
          </w:p>
          <w:p w14:paraId="75E4CD40" w14:textId="77777777" w:rsidR="00A473B4" w:rsidRPr="007C279B" w:rsidRDefault="00A473B4" w:rsidP="00956C72">
            <w:pPr>
              <w:widowControl/>
              <w:autoSpaceDE/>
              <w:autoSpaceDN/>
              <w:jc w:val="both"/>
              <w:rPr>
                <w:rFonts w:asciiTheme="minorHAnsi" w:hAnsiTheme="minorHAnsi" w:cstheme="minorHAnsi"/>
              </w:rPr>
            </w:pPr>
            <w:r w:rsidRPr="007C279B">
              <w:rPr>
                <w:rFonts w:asciiTheme="minorHAnsi" w:hAnsiTheme="minorHAnsi" w:cstheme="minorHAnsi"/>
                <w:b/>
              </w:rPr>
              <w:t>Hlavná aktivita</w:t>
            </w:r>
            <w:r w:rsidRPr="007C279B">
              <w:rPr>
                <w:rFonts w:asciiTheme="minorHAnsi" w:hAnsiTheme="minorHAnsi" w:cstheme="minorHAnsi"/>
              </w:rPr>
              <w:t xml:space="preserve"> projektu je oprávnená </w:t>
            </w:r>
            <w:r w:rsidRPr="008F51B0">
              <w:rPr>
                <w:rFonts w:asciiTheme="minorHAnsi" w:hAnsiTheme="minorHAnsi" w:cstheme="minorHAnsi"/>
              </w:rPr>
              <w:t xml:space="preserve">najskôr </w:t>
            </w:r>
            <w:r w:rsidRPr="00E372BA">
              <w:rPr>
                <w:rFonts w:asciiTheme="minorHAnsi" w:hAnsiTheme="minorHAnsi" w:cstheme="minorHAnsi"/>
                <w:b/>
              </w:rPr>
              <w:t xml:space="preserve">od </w:t>
            </w:r>
            <w:r w:rsidR="000A223E" w:rsidRPr="00E372BA">
              <w:rPr>
                <w:rFonts w:asciiTheme="minorHAnsi" w:hAnsiTheme="minorHAnsi" w:cstheme="minorHAnsi"/>
                <w:b/>
              </w:rPr>
              <w:t>schválenia zámeru NP</w:t>
            </w:r>
            <w:r w:rsidRPr="008F51B0">
              <w:rPr>
                <w:rFonts w:asciiTheme="minorHAnsi" w:hAnsiTheme="minorHAnsi" w:cstheme="minorHAnsi"/>
              </w:rPr>
              <w:t>.</w:t>
            </w:r>
            <w:r w:rsidRPr="007C279B">
              <w:rPr>
                <w:rFonts w:asciiTheme="minorHAnsi" w:hAnsiTheme="minorHAnsi" w:cstheme="minorHAnsi"/>
              </w:rPr>
              <w:t xml:space="preserve"> </w:t>
            </w:r>
          </w:p>
          <w:p w14:paraId="65A303DD" w14:textId="77777777" w:rsidR="00A473B4" w:rsidRPr="007C279B" w:rsidRDefault="00A473B4" w:rsidP="00956C72">
            <w:pPr>
              <w:widowControl/>
              <w:autoSpaceDE/>
              <w:autoSpaceDN/>
              <w:jc w:val="both"/>
              <w:rPr>
                <w:rFonts w:asciiTheme="minorHAnsi" w:hAnsiTheme="minorHAnsi" w:cstheme="minorHAnsi"/>
              </w:rPr>
            </w:pPr>
            <w:r w:rsidRPr="007C279B">
              <w:rPr>
                <w:rFonts w:asciiTheme="minorHAnsi" w:hAnsiTheme="minorHAnsi" w:cstheme="minorHAnsi"/>
              </w:rPr>
              <w:t xml:space="preserve">Maximálna a plánovaná dĺžka realizácie hlavnej aktivity projektu je </w:t>
            </w:r>
            <w:r w:rsidRPr="00E372BA">
              <w:rPr>
                <w:rFonts w:asciiTheme="minorHAnsi" w:hAnsiTheme="minorHAnsi" w:cstheme="minorHAnsi"/>
                <w:b/>
              </w:rPr>
              <w:t>max 40 mesiacov</w:t>
            </w:r>
            <w:r w:rsidRPr="007C279B">
              <w:rPr>
                <w:rFonts w:asciiTheme="minorHAnsi" w:hAnsiTheme="minorHAnsi" w:cstheme="minorHAnsi"/>
              </w:rPr>
              <w:t xml:space="preserve">. </w:t>
            </w:r>
          </w:p>
          <w:p w14:paraId="39D8199D" w14:textId="77777777" w:rsidR="00A473B4" w:rsidRPr="007C279B" w:rsidRDefault="00A473B4" w:rsidP="00956C72">
            <w:pPr>
              <w:widowControl/>
              <w:autoSpaceDE/>
              <w:autoSpaceDN/>
              <w:jc w:val="both"/>
              <w:rPr>
                <w:rFonts w:asciiTheme="minorHAnsi" w:hAnsiTheme="minorHAnsi" w:cstheme="minorHAnsi"/>
              </w:rPr>
            </w:pPr>
            <w:r w:rsidRPr="007C279B">
              <w:rPr>
                <w:rFonts w:asciiTheme="minorHAnsi" w:hAnsiTheme="minorHAnsi" w:cstheme="minorHAnsi"/>
              </w:rPr>
              <w:t>Oprávnená kategória regiónu je MRR aj VRR.</w:t>
            </w:r>
          </w:p>
          <w:p w14:paraId="325B7E31" w14:textId="3BA6D96F" w:rsidR="00A473B4" w:rsidRPr="007C279B" w:rsidRDefault="00A473B4" w:rsidP="00956C72">
            <w:pPr>
              <w:widowControl/>
              <w:autoSpaceDE/>
              <w:autoSpaceDN/>
              <w:jc w:val="both"/>
              <w:rPr>
                <w:rFonts w:asciiTheme="minorHAnsi" w:hAnsiTheme="minorHAnsi" w:cstheme="minorHAnsi"/>
              </w:rPr>
            </w:pPr>
            <w:r w:rsidRPr="007C279B">
              <w:rPr>
                <w:rFonts w:asciiTheme="minorHAnsi" w:hAnsiTheme="minorHAnsi" w:cstheme="minorHAnsi"/>
              </w:rPr>
              <w:t xml:space="preserve">Pod oprávneným územím pre realizáciu projektu sa rozumie: celé </w:t>
            </w:r>
            <w:r w:rsidR="00A6266A">
              <w:rPr>
                <w:rFonts w:asciiTheme="minorHAnsi" w:hAnsiTheme="minorHAnsi" w:cstheme="minorHAnsi"/>
              </w:rPr>
              <w:t>ú</w:t>
            </w:r>
            <w:r w:rsidRPr="007C279B">
              <w:rPr>
                <w:rFonts w:asciiTheme="minorHAnsi" w:hAnsiTheme="minorHAnsi" w:cstheme="minorHAnsi"/>
              </w:rPr>
              <w:t>zemie SR</w:t>
            </w:r>
          </w:p>
          <w:p w14:paraId="7B04F5B0" w14:textId="77777777" w:rsidR="00A473B4" w:rsidRPr="007C279B" w:rsidRDefault="00A473B4" w:rsidP="00A473B4">
            <w:pPr>
              <w:pStyle w:val="TableParagraph"/>
              <w:spacing w:before="2"/>
              <w:rPr>
                <w:rFonts w:asciiTheme="minorHAnsi" w:eastAsia="Times New Roman" w:hAnsiTheme="minorHAnsi" w:cstheme="minorHAnsi"/>
                <w:sz w:val="20"/>
                <w:szCs w:val="20"/>
                <w:lang w:val="sk-SK" w:eastAsia="sk-SK"/>
              </w:rPr>
            </w:pPr>
          </w:p>
        </w:tc>
      </w:tr>
      <w:tr w:rsidR="00B8332B" w:rsidRPr="007C279B" w14:paraId="152A0C89" w14:textId="77777777" w:rsidTr="00D46F28">
        <w:tc>
          <w:tcPr>
            <w:tcW w:w="5000" w:type="pct"/>
            <w:tcBorders>
              <w:top w:val="single" w:sz="4" w:space="0" w:color="auto"/>
            </w:tcBorders>
            <w:shd w:val="clear" w:color="auto" w:fill="F2F2F2" w:themeFill="background1" w:themeFillShade="F2"/>
          </w:tcPr>
          <w:p w14:paraId="5BC44F7B" w14:textId="77777777" w:rsidR="00B8332B" w:rsidRPr="007C279B" w:rsidRDefault="00A70221" w:rsidP="003A5666">
            <w:pPr>
              <w:tabs>
                <w:tab w:val="left" w:pos="709"/>
              </w:tabs>
              <w:contextualSpacing/>
              <w:rPr>
                <w:rFonts w:ascii="Calibri" w:hAnsi="Calibri"/>
                <w:b/>
                <w:lang w:val="sk-SK"/>
              </w:rPr>
            </w:pPr>
            <w:r w:rsidRPr="007C279B">
              <w:rPr>
                <w:rFonts w:ascii="Calibri" w:hAnsi="Calibri"/>
                <w:b/>
                <w:lang w:val="sk-SK"/>
              </w:rPr>
              <w:t>Popis východiskovej</w:t>
            </w:r>
            <w:r w:rsidRPr="007C279B">
              <w:rPr>
                <w:rFonts w:ascii="Calibri" w:hAnsi="Calibri"/>
                <w:b/>
                <w:spacing w:val="-2"/>
                <w:lang w:val="sk-SK"/>
              </w:rPr>
              <w:t xml:space="preserve"> </w:t>
            </w:r>
            <w:r w:rsidRPr="007C279B">
              <w:rPr>
                <w:rFonts w:ascii="Calibri" w:hAnsi="Calibri"/>
                <w:b/>
                <w:lang w:val="sk-SK"/>
              </w:rPr>
              <w:t>situácie</w:t>
            </w:r>
          </w:p>
        </w:tc>
      </w:tr>
      <w:tr w:rsidR="00B8332B" w:rsidRPr="007C279B" w14:paraId="4959E1BB" w14:textId="77777777" w:rsidTr="001D6101">
        <w:tc>
          <w:tcPr>
            <w:tcW w:w="5000" w:type="pct"/>
            <w:shd w:val="clear" w:color="auto" w:fill="auto"/>
          </w:tcPr>
          <w:p w14:paraId="092F9800" w14:textId="77777777" w:rsidR="00FF0020" w:rsidRPr="007C279B" w:rsidRDefault="00FF0020" w:rsidP="008B25F2">
            <w:pPr>
              <w:pStyle w:val="Odsekzoznamu"/>
              <w:widowControl/>
              <w:numPr>
                <w:ilvl w:val="0"/>
                <w:numId w:val="13"/>
              </w:numPr>
              <w:autoSpaceDE/>
              <w:autoSpaceDN/>
              <w:spacing w:before="0"/>
              <w:ind w:left="349" w:hanging="425"/>
              <w:jc w:val="both"/>
              <w:rPr>
                <w:rStyle w:val="cf01"/>
                <w:rFonts w:asciiTheme="minorHAnsi" w:hAnsiTheme="minorHAnsi" w:cstheme="minorHAnsi"/>
                <w:b/>
                <w:sz w:val="20"/>
                <w:szCs w:val="20"/>
                <w:lang w:val="sk-SK"/>
              </w:rPr>
            </w:pPr>
            <w:r w:rsidRPr="007C279B">
              <w:rPr>
                <w:rStyle w:val="cf01"/>
                <w:rFonts w:asciiTheme="minorHAnsi" w:hAnsiTheme="minorHAnsi" w:cstheme="minorHAnsi"/>
                <w:b/>
                <w:sz w:val="20"/>
                <w:szCs w:val="20"/>
                <w:lang w:val="sk-SK"/>
              </w:rPr>
              <w:t xml:space="preserve">Relevancia k východiskovým dokumentom </w:t>
            </w:r>
          </w:p>
          <w:p w14:paraId="01E6DC45" w14:textId="2448AF02" w:rsidR="00A85C71" w:rsidRPr="008F4668" w:rsidRDefault="008B25F2" w:rsidP="008B25F2">
            <w:pPr>
              <w:pStyle w:val="Odsekzoznamu"/>
              <w:widowControl/>
              <w:autoSpaceDE/>
              <w:autoSpaceDN/>
              <w:spacing w:before="0"/>
              <w:ind w:left="349" w:hanging="425"/>
              <w:jc w:val="both"/>
              <w:rPr>
                <w:rFonts w:asciiTheme="minorHAnsi" w:hAnsiTheme="minorHAnsi" w:cstheme="minorHAnsi"/>
                <w:i/>
              </w:rPr>
            </w:pPr>
            <w:r w:rsidRPr="007C279B">
              <w:rPr>
                <w:rStyle w:val="cf01"/>
                <w:rFonts w:asciiTheme="minorHAnsi" w:hAnsiTheme="minorHAnsi" w:cstheme="minorHAnsi"/>
                <w:sz w:val="20"/>
                <w:szCs w:val="20"/>
                <w:lang w:val="sk-SK"/>
              </w:rPr>
              <w:t xml:space="preserve">          </w:t>
            </w:r>
            <w:r w:rsidR="00A85C71" w:rsidRPr="007C279B">
              <w:rPr>
                <w:rFonts w:asciiTheme="minorHAnsi" w:hAnsiTheme="minorHAnsi" w:cstheme="minorHAnsi"/>
                <w:b/>
              </w:rPr>
              <w:t>TZP Aktívna politika trhu práce</w:t>
            </w:r>
            <w:r w:rsidR="008F4668">
              <w:rPr>
                <w:rFonts w:asciiTheme="minorHAnsi" w:hAnsiTheme="minorHAnsi" w:cstheme="minorHAnsi"/>
                <w:b/>
              </w:rPr>
              <w:t xml:space="preserve"> </w:t>
            </w:r>
            <w:r w:rsidR="008F4668" w:rsidRPr="008F4668">
              <w:rPr>
                <w:rFonts w:asciiTheme="minorHAnsi" w:hAnsiTheme="minorHAnsi" w:cstheme="minorHAnsi"/>
                <w:b/>
              </w:rPr>
              <w:t>(</w:t>
            </w:r>
            <w:r w:rsidR="00AD220A">
              <w:rPr>
                <w:rFonts w:asciiTheme="minorHAnsi" w:hAnsiTheme="minorHAnsi" w:cstheme="minorHAnsi"/>
                <w:b/>
              </w:rPr>
              <w:t xml:space="preserve">4.1. </w:t>
            </w:r>
            <w:r w:rsidR="008F4668" w:rsidRPr="008F4668">
              <w:rPr>
                <w:rFonts w:asciiTheme="minorHAnsi" w:hAnsiTheme="minorHAnsi" w:cstheme="minorHAnsi"/>
                <w:b/>
              </w:rPr>
              <w:t>Národný strategický politický rámec aktívnej politiky trhu práce)</w:t>
            </w:r>
            <w:r w:rsidR="00A85C71" w:rsidRPr="007C279B">
              <w:rPr>
                <w:rFonts w:asciiTheme="minorHAnsi" w:hAnsiTheme="minorHAnsi" w:cstheme="minorHAnsi"/>
              </w:rPr>
              <w:t xml:space="preserve"> - NP prispeje k plneniu TZP, najmä k plneniu </w:t>
            </w:r>
            <w:r w:rsidR="00A85C71" w:rsidRPr="008F4668">
              <w:rPr>
                <w:rFonts w:asciiTheme="minorHAnsi" w:hAnsiTheme="minorHAnsi" w:cstheme="minorHAnsi"/>
                <w:b/>
              </w:rPr>
              <w:t>kritéria 1.</w:t>
            </w:r>
            <w:r w:rsidR="00A85C71" w:rsidRPr="007C279B">
              <w:rPr>
                <w:rFonts w:asciiTheme="minorHAnsi" w:hAnsiTheme="minorHAnsi" w:cstheme="minorHAnsi"/>
              </w:rPr>
              <w:t xml:space="preserve"> </w:t>
            </w:r>
            <w:r w:rsidR="008F4668" w:rsidRPr="008F4668">
              <w:rPr>
                <w:rFonts w:asciiTheme="minorHAnsi" w:hAnsiTheme="minorHAnsi" w:cstheme="minorHAnsi"/>
                <w:i/>
              </w:rPr>
              <w:t>Opatrenia na vykonávanie profilovania uchádzačov o zamestnanie a posudzovanie ich potrieb</w:t>
            </w:r>
            <w:r w:rsidR="00A85C71" w:rsidRPr="008F4668">
              <w:rPr>
                <w:rFonts w:asciiTheme="minorHAnsi" w:hAnsiTheme="minorHAnsi" w:cstheme="minorHAnsi"/>
                <w:i/>
              </w:rPr>
              <w:t xml:space="preserve"> </w:t>
            </w:r>
            <w:r w:rsidR="00A85C71" w:rsidRPr="008F4668">
              <w:rPr>
                <w:rFonts w:asciiTheme="minorHAnsi" w:hAnsiTheme="minorHAnsi" w:cstheme="minorHAnsi"/>
              </w:rPr>
              <w:t>a</w:t>
            </w:r>
            <w:r w:rsidR="00A85C71" w:rsidRPr="008F4668">
              <w:rPr>
                <w:rFonts w:asciiTheme="minorHAnsi" w:hAnsiTheme="minorHAnsi" w:cstheme="minorHAnsi"/>
                <w:b/>
              </w:rPr>
              <w:t xml:space="preserve"> kritéria 5.</w:t>
            </w:r>
            <w:r w:rsidR="00A85C71" w:rsidRPr="007C279B">
              <w:rPr>
                <w:rFonts w:asciiTheme="minorHAnsi" w:hAnsiTheme="minorHAnsi" w:cstheme="minorHAnsi"/>
              </w:rPr>
              <w:t xml:space="preserve"> </w:t>
            </w:r>
            <w:r w:rsidR="008F4668" w:rsidRPr="008F4668">
              <w:rPr>
                <w:rFonts w:asciiTheme="minorHAnsi" w:hAnsiTheme="minorHAnsi" w:cstheme="minorHAnsi"/>
                <w:i/>
              </w:rPr>
              <w:t>Pokiaľ ide o intervencie v oblasti zamestnanosti mladých ľudí, cielené prístupy založené na dôkazoch zamerané na mladých ľudí, ktorí nie sú zamestnaní, ani nie sú v procese vzdelávania alebo odbornej prípravy, vrátane osvetových opatrení a na základe požiadaviek na kvalitu, pri zohľadnení kritérií kvalitnej učňovskej prípravy a odbornej stáže, a to aj v kontexte implementácie systémov záruky pre mladých ľudí.</w:t>
            </w:r>
          </w:p>
          <w:p w14:paraId="109CF340" w14:textId="77777777" w:rsidR="00A85C71" w:rsidRPr="007C279B" w:rsidRDefault="00A85C71" w:rsidP="008B25F2">
            <w:pPr>
              <w:pStyle w:val="Odsekzoznamu"/>
              <w:widowControl/>
              <w:autoSpaceDE/>
              <w:autoSpaceDN/>
              <w:spacing w:before="0"/>
              <w:ind w:left="349" w:hanging="425"/>
              <w:jc w:val="both"/>
              <w:rPr>
                <w:rFonts w:asciiTheme="minorHAnsi" w:hAnsiTheme="minorHAnsi" w:cstheme="minorHAnsi"/>
              </w:rPr>
            </w:pPr>
          </w:p>
          <w:p w14:paraId="702C89DC" w14:textId="77777777" w:rsidR="00A85C71" w:rsidRPr="007C279B" w:rsidRDefault="00A85C71" w:rsidP="008B25F2">
            <w:pPr>
              <w:pStyle w:val="Odsekzoznamu"/>
              <w:widowControl/>
              <w:autoSpaceDE/>
              <w:autoSpaceDN/>
              <w:spacing w:before="0"/>
              <w:ind w:left="349" w:hanging="425"/>
              <w:jc w:val="both"/>
              <w:rPr>
                <w:rFonts w:asciiTheme="minorHAnsi" w:hAnsiTheme="minorHAnsi" w:cstheme="minorHAnsi"/>
              </w:rPr>
            </w:pPr>
            <w:r w:rsidRPr="007C279B">
              <w:rPr>
                <w:rFonts w:asciiTheme="minorHAnsi" w:hAnsiTheme="minorHAnsi" w:cstheme="minorHAnsi"/>
              </w:rPr>
              <w:t xml:space="preserve">        </w:t>
            </w:r>
            <w:r w:rsidRPr="007C279B">
              <w:rPr>
                <w:rFonts w:asciiTheme="minorHAnsi" w:hAnsiTheme="minorHAnsi" w:cstheme="minorHAnsi"/>
                <w:b/>
              </w:rPr>
              <w:t>Strategické priority rozvoja zamestnanosti v Slovenskej republike s výhľadom do roku 2030</w:t>
            </w:r>
            <w:r w:rsidRPr="007C279B">
              <w:rPr>
                <w:rFonts w:asciiTheme="minorHAnsi" w:hAnsiTheme="minorHAnsi" w:cstheme="minorHAnsi"/>
              </w:rPr>
              <w:t xml:space="preserve"> v časti </w:t>
            </w:r>
            <w:r w:rsidRPr="007C279B">
              <w:rPr>
                <w:rFonts w:asciiTheme="minorHAnsi" w:hAnsiTheme="minorHAnsi" w:cstheme="minorHAnsi"/>
                <w:i/>
              </w:rPr>
              <w:t xml:space="preserve">Očakávané výsledky </w:t>
            </w:r>
            <w:r w:rsidRPr="007C279B">
              <w:rPr>
                <w:rFonts w:asciiTheme="minorHAnsi" w:hAnsiTheme="minorHAnsi" w:cstheme="minorHAnsi"/>
              </w:rPr>
              <w:t xml:space="preserve">predpokladá zvýšenie zamestnanosti po kríze spôsobenej ochorením COVID – 19, časti Pandémia a jej dopady na zamestnanosť navrhuje opatrenia, ktoré prispejú k zvýšeniu zamestnanosti obyvateľstva vo veku 20 – 64 rokov do roku 2030 na 76,5% so špecifickým dôrazom na zvyšovanie zamestnanosti v oblasti zelenej ekonomiky a ktoré prispejú k zníženiu regionálnych rozdielov v miere evidovanej nezamestnanosti na úroveň najviac 5%, v časti Znevýhodnené osoby na trhu práce navrhuje opatrenia, ktoré prispejú k zníženiu podielu dlhodobo nezamestnaných na celkovom počte evidovaných nezamestnaných na menej ako 30 % do roku 2030. </w:t>
            </w:r>
          </w:p>
          <w:p w14:paraId="77B1A2D2" w14:textId="77777777" w:rsidR="00A85C71" w:rsidRPr="007C279B" w:rsidRDefault="00A85C71" w:rsidP="008B25F2">
            <w:pPr>
              <w:pStyle w:val="Odsekzoznamu"/>
              <w:widowControl/>
              <w:autoSpaceDE/>
              <w:autoSpaceDN/>
              <w:spacing w:before="0"/>
              <w:ind w:left="349" w:hanging="425"/>
              <w:jc w:val="both"/>
              <w:rPr>
                <w:rFonts w:asciiTheme="minorHAnsi" w:hAnsiTheme="minorHAnsi" w:cstheme="minorHAnsi"/>
              </w:rPr>
            </w:pPr>
          </w:p>
          <w:p w14:paraId="74C053B0" w14:textId="77777777" w:rsidR="0016467E" w:rsidRPr="007C279B" w:rsidRDefault="00A85C71" w:rsidP="008B25F2">
            <w:pPr>
              <w:pStyle w:val="Odsekzoznamu"/>
              <w:widowControl/>
              <w:autoSpaceDE/>
              <w:autoSpaceDN/>
              <w:spacing w:before="0"/>
              <w:ind w:left="349" w:hanging="425"/>
              <w:jc w:val="both"/>
              <w:rPr>
                <w:rFonts w:asciiTheme="minorHAnsi" w:hAnsiTheme="minorHAnsi" w:cstheme="minorHAnsi"/>
              </w:rPr>
            </w:pPr>
            <w:r w:rsidRPr="007C279B">
              <w:rPr>
                <w:rFonts w:asciiTheme="minorHAnsi" w:hAnsiTheme="minorHAnsi" w:cstheme="minorHAnsi"/>
              </w:rPr>
              <w:t xml:space="preserve">        </w:t>
            </w:r>
            <w:r w:rsidRPr="007C279B">
              <w:rPr>
                <w:rFonts w:asciiTheme="minorHAnsi" w:hAnsiTheme="minorHAnsi" w:cstheme="minorHAnsi"/>
                <w:b/>
              </w:rPr>
              <w:t>Národný plán posilnenia Záruky pre mladých ľudí v Slovenskej republike s výhľadom do roku 2030</w:t>
            </w:r>
            <w:r w:rsidRPr="007C279B">
              <w:rPr>
                <w:rFonts w:asciiTheme="minorHAnsi" w:hAnsiTheme="minorHAnsi" w:cstheme="minorHAnsi"/>
              </w:rPr>
              <w:t xml:space="preserve"> obsahuje v kapitole </w:t>
            </w:r>
            <w:r w:rsidRPr="007C279B">
              <w:rPr>
                <w:rFonts w:asciiTheme="minorHAnsi" w:hAnsiTheme="minorHAnsi" w:cstheme="minorHAnsi"/>
                <w:i/>
              </w:rPr>
              <w:t xml:space="preserve">Ponuka </w:t>
            </w:r>
            <w:r w:rsidRPr="007C279B">
              <w:rPr>
                <w:rFonts w:asciiTheme="minorHAnsi" w:hAnsiTheme="minorHAnsi" w:cstheme="minorHAnsi"/>
              </w:rPr>
              <w:t xml:space="preserve">aktivity </w:t>
            </w:r>
            <w:r w:rsidR="0016467E" w:rsidRPr="007C279B">
              <w:rPr>
                <w:rFonts w:asciiTheme="minorHAnsi" w:hAnsiTheme="minorHAnsi" w:cstheme="minorHAnsi"/>
              </w:rPr>
              <w:t xml:space="preserve">na </w:t>
            </w:r>
            <w:r w:rsidRPr="007C279B">
              <w:rPr>
                <w:rFonts w:asciiTheme="minorHAnsi" w:hAnsiTheme="minorHAnsi" w:cstheme="minorHAnsi"/>
              </w:rPr>
              <w:t xml:space="preserve">vytváranie udržateľných pracovných miest pre mladých ľudí v situácii NEET, poskytovanie finančných príspevkov na začatie vykonávania SZČ a podporu absolventskej praxe podľa § 51 zákona o službách zamestnanosti. </w:t>
            </w:r>
          </w:p>
          <w:p w14:paraId="11577B74" w14:textId="77777777" w:rsidR="0016467E" w:rsidRPr="007C279B" w:rsidRDefault="0016467E" w:rsidP="008B25F2">
            <w:pPr>
              <w:pStyle w:val="Odsekzoznamu"/>
              <w:widowControl/>
              <w:autoSpaceDE/>
              <w:autoSpaceDN/>
              <w:spacing w:before="0"/>
              <w:ind w:left="349" w:hanging="425"/>
              <w:jc w:val="both"/>
              <w:rPr>
                <w:rFonts w:asciiTheme="minorHAnsi" w:hAnsiTheme="minorHAnsi" w:cstheme="minorHAnsi"/>
              </w:rPr>
            </w:pPr>
          </w:p>
          <w:p w14:paraId="6427D5FF" w14:textId="77777777" w:rsidR="0016467E" w:rsidRPr="007C279B" w:rsidRDefault="0016467E" w:rsidP="008B25F2">
            <w:pPr>
              <w:pStyle w:val="Odsekzoznamu"/>
              <w:widowControl/>
              <w:autoSpaceDE/>
              <w:autoSpaceDN/>
              <w:spacing w:before="0"/>
              <w:ind w:left="349" w:hanging="425"/>
              <w:jc w:val="both"/>
              <w:rPr>
                <w:rFonts w:asciiTheme="minorHAnsi" w:hAnsiTheme="minorHAnsi" w:cstheme="minorHAnsi"/>
              </w:rPr>
            </w:pPr>
            <w:r w:rsidRPr="007C279B">
              <w:rPr>
                <w:rFonts w:asciiTheme="minorHAnsi" w:hAnsiTheme="minorHAnsi" w:cstheme="minorHAnsi"/>
              </w:rPr>
              <w:t xml:space="preserve">         </w:t>
            </w:r>
            <w:r w:rsidR="00A85C71" w:rsidRPr="007C279B">
              <w:rPr>
                <w:rFonts w:asciiTheme="minorHAnsi" w:hAnsiTheme="minorHAnsi" w:cstheme="minorHAnsi"/>
                <w:b/>
              </w:rPr>
              <w:t>Akčný plán na ďalšie posilnenie integrácie dlhodobo nezamestnaných na trh práce v SR s výhľadom do roku 2030</w:t>
            </w:r>
            <w:r w:rsidR="00A85C71" w:rsidRPr="007C279B">
              <w:rPr>
                <w:rFonts w:asciiTheme="minorHAnsi" w:hAnsiTheme="minorHAnsi" w:cstheme="minorHAnsi"/>
              </w:rPr>
              <w:t xml:space="preserve"> v časti </w:t>
            </w:r>
            <w:r w:rsidR="00A85C71" w:rsidRPr="007C279B">
              <w:rPr>
                <w:rFonts w:asciiTheme="minorHAnsi" w:hAnsiTheme="minorHAnsi" w:cstheme="minorHAnsi"/>
                <w:i/>
              </w:rPr>
              <w:t>Plánované iniciatívy/akcie</w:t>
            </w:r>
            <w:r w:rsidR="00A85C71" w:rsidRPr="007C279B">
              <w:rPr>
                <w:rFonts w:asciiTheme="minorHAnsi" w:hAnsiTheme="minorHAnsi" w:cstheme="minorHAnsi"/>
              </w:rPr>
              <w:t xml:space="preserve"> navrhuje </w:t>
            </w:r>
          </w:p>
          <w:p w14:paraId="67499511" w14:textId="77777777" w:rsidR="0016467E" w:rsidRPr="007C279B" w:rsidRDefault="00A85C71" w:rsidP="0016467E">
            <w:pPr>
              <w:pStyle w:val="Odsekzoznamu"/>
              <w:widowControl/>
              <w:autoSpaceDE/>
              <w:autoSpaceDN/>
              <w:spacing w:before="0"/>
              <w:ind w:left="774" w:hanging="425"/>
              <w:jc w:val="both"/>
              <w:rPr>
                <w:rFonts w:asciiTheme="minorHAnsi" w:hAnsiTheme="minorHAnsi" w:cstheme="minorHAnsi"/>
              </w:rPr>
            </w:pPr>
            <w:r w:rsidRPr="007C279B">
              <w:rPr>
                <w:rFonts w:asciiTheme="minorHAnsi" w:hAnsiTheme="minorHAnsi" w:cstheme="minorHAnsi"/>
              </w:rPr>
              <w:sym w:font="Symbol" w:char="F0B7"/>
            </w:r>
            <w:r w:rsidRPr="007C279B">
              <w:rPr>
                <w:rFonts w:asciiTheme="minorHAnsi" w:hAnsiTheme="minorHAnsi" w:cstheme="minorHAnsi"/>
              </w:rPr>
              <w:t xml:space="preserve"> umiestňovať DNO UoZ u zamestnávateľov s podporou zapracovania pod vedením mentora </w:t>
            </w:r>
          </w:p>
          <w:p w14:paraId="0CE88991" w14:textId="77777777" w:rsidR="0016467E" w:rsidRPr="007C279B" w:rsidRDefault="00A85C71" w:rsidP="0016467E">
            <w:pPr>
              <w:pStyle w:val="Odsekzoznamu"/>
              <w:widowControl/>
              <w:autoSpaceDE/>
              <w:autoSpaceDN/>
              <w:spacing w:before="0"/>
              <w:ind w:left="774" w:hanging="425"/>
              <w:jc w:val="both"/>
              <w:rPr>
                <w:rFonts w:asciiTheme="minorHAnsi" w:hAnsiTheme="minorHAnsi" w:cstheme="minorHAnsi"/>
              </w:rPr>
            </w:pPr>
            <w:r w:rsidRPr="007C279B">
              <w:rPr>
                <w:rFonts w:asciiTheme="minorHAnsi" w:hAnsiTheme="minorHAnsi" w:cstheme="minorHAnsi"/>
              </w:rPr>
              <w:sym w:font="Symbol" w:char="F0B7"/>
            </w:r>
            <w:r w:rsidRPr="007C279B">
              <w:rPr>
                <w:rFonts w:asciiTheme="minorHAnsi" w:hAnsiTheme="minorHAnsi" w:cstheme="minorHAnsi"/>
              </w:rPr>
              <w:t xml:space="preserve"> pomôcť získať pracovné skúsenosti a zručnosti, formou poskytovania finančných príspevkov na podporu vytvorenia pracovného miesta </w:t>
            </w:r>
          </w:p>
          <w:p w14:paraId="4FF231BA" w14:textId="77777777" w:rsidR="0016467E" w:rsidRPr="007C279B" w:rsidRDefault="00A85C71" w:rsidP="0016467E">
            <w:pPr>
              <w:pStyle w:val="Odsekzoznamu"/>
              <w:widowControl/>
              <w:autoSpaceDE/>
              <w:autoSpaceDN/>
              <w:spacing w:before="0"/>
              <w:ind w:left="774" w:hanging="425"/>
              <w:jc w:val="both"/>
              <w:rPr>
                <w:rFonts w:asciiTheme="minorHAnsi" w:hAnsiTheme="minorHAnsi" w:cstheme="minorHAnsi"/>
              </w:rPr>
            </w:pPr>
            <w:r w:rsidRPr="007C279B">
              <w:rPr>
                <w:rFonts w:asciiTheme="minorHAnsi" w:hAnsiTheme="minorHAnsi" w:cstheme="minorHAnsi"/>
              </w:rPr>
              <w:sym w:font="Symbol" w:char="F0B7"/>
            </w:r>
            <w:r w:rsidRPr="007C279B">
              <w:rPr>
                <w:rFonts w:asciiTheme="minorHAnsi" w:hAnsiTheme="minorHAnsi" w:cstheme="minorHAnsi"/>
              </w:rPr>
              <w:t xml:space="preserve"> podporu samozamestnávania DNO UoZ spojenú so špeciálnou odbornou prípravou na samozamestnanie a úspešné podnikanie s poskytnutím príspevku na odštartovanie podnikania </w:t>
            </w:r>
          </w:p>
          <w:p w14:paraId="196A934D" w14:textId="77777777" w:rsidR="0016467E" w:rsidRPr="007C279B" w:rsidRDefault="0016467E" w:rsidP="0016467E">
            <w:pPr>
              <w:pStyle w:val="Odsekzoznamu"/>
              <w:widowControl/>
              <w:autoSpaceDE/>
              <w:autoSpaceDN/>
              <w:spacing w:before="0"/>
              <w:ind w:left="774" w:hanging="425"/>
              <w:jc w:val="both"/>
              <w:rPr>
                <w:rFonts w:asciiTheme="minorHAnsi" w:hAnsiTheme="minorHAnsi" w:cstheme="minorHAnsi"/>
              </w:rPr>
            </w:pPr>
          </w:p>
          <w:p w14:paraId="28A1A593" w14:textId="77777777" w:rsidR="0016467E" w:rsidRPr="007C279B" w:rsidRDefault="00A85C71" w:rsidP="0016467E">
            <w:pPr>
              <w:pStyle w:val="Odsekzoznamu"/>
              <w:widowControl/>
              <w:autoSpaceDE/>
              <w:autoSpaceDN/>
              <w:spacing w:before="0"/>
              <w:ind w:left="774" w:hanging="425"/>
              <w:jc w:val="both"/>
              <w:rPr>
                <w:rFonts w:asciiTheme="minorHAnsi" w:hAnsiTheme="minorHAnsi" w:cstheme="minorHAnsi"/>
              </w:rPr>
            </w:pPr>
            <w:r w:rsidRPr="007C279B">
              <w:rPr>
                <w:rFonts w:asciiTheme="minorHAnsi" w:hAnsiTheme="minorHAnsi" w:cstheme="minorHAnsi"/>
                <w:b/>
              </w:rPr>
              <w:t xml:space="preserve">Európsky pilier sociálnych práv </w:t>
            </w:r>
            <w:r w:rsidRPr="007C279B">
              <w:rPr>
                <w:rFonts w:asciiTheme="minorHAnsi" w:hAnsiTheme="minorHAnsi" w:cstheme="minorHAnsi"/>
              </w:rPr>
              <w:t xml:space="preserve">- NP napĺňa nasledujúce zásady: 2. Rodová rovnosť, 3. Rovnaké príležitosti, 4. Aktívna podpora zamestnanosti. </w:t>
            </w:r>
          </w:p>
          <w:p w14:paraId="5C59BF82" w14:textId="77777777" w:rsidR="0016467E" w:rsidRPr="007C279B" w:rsidRDefault="0016467E" w:rsidP="0016467E">
            <w:pPr>
              <w:pStyle w:val="Odsekzoznamu"/>
              <w:widowControl/>
              <w:autoSpaceDE/>
              <w:autoSpaceDN/>
              <w:spacing w:before="0"/>
              <w:ind w:left="425" w:hanging="425"/>
              <w:jc w:val="both"/>
              <w:rPr>
                <w:rFonts w:asciiTheme="minorHAnsi" w:hAnsiTheme="minorHAnsi" w:cstheme="minorHAnsi"/>
              </w:rPr>
            </w:pPr>
          </w:p>
          <w:p w14:paraId="7A14C686" w14:textId="77777777" w:rsidR="00595DE8" w:rsidRPr="007C279B" w:rsidRDefault="0016467E" w:rsidP="0016467E">
            <w:pPr>
              <w:pStyle w:val="Odsekzoznamu"/>
              <w:widowControl/>
              <w:autoSpaceDE/>
              <w:autoSpaceDN/>
              <w:spacing w:before="0"/>
              <w:ind w:left="425" w:hanging="425"/>
              <w:jc w:val="both"/>
              <w:rPr>
                <w:rFonts w:asciiTheme="minorHAnsi" w:hAnsiTheme="minorHAnsi" w:cstheme="minorHAnsi"/>
              </w:rPr>
            </w:pPr>
            <w:r w:rsidRPr="007C279B">
              <w:rPr>
                <w:rFonts w:asciiTheme="minorHAnsi" w:hAnsiTheme="minorHAnsi" w:cstheme="minorHAnsi"/>
              </w:rPr>
              <w:t xml:space="preserve">        </w:t>
            </w:r>
            <w:r w:rsidR="00A85C71" w:rsidRPr="007C279B">
              <w:rPr>
                <w:rFonts w:asciiTheme="minorHAnsi" w:hAnsiTheme="minorHAnsi" w:cstheme="minorHAnsi"/>
              </w:rPr>
              <w:t xml:space="preserve">Vládou SR schválený dokument </w:t>
            </w:r>
            <w:r w:rsidR="00A85C71" w:rsidRPr="007C279B">
              <w:rPr>
                <w:rFonts w:asciiTheme="minorHAnsi" w:hAnsiTheme="minorHAnsi" w:cstheme="minorHAnsi"/>
                <w:b/>
              </w:rPr>
              <w:t>Vymedzenie národných cieľov do roku 2030 v kontexte Akčného plánu na realizáciu Európskeho piliera sociálnych práv</w:t>
            </w:r>
            <w:r w:rsidR="00A85C71" w:rsidRPr="007C279B">
              <w:rPr>
                <w:rFonts w:asciiTheme="minorHAnsi" w:hAnsiTheme="minorHAnsi" w:cstheme="minorHAnsi"/>
              </w:rPr>
              <w:t xml:space="preserve"> si stanovuje za jeden z hlavných cieľov zvýšiť mieru zamestnanosti obyvateľov vo veku od 20 do 64 rokov na 76,5% a znížiť mieru mladých ľudí v situácii NEET na priemer EÚ (9%).</w:t>
            </w:r>
          </w:p>
          <w:p w14:paraId="0A10FCE4" w14:textId="77777777" w:rsidR="0016467E" w:rsidRPr="007C279B" w:rsidRDefault="0016467E" w:rsidP="0016467E">
            <w:pPr>
              <w:pStyle w:val="Odsekzoznamu"/>
              <w:widowControl/>
              <w:autoSpaceDE/>
              <w:autoSpaceDN/>
              <w:spacing w:before="0"/>
              <w:ind w:left="425" w:hanging="425"/>
              <w:jc w:val="both"/>
              <w:rPr>
                <w:rStyle w:val="cf01"/>
                <w:rFonts w:asciiTheme="minorHAnsi" w:hAnsiTheme="minorHAnsi" w:cstheme="minorHAnsi"/>
                <w:sz w:val="20"/>
                <w:szCs w:val="20"/>
                <w:lang w:val="sk-SK"/>
              </w:rPr>
            </w:pPr>
          </w:p>
          <w:p w14:paraId="48C27432" w14:textId="77777777" w:rsidR="00FF0020" w:rsidRPr="007C279B" w:rsidRDefault="00FF0020" w:rsidP="008B25F2">
            <w:pPr>
              <w:pStyle w:val="Odsekzoznamu"/>
              <w:widowControl/>
              <w:numPr>
                <w:ilvl w:val="0"/>
                <w:numId w:val="13"/>
              </w:numPr>
              <w:autoSpaceDE/>
              <w:autoSpaceDN/>
              <w:spacing w:before="0"/>
              <w:ind w:left="349" w:hanging="425"/>
              <w:jc w:val="both"/>
              <w:rPr>
                <w:rStyle w:val="cf01"/>
                <w:rFonts w:asciiTheme="minorHAnsi" w:hAnsiTheme="minorHAnsi" w:cstheme="minorHAnsi"/>
                <w:b/>
                <w:sz w:val="20"/>
                <w:szCs w:val="20"/>
                <w:lang w:val="sk-SK"/>
              </w:rPr>
            </w:pPr>
            <w:r w:rsidRPr="007C279B">
              <w:rPr>
                <w:rStyle w:val="cf01"/>
                <w:rFonts w:asciiTheme="minorHAnsi" w:hAnsiTheme="minorHAnsi" w:cstheme="minorHAnsi"/>
                <w:b/>
                <w:sz w:val="20"/>
                <w:szCs w:val="20"/>
                <w:lang w:val="sk-SK"/>
              </w:rPr>
              <w:t xml:space="preserve">Predchádzajúce analýzy </w:t>
            </w:r>
          </w:p>
          <w:p w14:paraId="66F072EF" w14:textId="77777777" w:rsidR="000A223E" w:rsidRPr="007C279B" w:rsidRDefault="000A223E" w:rsidP="000A223E">
            <w:pPr>
              <w:pStyle w:val="Odsekzoznamu"/>
              <w:widowControl/>
              <w:autoSpaceDE/>
              <w:autoSpaceDN/>
              <w:spacing w:before="0"/>
              <w:ind w:left="349" w:firstLine="0"/>
              <w:jc w:val="both"/>
              <w:rPr>
                <w:rStyle w:val="cf01"/>
                <w:rFonts w:asciiTheme="minorHAnsi" w:hAnsiTheme="minorHAnsi" w:cstheme="minorHAnsi"/>
                <w:b/>
                <w:sz w:val="20"/>
                <w:szCs w:val="20"/>
                <w:lang w:val="sk-SK"/>
              </w:rPr>
            </w:pPr>
          </w:p>
          <w:p w14:paraId="317633AF" w14:textId="77777777" w:rsidR="00B418D0" w:rsidRPr="007C279B" w:rsidRDefault="00B418D0" w:rsidP="000A223E">
            <w:pPr>
              <w:pStyle w:val="TableParagraph"/>
              <w:ind w:left="349" w:right="95"/>
              <w:jc w:val="both"/>
              <w:rPr>
                <w:rFonts w:asciiTheme="minorHAnsi" w:hAnsiTheme="minorHAnsi" w:cstheme="minorHAnsi"/>
              </w:rPr>
            </w:pPr>
          </w:p>
          <w:p w14:paraId="1EA999E4" w14:textId="7B756418" w:rsidR="00B418D0" w:rsidRPr="007C279B" w:rsidRDefault="005247BA" w:rsidP="005247BA">
            <w:pPr>
              <w:pStyle w:val="TableParagraph"/>
              <w:ind w:left="349" w:right="95"/>
              <w:jc w:val="both"/>
              <w:rPr>
                <w:rFonts w:asciiTheme="minorHAnsi" w:hAnsiTheme="minorHAnsi" w:cstheme="minorHAnsi"/>
              </w:rPr>
            </w:pPr>
            <w:r>
              <w:rPr>
                <w:rFonts w:asciiTheme="minorHAnsi" w:hAnsiTheme="minorHAnsi" w:cstheme="minorHAnsi"/>
              </w:rPr>
              <w:t>V predchádzajúcich analýz</w:t>
            </w:r>
            <w:r w:rsidR="00A6266A">
              <w:rPr>
                <w:rFonts w:asciiTheme="minorHAnsi" w:hAnsiTheme="minorHAnsi" w:cstheme="minorHAnsi"/>
              </w:rPr>
              <w:t>a</w:t>
            </w:r>
            <w:r>
              <w:rPr>
                <w:rFonts w:asciiTheme="minorHAnsi" w:hAnsiTheme="minorHAnsi" w:cstheme="minorHAnsi"/>
              </w:rPr>
              <w:t xml:space="preserve">ch sa nevenovala pozornosť osobám </w:t>
            </w:r>
            <w:r w:rsidR="00A6266A" w:rsidRPr="008666F6">
              <w:rPr>
                <w:rFonts w:asciiTheme="minorHAnsi" w:hAnsiTheme="minorHAnsi" w:cstheme="minorHAnsi"/>
                <w:lang w:val="sk-SK"/>
              </w:rPr>
              <w:t>charakterizovaným</w:t>
            </w:r>
            <w:r>
              <w:rPr>
                <w:rFonts w:asciiTheme="minorHAnsi" w:hAnsiTheme="minorHAnsi" w:cstheme="minorHAnsi"/>
              </w:rPr>
              <w:t xml:space="preserve"> ako neaktívne osoby, ktoré </w:t>
            </w:r>
            <w:r w:rsidR="00B418D0">
              <w:rPr>
                <w:rFonts w:asciiTheme="minorHAnsi" w:hAnsiTheme="minorHAnsi" w:cstheme="minorHAnsi"/>
              </w:rPr>
              <w:t>sú dôležitou</w:t>
            </w:r>
            <w:r>
              <w:rPr>
                <w:rFonts w:asciiTheme="minorHAnsi" w:hAnsiTheme="minorHAnsi" w:cstheme="minorHAnsi"/>
              </w:rPr>
              <w:t xml:space="preserve"> skupinou osôb pre trh práce</w:t>
            </w:r>
            <w:r w:rsidR="00B418D0">
              <w:rPr>
                <w:rFonts w:asciiTheme="minorHAnsi" w:hAnsiTheme="minorHAnsi" w:cstheme="minorHAnsi"/>
              </w:rPr>
              <w:t>.</w:t>
            </w:r>
            <w:r>
              <w:rPr>
                <w:rFonts w:asciiTheme="minorHAnsi" w:hAnsiTheme="minorHAnsi" w:cstheme="minorHAnsi"/>
              </w:rPr>
              <w:t xml:space="preserve"> </w:t>
            </w:r>
            <w:r w:rsidR="00B418D0">
              <w:rPr>
                <w:rFonts w:asciiTheme="minorHAnsi" w:hAnsiTheme="minorHAnsi" w:cstheme="minorHAnsi"/>
              </w:rPr>
              <w:t>I</w:t>
            </w:r>
            <w:r>
              <w:rPr>
                <w:rFonts w:asciiTheme="minorHAnsi" w:hAnsiTheme="minorHAnsi" w:cstheme="minorHAnsi"/>
              </w:rPr>
              <w:t xml:space="preserve">ch potenciál nie je </w:t>
            </w:r>
            <w:r w:rsidR="007C3889">
              <w:rPr>
                <w:rFonts w:asciiTheme="minorHAnsi" w:hAnsiTheme="minorHAnsi" w:cstheme="minorHAnsi"/>
              </w:rPr>
              <w:t>do</w:t>
            </w:r>
            <w:r>
              <w:rPr>
                <w:rFonts w:asciiTheme="minorHAnsi" w:hAnsiTheme="minorHAnsi" w:cstheme="minorHAnsi"/>
              </w:rPr>
              <w:t>statočne</w:t>
            </w:r>
            <w:r w:rsidR="006D6119">
              <w:rPr>
                <w:rFonts w:asciiTheme="minorHAnsi" w:hAnsiTheme="minorHAnsi" w:cstheme="minorHAnsi"/>
              </w:rPr>
              <w:t>,</w:t>
            </w:r>
            <w:r>
              <w:rPr>
                <w:rFonts w:asciiTheme="minorHAnsi" w:hAnsiTheme="minorHAnsi" w:cstheme="minorHAnsi"/>
              </w:rPr>
              <w:t xml:space="preserve"> resp</w:t>
            </w:r>
            <w:r w:rsidR="007C3889">
              <w:rPr>
                <w:rFonts w:asciiTheme="minorHAnsi" w:hAnsiTheme="minorHAnsi" w:cstheme="minorHAnsi"/>
              </w:rPr>
              <w:t>.</w:t>
            </w:r>
            <w:r>
              <w:rPr>
                <w:rFonts w:asciiTheme="minorHAnsi" w:hAnsiTheme="minorHAnsi" w:cstheme="minorHAnsi"/>
              </w:rPr>
              <w:t xml:space="preserve"> vôbec využívaný</w:t>
            </w:r>
            <w:r w:rsidR="00B418D0">
              <w:rPr>
                <w:rFonts w:asciiTheme="minorHAnsi" w:hAnsiTheme="minorHAnsi" w:cstheme="minorHAnsi"/>
              </w:rPr>
              <w:t>.</w:t>
            </w:r>
            <w:r>
              <w:rPr>
                <w:rFonts w:asciiTheme="minorHAnsi" w:hAnsiTheme="minorHAnsi" w:cstheme="minorHAnsi"/>
              </w:rPr>
              <w:t xml:space="preserve"> </w:t>
            </w:r>
            <w:r w:rsidR="00B418D0">
              <w:rPr>
                <w:rFonts w:asciiTheme="minorHAnsi" w:hAnsiTheme="minorHAnsi" w:cstheme="minorHAnsi"/>
              </w:rPr>
              <w:t>Z</w:t>
            </w:r>
            <w:r>
              <w:rPr>
                <w:rFonts w:asciiTheme="minorHAnsi" w:hAnsiTheme="minorHAnsi" w:cstheme="minorHAnsi"/>
              </w:rPr>
              <w:t xml:space="preserve"> tohto dôvodu je potrebné zamerať </w:t>
            </w:r>
            <w:r w:rsidR="00B418D0">
              <w:rPr>
                <w:rFonts w:asciiTheme="minorHAnsi" w:hAnsiTheme="minorHAnsi" w:cstheme="minorHAnsi"/>
              </w:rPr>
              <w:t>intervencie na</w:t>
            </w:r>
            <w:r>
              <w:rPr>
                <w:rFonts w:asciiTheme="minorHAnsi" w:hAnsiTheme="minorHAnsi" w:cstheme="minorHAnsi"/>
              </w:rPr>
              <w:t xml:space="preserve"> ich aktiváciu, motivovať ich k aktívnej účasti na trhu práce poskyt</w:t>
            </w:r>
            <w:r w:rsidR="00A6266A">
              <w:rPr>
                <w:rFonts w:asciiTheme="minorHAnsi" w:hAnsiTheme="minorHAnsi" w:cstheme="minorHAnsi"/>
              </w:rPr>
              <w:t>ovaním finančných príspevkov, k</w:t>
            </w:r>
            <w:r>
              <w:rPr>
                <w:rFonts w:asciiTheme="minorHAnsi" w:hAnsiTheme="minorHAnsi" w:cstheme="minorHAnsi"/>
              </w:rPr>
              <w:t>t</w:t>
            </w:r>
            <w:r w:rsidR="00A6266A">
              <w:rPr>
                <w:rFonts w:asciiTheme="minorHAnsi" w:hAnsiTheme="minorHAnsi" w:cstheme="minorHAnsi"/>
              </w:rPr>
              <w:t>o</w:t>
            </w:r>
            <w:r>
              <w:rPr>
                <w:rFonts w:asciiTheme="minorHAnsi" w:hAnsiTheme="minorHAnsi" w:cstheme="minorHAnsi"/>
              </w:rPr>
              <w:t xml:space="preserve">ré im </w:t>
            </w:r>
            <w:r w:rsidR="00B418D0">
              <w:rPr>
                <w:rFonts w:asciiTheme="minorHAnsi" w:hAnsiTheme="minorHAnsi" w:cstheme="minorHAnsi"/>
              </w:rPr>
              <w:t>zvýšia šance</w:t>
            </w:r>
            <w:r>
              <w:rPr>
                <w:rFonts w:asciiTheme="minorHAnsi" w:hAnsiTheme="minorHAnsi" w:cstheme="minorHAnsi"/>
              </w:rPr>
              <w:t xml:space="preserve"> na zamestnanie</w:t>
            </w:r>
            <w:r w:rsidR="00B418D0">
              <w:rPr>
                <w:rFonts w:asciiTheme="minorHAnsi" w:hAnsiTheme="minorHAnsi" w:cstheme="minorHAnsi"/>
              </w:rPr>
              <w:t xml:space="preserve"> sa a zlepšenie svojej životnej situácie a pomôžu im dostať sa z kruhu závislosti na dávkach v hmotnej núdzi.</w:t>
            </w:r>
          </w:p>
          <w:p w14:paraId="6B818715" w14:textId="77777777" w:rsidR="000A223E" w:rsidRPr="007C279B" w:rsidRDefault="000A223E" w:rsidP="005247BA">
            <w:pPr>
              <w:pStyle w:val="TableParagraph"/>
              <w:ind w:right="95"/>
              <w:jc w:val="both"/>
              <w:rPr>
                <w:rFonts w:asciiTheme="minorHAnsi" w:hAnsiTheme="minorHAnsi" w:cstheme="minorHAnsi"/>
              </w:rPr>
            </w:pPr>
          </w:p>
          <w:p w14:paraId="632826DD" w14:textId="77777777" w:rsidR="000A223E" w:rsidRPr="007C279B" w:rsidRDefault="000A223E" w:rsidP="000A223E">
            <w:pPr>
              <w:pStyle w:val="TableParagraph"/>
              <w:ind w:left="349"/>
              <w:rPr>
                <w:rFonts w:asciiTheme="minorHAnsi" w:hAnsiTheme="minorHAnsi" w:cstheme="minorHAnsi"/>
              </w:rPr>
            </w:pPr>
          </w:p>
          <w:p w14:paraId="1667DE67" w14:textId="77777777" w:rsidR="000A223E" w:rsidRPr="007C279B" w:rsidRDefault="000A223E" w:rsidP="000A223E">
            <w:pPr>
              <w:widowControl/>
              <w:autoSpaceDE/>
              <w:autoSpaceDN/>
              <w:ind w:left="349"/>
              <w:jc w:val="both"/>
              <w:rPr>
                <w:rFonts w:asciiTheme="minorHAnsi" w:hAnsiTheme="minorHAnsi" w:cstheme="minorHAnsi"/>
                <w:b/>
              </w:rPr>
            </w:pPr>
            <w:r w:rsidRPr="007C279B">
              <w:rPr>
                <w:rFonts w:asciiTheme="minorHAnsi" w:hAnsiTheme="minorHAnsi" w:cstheme="minorHAnsi"/>
                <w:b/>
              </w:rPr>
              <w:t xml:space="preserve">Osoby v hmotnej núdzi </w:t>
            </w:r>
          </w:p>
          <w:p w14:paraId="29CBE166" w14:textId="27DB3105" w:rsidR="00E553FB" w:rsidRPr="007C279B" w:rsidRDefault="00E553FB" w:rsidP="000A223E">
            <w:pPr>
              <w:widowControl/>
              <w:autoSpaceDE/>
              <w:autoSpaceDN/>
              <w:ind w:left="349"/>
              <w:jc w:val="both"/>
              <w:rPr>
                <w:rFonts w:asciiTheme="minorHAnsi" w:hAnsiTheme="minorHAnsi" w:cstheme="minorHAnsi"/>
                <w:lang w:val="sk-SK"/>
              </w:rPr>
            </w:pPr>
            <w:r w:rsidRPr="007C279B">
              <w:rPr>
                <w:rFonts w:asciiTheme="minorHAnsi" w:hAnsiTheme="minorHAnsi" w:cstheme="minorHAnsi"/>
                <w:lang w:val="sk-SK"/>
              </w:rPr>
              <w:t xml:space="preserve">V </w:t>
            </w:r>
            <w:r w:rsidR="00B418D0">
              <w:rPr>
                <w:rFonts w:asciiTheme="minorHAnsi" w:hAnsiTheme="minorHAnsi" w:cstheme="minorHAnsi"/>
                <w:lang w:val="sk-SK"/>
              </w:rPr>
              <w:t xml:space="preserve">súvislosti s </w:t>
            </w:r>
            <w:r w:rsidRPr="007C279B">
              <w:rPr>
                <w:rFonts w:asciiTheme="minorHAnsi" w:hAnsiTheme="minorHAnsi" w:cstheme="minorHAnsi"/>
                <w:lang w:val="sk-SK"/>
              </w:rPr>
              <w:t>novel</w:t>
            </w:r>
            <w:r w:rsidR="00B418D0">
              <w:rPr>
                <w:rFonts w:asciiTheme="minorHAnsi" w:hAnsiTheme="minorHAnsi" w:cstheme="minorHAnsi"/>
                <w:lang w:val="sk-SK"/>
              </w:rPr>
              <w:t>ou</w:t>
            </w:r>
            <w:r w:rsidRPr="007C279B">
              <w:rPr>
                <w:rFonts w:asciiTheme="minorHAnsi" w:hAnsiTheme="minorHAnsi" w:cstheme="minorHAnsi"/>
                <w:lang w:val="sk-SK"/>
              </w:rPr>
              <w:t xml:space="preserve"> zákona  </w:t>
            </w:r>
            <w:ins w:id="26" w:author="Marková Anna" w:date="2025-11-18T06:57:00Z">
              <w:r w:rsidR="004A5F80" w:rsidRPr="00171A50">
                <w:rPr>
                  <w:rFonts w:asciiTheme="minorHAnsi" w:hAnsiTheme="minorHAnsi" w:cstheme="minorHAnsi"/>
                </w:rPr>
                <w:t>o službách zamestnanosti</w:t>
              </w:r>
            </w:ins>
            <w:del w:id="27" w:author="Marková Anna" w:date="2025-11-18T06:57:00Z">
              <w:r w:rsidR="007C3889" w:rsidDel="004A5F80">
                <w:rPr>
                  <w:rFonts w:asciiTheme="minorHAnsi" w:hAnsiTheme="minorHAnsi" w:cstheme="minorHAnsi"/>
                  <w:lang w:val="sk-SK"/>
                </w:rPr>
                <w:delText xml:space="preserve">č. 5/2004 Z. z. </w:delText>
              </w:r>
            </w:del>
            <w:r w:rsidRPr="007C279B">
              <w:rPr>
                <w:rFonts w:asciiTheme="minorHAnsi" w:hAnsiTheme="minorHAnsi" w:cstheme="minorHAnsi"/>
                <w:lang w:val="sk-SK"/>
              </w:rPr>
              <w:t xml:space="preserve">, ktorá </w:t>
            </w:r>
            <w:r w:rsidR="007C3889">
              <w:rPr>
                <w:rFonts w:asciiTheme="minorHAnsi" w:hAnsiTheme="minorHAnsi" w:cstheme="minorHAnsi"/>
                <w:lang w:val="sk-SK"/>
              </w:rPr>
              <w:t>nadobudla účinnosť</w:t>
            </w:r>
            <w:r w:rsidRPr="007C279B">
              <w:rPr>
                <w:rFonts w:asciiTheme="minorHAnsi" w:hAnsiTheme="minorHAnsi" w:cstheme="minorHAnsi"/>
                <w:lang w:val="sk-SK"/>
              </w:rPr>
              <w:t xml:space="preserve"> 1. septembra 2025, </w:t>
            </w:r>
            <w:r w:rsidR="00B418D0">
              <w:rPr>
                <w:rFonts w:asciiTheme="minorHAnsi" w:hAnsiTheme="minorHAnsi" w:cstheme="minorHAnsi"/>
                <w:lang w:val="sk-SK"/>
              </w:rPr>
              <w:t xml:space="preserve">MPSVR SR  vypracovalo </w:t>
            </w:r>
            <w:r w:rsidRPr="007C279B">
              <w:rPr>
                <w:rFonts w:asciiTheme="minorHAnsi" w:hAnsiTheme="minorHAnsi" w:cstheme="minorHAnsi"/>
                <w:lang w:val="sk-SK"/>
              </w:rPr>
              <w:t xml:space="preserve"> iniciatív</w:t>
            </w:r>
            <w:r w:rsidR="00B418D0">
              <w:rPr>
                <w:rFonts w:asciiTheme="minorHAnsi" w:hAnsiTheme="minorHAnsi" w:cstheme="minorHAnsi"/>
                <w:lang w:val="sk-SK"/>
              </w:rPr>
              <w:t>u</w:t>
            </w:r>
            <w:r w:rsidRPr="007C279B">
              <w:rPr>
                <w:rFonts w:asciiTheme="minorHAnsi" w:hAnsiTheme="minorHAnsi" w:cstheme="minorHAnsi"/>
                <w:lang w:val="sk-SK"/>
              </w:rPr>
              <w:t xml:space="preserve"> </w:t>
            </w:r>
            <w:r w:rsidRPr="00B418D0">
              <w:rPr>
                <w:rFonts w:asciiTheme="minorHAnsi" w:hAnsiTheme="minorHAnsi" w:cstheme="minorHAnsi"/>
                <w:i/>
                <w:lang w:val="sk-SK"/>
              </w:rPr>
              <w:t>Práca namiesto dávok</w:t>
            </w:r>
            <w:r w:rsidRPr="007C279B">
              <w:rPr>
                <w:rFonts w:asciiTheme="minorHAnsi" w:hAnsiTheme="minorHAnsi" w:cstheme="minorHAnsi"/>
                <w:lang w:val="sk-SK"/>
              </w:rPr>
              <w:t xml:space="preserve">. Podľa tejto iniciatívy </w:t>
            </w:r>
            <w:r w:rsidR="00CC469E">
              <w:rPr>
                <w:rFonts w:asciiTheme="minorHAnsi" w:hAnsiTheme="minorHAnsi" w:cstheme="minorHAnsi"/>
                <w:lang w:val="sk-SK"/>
              </w:rPr>
              <w:t>sa osobe v hmotnej núdzi</w:t>
            </w:r>
            <w:r w:rsidRPr="007C279B">
              <w:rPr>
                <w:rFonts w:asciiTheme="minorHAnsi" w:hAnsiTheme="minorHAnsi" w:cstheme="minorHAnsi"/>
                <w:lang w:val="sk-SK"/>
              </w:rPr>
              <w:t xml:space="preserve">, </w:t>
            </w:r>
            <w:r w:rsidR="00CC469E" w:rsidRPr="007C279B">
              <w:rPr>
                <w:rFonts w:asciiTheme="minorHAnsi" w:hAnsiTheme="minorHAnsi" w:cstheme="minorHAnsi"/>
                <w:lang w:val="sk-SK"/>
              </w:rPr>
              <w:t>ktor</w:t>
            </w:r>
            <w:r w:rsidR="00CC469E">
              <w:rPr>
                <w:rFonts w:asciiTheme="minorHAnsi" w:hAnsiTheme="minorHAnsi" w:cstheme="minorHAnsi"/>
                <w:lang w:val="sk-SK"/>
              </w:rPr>
              <w:t>á</w:t>
            </w:r>
            <w:r w:rsidR="00CC469E" w:rsidRPr="007C279B">
              <w:rPr>
                <w:rFonts w:asciiTheme="minorHAnsi" w:hAnsiTheme="minorHAnsi" w:cstheme="minorHAnsi"/>
                <w:lang w:val="sk-SK"/>
              </w:rPr>
              <w:t xml:space="preserve"> </w:t>
            </w:r>
            <w:r w:rsidR="00470E91">
              <w:rPr>
                <w:rFonts w:asciiTheme="minorHAnsi" w:hAnsiTheme="minorHAnsi" w:cstheme="minorHAnsi"/>
                <w:lang w:val="sk-SK"/>
              </w:rPr>
              <w:t>odmietne ponuku vhodného zamestnania sprostredkovaného úradom bez vážnych dôvodov alebo odmietne nástup do vhodného zamestnania sprostredkov</w:t>
            </w:r>
            <w:r w:rsidR="00A6266A">
              <w:rPr>
                <w:rFonts w:asciiTheme="minorHAnsi" w:hAnsiTheme="minorHAnsi" w:cstheme="minorHAnsi"/>
                <w:lang w:val="sk-SK"/>
              </w:rPr>
              <w:t>an</w:t>
            </w:r>
            <w:r w:rsidR="00470E91">
              <w:rPr>
                <w:rFonts w:asciiTheme="minorHAnsi" w:hAnsiTheme="minorHAnsi" w:cstheme="minorHAnsi"/>
                <w:lang w:val="sk-SK"/>
              </w:rPr>
              <w:t>ého úradom bez vážnych dôvodov, nedostaví sa na úrad alebo na miesto určené úradom na účely ponuky vhodného zamestnania bez vážnych dôvodov</w:t>
            </w:r>
            <w:r w:rsidR="00E8363F">
              <w:rPr>
                <w:rFonts w:asciiTheme="minorHAnsi" w:hAnsiTheme="minorHAnsi" w:cstheme="minorHAnsi"/>
                <w:lang w:val="sk-SK"/>
              </w:rPr>
              <w:t>,</w:t>
            </w:r>
            <w:r w:rsidR="00470E91">
              <w:rPr>
                <w:rFonts w:asciiTheme="minorHAnsi" w:hAnsiTheme="minorHAnsi" w:cstheme="minorHAnsi"/>
                <w:lang w:val="sk-SK"/>
              </w:rPr>
              <w:t xml:space="preserve"> </w:t>
            </w:r>
            <w:r w:rsidRPr="007C279B">
              <w:rPr>
                <w:rFonts w:asciiTheme="minorHAnsi" w:hAnsiTheme="minorHAnsi" w:cstheme="minorHAnsi"/>
                <w:lang w:val="sk-SK"/>
              </w:rPr>
              <w:t xml:space="preserve"> </w:t>
            </w:r>
            <w:r w:rsidR="00CC469E">
              <w:rPr>
                <w:rFonts w:asciiTheme="minorHAnsi" w:hAnsiTheme="minorHAnsi" w:cstheme="minorHAnsi"/>
                <w:lang w:val="sk-SK"/>
              </w:rPr>
              <w:t>zníži dávka v hmotnej núdzi</w:t>
            </w:r>
            <w:r w:rsidRPr="007C279B">
              <w:rPr>
                <w:rFonts w:asciiTheme="minorHAnsi" w:hAnsiTheme="minorHAnsi" w:cstheme="minorHAnsi"/>
                <w:lang w:val="sk-SK"/>
              </w:rPr>
              <w:t>. Cieľom in</w:t>
            </w:r>
            <w:r w:rsidR="00A6266A">
              <w:rPr>
                <w:rFonts w:asciiTheme="minorHAnsi" w:hAnsiTheme="minorHAnsi" w:cstheme="minorHAnsi"/>
                <w:lang w:val="sk-SK"/>
              </w:rPr>
              <w:t>i</w:t>
            </w:r>
            <w:r w:rsidRPr="007C279B">
              <w:rPr>
                <w:rFonts w:asciiTheme="minorHAnsi" w:hAnsiTheme="minorHAnsi" w:cstheme="minorHAnsi"/>
                <w:lang w:val="sk-SK"/>
              </w:rPr>
              <w:t xml:space="preserve">ciatívy je motivovať </w:t>
            </w:r>
            <w:r w:rsidR="00CC469E">
              <w:rPr>
                <w:rFonts w:asciiTheme="minorHAnsi" w:hAnsiTheme="minorHAnsi" w:cstheme="minorHAnsi"/>
                <w:lang w:val="sk-SK"/>
              </w:rPr>
              <w:t>osoby v hmotnej núdzi</w:t>
            </w:r>
            <w:r w:rsidR="00CC469E" w:rsidRPr="007C279B">
              <w:rPr>
                <w:rFonts w:asciiTheme="minorHAnsi" w:hAnsiTheme="minorHAnsi" w:cstheme="minorHAnsi"/>
                <w:lang w:val="sk-SK"/>
              </w:rPr>
              <w:t xml:space="preserve"> </w:t>
            </w:r>
            <w:r w:rsidRPr="007C279B">
              <w:rPr>
                <w:rFonts w:asciiTheme="minorHAnsi" w:hAnsiTheme="minorHAnsi" w:cstheme="minorHAnsi"/>
                <w:lang w:val="sk-SK"/>
              </w:rPr>
              <w:t>k návratu na pracovný trh.</w:t>
            </w:r>
          </w:p>
          <w:p w14:paraId="0D92C094" w14:textId="77777777" w:rsidR="00E553FB" w:rsidRPr="007C279B" w:rsidRDefault="00E553FB" w:rsidP="0024173B">
            <w:pPr>
              <w:spacing w:line="264" w:lineRule="auto"/>
              <w:ind w:left="349"/>
              <w:jc w:val="both"/>
              <w:rPr>
                <w:rFonts w:asciiTheme="minorHAnsi" w:hAnsiTheme="minorHAnsi" w:cstheme="minorHAnsi"/>
                <w:lang w:val="sk-SK"/>
              </w:rPr>
            </w:pPr>
          </w:p>
          <w:p w14:paraId="51F29BEC" w14:textId="230FDE12" w:rsidR="000705AC" w:rsidRPr="007C279B" w:rsidRDefault="000705AC" w:rsidP="0024173B">
            <w:pPr>
              <w:spacing w:line="264" w:lineRule="auto"/>
              <w:ind w:left="349"/>
              <w:jc w:val="both"/>
              <w:rPr>
                <w:rFonts w:asciiTheme="minorHAnsi" w:hAnsiTheme="minorHAnsi" w:cstheme="minorHAnsi"/>
                <w:lang w:val="sk-SK"/>
              </w:rPr>
            </w:pPr>
            <w:r w:rsidRPr="007C279B">
              <w:rPr>
                <w:rFonts w:asciiTheme="minorHAnsi" w:hAnsiTheme="minorHAnsi" w:cstheme="minorHAnsi"/>
                <w:lang w:val="sk-SK"/>
              </w:rPr>
              <w:t>K 22.7.2025 bolo na Slovensku evidovaných  121 776 osôb, ktoré sú „členmi domácnosti, ktorej sa poskytuje pomoc v hmotnej núdzi“</w:t>
            </w:r>
            <w:r w:rsidRPr="007C279B">
              <w:rPr>
                <w:rStyle w:val="Odkaznapoznmkupodiarou"/>
                <w:rFonts w:asciiTheme="minorHAnsi" w:hAnsiTheme="minorHAnsi" w:cstheme="minorHAnsi"/>
                <w:lang w:val="sk-SK"/>
              </w:rPr>
              <w:footnoteReference w:id="19"/>
            </w:r>
            <w:r w:rsidRPr="007C279B">
              <w:rPr>
                <w:rFonts w:asciiTheme="minorHAnsi" w:hAnsiTheme="minorHAnsi" w:cstheme="minorHAnsi"/>
                <w:lang w:val="sk-SK"/>
              </w:rPr>
              <w:t>.  Z týchto je 58 013 žiadateľov a ostatní sú spolu-posudzované osoby v hmotnej núdzi. Z celkového počtu  osôb, ktorým sa poskytuje pomoc v hmotnej núdzi je približne  30</w:t>
            </w:r>
            <w:r w:rsidR="00470E91">
              <w:rPr>
                <w:rFonts w:asciiTheme="minorHAnsi" w:hAnsiTheme="minorHAnsi" w:cstheme="minorHAnsi"/>
                <w:lang w:val="sk-SK"/>
              </w:rPr>
              <w:t xml:space="preserve"> </w:t>
            </w:r>
            <w:r w:rsidRPr="007C279B">
              <w:rPr>
                <w:rFonts w:asciiTheme="minorHAnsi" w:hAnsiTheme="minorHAnsi" w:cstheme="minorHAnsi"/>
                <w:lang w:val="sk-SK"/>
              </w:rPr>
              <w:t>% evidovaných na úradoch, ako uchádzač</w:t>
            </w:r>
            <w:r w:rsidR="00470E91">
              <w:rPr>
                <w:rFonts w:asciiTheme="minorHAnsi" w:hAnsiTheme="minorHAnsi" w:cstheme="minorHAnsi"/>
                <w:lang w:val="sk-SK"/>
              </w:rPr>
              <w:t>i</w:t>
            </w:r>
            <w:r w:rsidRPr="007C279B">
              <w:rPr>
                <w:rFonts w:asciiTheme="minorHAnsi" w:hAnsiTheme="minorHAnsi" w:cstheme="minorHAnsi"/>
                <w:lang w:val="sk-SK"/>
              </w:rPr>
              <w:t xml:space="preserve"> o zamestnanie. Ostatných 70</w:t>
            </w:r>
            <w:r w:rsidR="00470E91">
              <w:rPr>
                <w:rFonts w:asciiTheme="minorHAnsi" w:hAnsiTheme="minorHAnsi" w:cstheme="minorHAnsi"/>
                <w:lang w:val="sk-SK"/>
              </w:rPr>
              <w:t xml:space="preserve"> </w:t>
            </w:r>
            <w:r w:rsidRPr="007C279B">
              <w:rPr>
                <w:rFonts w:asciiTheme="minorHAnsi" w:hAnsiTheme="minorHAnsi" w:cstheme="minorHAnsi"/>
                <w:lang w:val="sk-SK"/>
              </w:rPr>
              <w:t>% sú neaktívne osoby. Medzi týmito 70timi percentami sú aj objektívne neaktívne osoby</w:t>
            </w:r>
            <w:r w:rsidR="00963D19">
              <w:rPr>
                <w:rFonts w:asciiTheme="minorHAnsi" w:hAnsiTheme="minorHAnsi" w:cstheme="minorHAnsi"/>
                <w:lang w:val="sk-SK"/>
              </w:rPr>
              <w:t>,</w:t>
            </w:r>
            <w:r w:rsidRPr="007C279B">
              <w:rPr>
                <w:rFonts w:asciiTheme="minorHAnsi" w:hAnsiTheme="minorHAnsi" w:cstheme="minorHAnsi"/>
                <w:lang w:val="sk-SK"/>
              </w:rPr>
              <w:t xml:space="preserve"> ako napr. deti, dôchodcovia, osoby starajúce sa o maloleté deti, študenti a pod. (uvedené skupiny špecifikuje §</w:t>
            </w:r>
            <w:r w:rsidR="00963D19">
              <w:rPr>
                <w:rFonts w:asciiTheme="minorHAnsi" w:hAnsiTheme="minorHAnsi" w:cstheme="minorHAnsi"/>
                <w:lang w:val="sk-SK"/>
              </w:rPr>
              <w:t xml:space="preserve"> </w:t>
            </w:r>
            <w:r w:rsidRPr="007C279B">
              <w:rPr>
                <w:rFonts w:asciiTheme="minorHAnsi" w:hAnsiTheme="minorHAnsi" w:cstheme="minorHAnsi"/>
                <w:lang w:val="sk-SK"/>
              </w:rPr>
              <w:t xml:space="preserve">10 zákona </w:t>
            </w:r>
            <w:r w:rsidR="00963D19">
              <w:rPr>
                <w:rFonts w:asciiTheme="minorHAnsi" w:hAnsiTheme="minorHAnsi" w:cstheme="minorHAnsi"/>
                <w:lang w:val="sk-SK"/>
              </w:rPr>
              <w:t xml:space="preserve">č. 417/2013 Z. z. </w:t>
            </w:r>
            <w:r w:rsidRPr="007C279B">
              <w:rPr>
                <w:rFonts w:asciiTheme="minorHAnsi" w:hAnsiTheme="minorHAnsi" w:cstheme="minorHAnsi"/>
                <w:lang w:val="sk-SK"/>
              </w:rPr>
              <w:t>o pomoci v hmotnej núdzi</w:t>
            </w:r>
            <w:r w:rsidR="00963D19">
              <w:rPr>
                <w:rFonts w:asciiTheme="minorHAnsi" w:hAnsiTheme="minorHAnsi" w:cstheme="minorHAnsi"/>
                <w:lang w:val="sk-SK"/>
              </w:rPr>
              <w:t xml:space="preserve"> a o zmene a doplnení niektorých zákonov v znení neskorších predpisov</w:t>
            </w:r>
            <w:r w:rsidRPr="007C279B">
              <w:rPr>
                <w:rFonts w:asciiTheme="minorHAnsi" w:hAnsiTheme="minorHAnsi" w:cstheme="minorHAnsi"/>
                <w:lang w:val="sk-SK"/>
              </w:rPr>
              <w:t>). Z </w:t>
            </w:r>
            <w:r w:rsidRPr="007C279B">
              <w:rPr>
                <w:rFonts w:asciiTheme="minorHAnsi" w:hAnsiTheme="minorHAnsi" w:cstheme="minorHAnsi"/>
                <w:b/>
                <w:lang w:val="sk-SK"/>
              </w:rPr>
              <w:t>tabuľky č.1</w:t>
            </w:r>
            <w:r w:rsidRPr="007C279B">
              <w:rPr>
                <w:rFonts w:asciiTheme="minorHAnsi" w:hAnsiTheme="minorHAnsi" w:cstheme="minorHAnsi"/>
                <w:lang w:val="sk-SK"/>
              </w:rPr>
              <w:t xml:space="preserve"> (viď</w:t>
            </w:r>
            <w:r w:rsidR="00963D19">
              <w:rPr>
                <w:rFonts w:asciiTheme="minorHAnsi" w:hAnsiTheme="minorHAnsi" w:cstheme="minorHAnsi"/>
                <w:lang w:val="sk-SK"/>
              </w:rPr>
              <w:t>.</w:t>
            </w:r>
            <w:r w:rsidRPr="007C279B">
              <w:rPr>
                <w:rFonts w:asciiTheme="minorHAnsi" w:hAnsiTheme="minorHAnsi" w:cstheme="minorHAnsi"/>
                <w:lang w:val="sk-SK"/>
              </w:rPr>
              <w:t xml:space="preserve"> nižšie) vyplýva, že takmer 53</w:t>
            </w:r>
            <w:r w:rsidR="00963D19">
              <w:rPr>
                <w:rFonts w:asciiTheme="minorHAnsi" w:hAnsiTheme="minorHAnsi" w:cstheme="minorHAnsi"/>
                <w:lang w:val="sk-SK"/>
              </w:rPr>
              <w:t xml:space="preserve"> </w:t>
            </w:r>
            <w:r w:rsidRPr="007C279B">
              <w:rPr>
                <w:rFonts w:asciiTheme="minorHAnsi" w:hAnsiTheme="minorHAnsi" w:cstheme="minorHAnsi"/>
                <w:lang w:val="sk-SK"/>
              </w:rPr>
              <w:t xml:space="preserve">% neaktívnych osôb, ktorým sa poskytuje pomoc v hmotnej núdzi však  nepatrí do skupiny „objektívne neaktívnych“. To znamená, že sú práce schopní (celkom 44 127 osôb). </w:t>
            </w:r>
            <w:r w:rsidR="00061D99" w:rsidRPr="007C279B">
              <w:rPr>
                <w:rFonts w:asciiTheme="minorHAnsi" w:hAnsiTheme="minorHAnsi" w:cstheme="minorHAnsi"/>
                <w:lang w:val="sk-SK"/>
              </w:rPr>
              <w:t xml:space="preserve">Všetky </w:t>
            </w:r>
            <w:r w:rsidRPr="007C279B">
              <w:rPr>
                <w:rFonts w:asciiTheme="minorHAnsi" w:hAnsiTheme="minorHAnsi" w:cstheme="minorHAnsi"/>
                <w:lang w:val="sk-SK"/>
              </w:rPr>
              <w:t xml:space="preserve"> „práce schopné“</w:t>
            </w:r>
            <w:r w:rsidR="00061D99" w:rsidRPr="007C279B">
              <w:rPr>
                <w:rFonts w:asciiTheme="minorHAnsi" w:hAnsiTheme="minorHAnsi" w:cstheme="minorHAnsi"/>
                <w:lang w:val="sk-SK"/>
              </w:rPr>
              <w:t xml:space="preserve"> osoby, ktorým sa poskytuje pomoc v</w:t>
            </w:r>
            <w:r w:rsidR="00963D19">
              <w:rPr>
                <w:rFonts w:asciiTheme="minorHAnsi" w:hAnsiTheme="minorHAnsi" w:cstheme="minorHAnsi"/>
                <w:lang w:val="sk-SK"/>
              </w:rPr>
              <w:t> hmotnej núdzi</w:t>
            </w:r>
            <w:r w:rsidR="00061D99" w:rsidRPr="007C279B">
              <w:rPr>
                <w:rFonts w:asciiTheme="minorHAnsi" w:hAnsiTheme="minorHAnsi" w:cstheme="minorHAnsi"/>
                <w:lang w:val="sk-SK"/>
              </w:rPr>
              <w:t xml:space="preserve"> (</w:t>
            </w:r>
            <w:r w:rsidRPr="007C279B">
              <w:rPr>
                <w:rFonts w:asciiTheme="minorHAnsi" w:hAnsiTheme="minorHAnsi" w:cstheme="minorHAnsi"/>
                <w:lang w:val="sk-SK"/>
              </w:rPr>
              <w:t>neaktívn</w:t>
            </w:r>
            <w:r w:rsidR="00061D99" w:rsidRPr="007C279B">
              <w:rPr>
                <w:rFonts w:asciiTheme="minorHAnsi" w:hAnsiTheme="minorHAnsi" w:cstheme="minorHAnsi"/>
                <w:lang w:val="sk-SK"/>
              </w:rPr>
              <w:t>e osoby aj UoZ)</w:t>
            </w:r>
            <w:r w:rsidRPr="007C279B">
              <w:rPr>
                <w:rFonts w:asciiTheme="minorHAnsi" w:hAnsiTheme="minorHAnsi" w:cstheme="minorHAnsi"/>
                <w:lang w:val="sk-SK"/>
              </w:rPr>
              <w:t xml:space="preserve"> je potrebné  </w:t>
            </w:r>
            <w:r w:rsidR="00061D99" w:rsidRPr="007C279B">
              <w:rPr>
                <w:rFonts w:asciiTheme="minorHAnsi" w:hAnsiTheme="minorHAnsi" w:cstheme="minorHAnsi"/>
                <w:lang w:val="sk-SK"/>
              </w:rPr>
              <w:t xml:space="preserve">motivovať a </w:t>
            </w:r>
            <w:r w:rsidRPr="007C279B">
              <w:rPr>
                <w:rFonts w:asciiTheme="minorHAnsi" w:hAnsiTheme="minorHAnsi" w:cstheme="minorHAnsi"/>
                <w:lang w:val="sk-SK"/>
              </w:rPr>
              <w:t xml:space="preserve">aktivizovať </w:t>
            </w:r>
            <w:r w:rsidR="0024173B" w:rsidRPr="007C279B">
              <w:rPr>
                <w:rFonts w:asciiTheme="minorHAnsi" w:hAnsiTheme="minorHAnsi" w:cstheme="minorHAnsi"/>
                <w:lang w:val="sk-SK"/>
              </w:rPr>
              <w:t>s cieľom</w:t>
            </w:r>
            <w:r w:rsidRPr="007C279B">
              <w:rPr>
                <w:rFonts w:asciiTheme="minorHAnsi" w:hAnsiTheme="minorHAnsi" w:cstheme="minorHAnsi"/>
                <w:lang w:val="sk-SK"/>
              </w:rPr>
              <w:t xml:space="preserve"> zvýšiť ich zamestnateľnosť a zamestnanosť.  </w:t>
            </w:r>
          </w:p>
          <w:p w14:paraId="63548260" w14:textId="77777777" w:rsidR="000705AC" w:rsidRPr="007C279B" w:rsidRDefault="000705AC" w:rsidP="000705AC">
            <w:pPr>
              <w:ind w:left="351"/>
              <w:jc w:val="both"/>
              <w:rPr>
                <w:rFonts w:ascii="Calibri" w:hAnsi="Calibri" w:cs="Calibri"/>
                <w:lang w:val="sk-SK"/>
              </w:rPr>
            </w:pPr>
          </w:p>
          <w:p w14:paraId="3C1A8E51" w14:textId="77777777" w:rsidR="000705AC" w:rsidRPr="007C279B" w:rsidRDefault="000705AC" w:rsidP="000705AC">
            <w:pPr>
              <w:jc w:val="both"/>
              <w:rPr>
                <w:rFonts w:ascii="Calibri" w:hAnsi="Calibri" w:cs="Calibri"/>
                <w:lang w:val="sk-SK"/>
              </w:rPr>
            </w:pPr>
            <w:r w:rsidRPr="007C279B">
              <w:rPr>
                <w:rFonts w:ascii="Calibri" w:hAnsi="Calibri" w:cs="Calibri"/>
                <w:b/>
                <w:lang w:val="sk-SK"/>
              </w:rPr>
              <w:t>Tabuľka č.1</w:t>
            </w:r>
            <w:r w:rsidRPr="007C279B">
              <w:rPr>
                <w:rFonts w:ascii="Calibri" w:hAnsi="Calibri" w:cs="Calibri"/>
                <w:lang w:val="sk-SK"/>
              </w:rPr>
              <w:t xml:space="preserve"> (zdroj: ÚPSVaR) </w:t>
            </w:r>
          </w:p>
          <w:p w14:paraId="61D2936A" w14:textId="77777777" w:rsidR="000705AC" w:rsidRPr="007C279B" w:rsidRDefault="000705AC" w:rsidP="000705AC">
            <w:pPr>
              <w:jc w:val="both"/>
              <w:rPr>
                <w:rFonts w:ascii="Calibri" w:hAnsi="Calibri" w:cs="Calibri"/>
                <w:lang w:val="sk-SK"/>
              </w:rPr>
            </w:pPr>
            <w:r w:rsidRPr="007C279B">
              <w:rPr>
                <w:rFonts w:asciiTheme="minorHAnsi" w:hAnsiTheme="minorHAnsi" w:cstheme="minorHAnsi"/>
                <w:sz w:val="16"/>
                <w:szCs w:val="16"/>
              </w:rPr>
              <w:t>*Neaktívne osoby, ktoré nepatria do skupiny „objektívne neaktívnych “osôb v hmotnej núdzi</w:t>
            </w:r>
          </w:p>
          <w:tbl>
            <w:tblPr>
              <w:tblStyle w:val="Mriekatabuky"/>
              <w:tblpPr w:leftFromText="141" w:rightFromText="141" w:vertAnchor="text" w:horzAnchor="margin" w:tblpYSpec="top"/>
              <w:tblOverlap w:val="never"/>
              <w:tblW w:w="0" w:type="auto"/>
              <w:tblLayout w:type="fixed"/>
              <w:tblLook w:val="04A0" w:firstRow="1" w:lastRow="0" w:firstColumn="1" w:lastColumn="0" w:noHBand="0" w:noVBand="1"/>
            </w:tblPr>
            <w:tblGrid>
              <w:gridCol w:w="1490"/>
              <w:gridCol w:w="904"/>
              <w:gridCol w:w="782"/>
              <w:gridCol w:w="1134"/>
              <w:gridCol w:w="1275"/>
              <w:gridCol w:w="1214"/>
              <w:gridCol w:w="1418"/>
              <w:gridCol w:w="1701"/>
            </w:tblGrid>
            <w:tr w:rsidR="000705AC" w:rsidRPr="007C279B" w14:paraId="49DA9C47" w14:textId="77777777" w:rsidTr="00DF0747">
              <w:tc>
                <w:tcPr>
                  <w:tcW w:w="1490" w:type="dxa"/>
                  <w:shd w:val="clear" w:color="auto" w:fill="E5B8B7" w:themeFill="accent2" w:themeFillTint="66"/>
                </w:tcPr>
                <w:p w14:paraId="666E291D" w14:textId="77777777" w:rsidR="000705AC" w:rsidRPr="007C279B" w:rsidRDefault="000705AC" w:rsidP="000705AC">
                  <w:pPr>
                    <w:rPr>
                      <w:rFonts w:asciiTheme="minorHAnsi" w:hAnsiTheme="minorHAnsi" w:cstheme="minorHAnsi"/>
                      <w:b/>
                      <w:sz w:val="18"/>
                      <w:szCs w:val="18"/>
                    </w:rPr>
                  </w:pPr>
                  <w:r w:rsidRPr="007C279B">
                    <w:rPr>
                      <w:rFonts w:asciiTheme="minorHAnsi" w:hAnsiTheme="minorHAnsi" w:cstheme="minorHAnsi"/>
                      <w:b/>
                      <w:sz w:val="18"/>
                      <w:szCs w:val="18"/>
                    </w:rPr>
                    <w:t>Celá SR</w:t>
                  </w:r>
                </w:p>
              </w:tc>
              <w:tc>
                <w:tcPr>
                  <w:tcW w:w="904" w:type="dxa"/>
                  <w:shd w:val="clear" w:color="auto" w:fill="E5B8B7" w:themeFill="accent2" w:themeFillTint="66"/>
                </w:tcPr>
                <w:p w14:paraId="2B2C350C" w14:textId="77777777" w:rsidR="000705AC" w:rsidRPr="007C279B" w:rsidRDefault="000705AC" w:rsidP="000705AC">
                  <w:pPr>
                    <w:rPr>
                      <w:rFonts w:asciiTheme="minorHAnsi" w:hAnsiTheme="minorHAnsi" w:cstheme="minorHAnsi"/>
                      <w:b/>
                      <w:sz w:val="18"/>
                      <w:szCs w:val="18"/>
                    </w:rPr>
                  </w:pPr>
                  <w:r w:rsidRPr="007C279B">
                    <w:rPr>
                      <w:rFonts w:asciiTheme="minorHAnsi" w:hAnsiTheme="minorHAnsi" w:cstheme="minorHAnsi"/>
                      <w:b/>
                      <w:sz w:val="18"/>
                      <w:szCs w:val="18"/>
                    </w:rPr>
                    <w:t>SPOLU</w:t>
                  </w:r>
                </w:p>
              </w:tc>
              <w:tc>
                <w:tcPr>
                  <w:tcW w:w="782" w:type="dxa"/>
                  <w:shd w:val="clear" w:color="auto" w:fill="E5B8B7" w:themeFill="accent2" w:themeFillTint="66"/>
                </w:tcPr>
                <w:p w14:paraId="59FBDC55" w14:textId="77777777" w:rsidR="000705AC" w:rsidRPr="007C279B" w:rsidRDefault="000705AC" w:rsidP="000705AC">
                  <w:pPr>
                    <w:rPr>
                      <w:rFonts w:asciiTheme="minorHAnsi" w:hAnsiTheme="minorHAnsi" w:cstheme="minorHAnsi"/>
                      <w:b/>
                      <w:sz w:val="18"/>
                      <w:szCs w:val="18"/>
                    </w:rPr>
                  </w:pPr>
                  <w:r w:rsidRPr="007C279B">
                    <w:rPr>
                      <w:rFonts w:asciiTheme="minorHAnsi" w:hAnsiTheme="minorHAnsi" w:cstheme="minorHAnsi"/>
                      <w:b/>
                      <w:sz w:val="18"/>
                      <w:szCs w:val="18"/>
                    </w:rPr>
                    <w:t>UoZ</w:t>
                  </w:r>
                </w:p>
              </w:tc>
              <w:tc>
                <w:tcPr>
                  <w:tcW w:w="1134" w:type="dxa"/>
                  <w:shd w:val="clear" w:color="auto" w:fill="D99594" w:themeFill="accent2" w:themeFillTint="99"/>
                </w:tcPr>
                <w:p w14:paraId="2E4093F4" w14:textId="77777777" w:rsidR="000705AC" w:rsidRPr="007C279B" w:rsidRDefault="000705AC" w:rsidP="000705AC">
                  <w:pPr>
                    <w:rPr>
                      <w:rFonts w:asciiTheme="minorHAnsi" w:hAnsiTheme="minorHAnsi" w:cstheme="minorHAnsi"/>
                      <w:b/>
                      <w:sz w:val="18"/>
                      <w:szCs w:val="18"/>
                    </w:rPr>
                  </w:pPr>
                  <w:r w:rsidRPr="007C279B">
                    <w:rPr>
                      <w:rFonts w:asciiTheme="minorHAnsi" w:hAnsiTheme="minorHAnsi" w:cstheme="minorHAnsi"/>
                      <w:b/>
                      <w:sz w:val="18"/>
                      <w:szCs w:val="18"/>
                    </w:rPr>
                    <w:t>Neaktívne osoby</w:t>
                  </w:r>
                </w:p>
              </w:tc>
              <w:tc>
                <w:tcPr>
                  <w:tcW w:w="1275" w:type="dxa"/>
                  <w:shd w:val="clear" w:color="auto" w:fill="D99594" w:themeFill="accent2" w:themeFillTint="99"/>
                </w:tcPr>
                <w:p w14:paraId="7E78C0C4" w14:textId="77777777" w:rsidR="000705AC" w:rsidRPr="007C279B" w:rsidRDefault="000705AC" w:rsidP="000705AC">
                  <w:pPr>
                    <w:rPr>
                      <w:rFonts w:asciiTheme="minorHAnsi" w:hAnsiTheme="minorHAnsi" w:cstheme="minorHAnsi"/>
                      <w:b/>
                      <w:sz w:val="18"/>
                      <w:szCs w:val="18"/>
                    </w:rPr>
                  </w:pPr>
                  <w:r w:rsidRPr="007C279B">
                    <w:rPr>
                      <w:rFonts w:asciiTheme="minorHAnsi" w:hAnsiTheme="minorHAnsi" w:cstheme="minorHAnsi"/>
                      <w:b/>
                      <w:sz w:val="18"/>
                      <w:szCs w:val="18"/>
                    </w:rPr>
                    <w:t>Objektívne neaktívne osoby</w:t>
                  </w:r>
                </w:p>
              </w:tc>
              <w:tc>
                <w:tcPr>
                  <w:tcW w:w="1214" w:type="dxa"/>
                  <w:shd w:val="clear" w:color="auto" w:fill="D99594" w:themeFill="accent2" w:themeFillTint="99"/>
                </w:tcPr>
                <w:p w14:paraId="79882A31" w14:textId="77777777" w:rsidR="000705AC" w:rsidRPr="007C279B" w:rsidRDefault="000705AC" w:rsidP="000705AC">
                  <w:pPr>
                    <w:rPr>
                      <w:rFonts w:asciiTheme="minorHAnsi" w:hAnsiTheme="minorHAnsi" w:cstheme="minorHAnsi"/>
                      <w:b/>
                      <w:sz w:val="18"/>
                      <w:szCs w:val="18"/>
                    </w:rPr>
                  </w:pPr>
                  <w:r w:rsidRPr="007C279B">
                    <w:rPr>
                      <w:rFonts w:asciiTheme="minorHAnsi" w:hAnsiTheme="minorHAnsi" w:cstheme="minorHAnsi"/>
                      <w:b/>
                      <w:sz w:val="18"/>
                      <w:szCs w:val="18"/>
                    </w:rPr>
                    <w:t>Práce schopné neaktívne osoby*</w:t>
                  </w:r>
                </w:p>
              </w:tc>
              <w:tc>
                <w:tcPr>
                  <w:tcW w:w="1418" w:type="dxa"/>
                  <w:shd w:val="clear" w:color="auto" w:fill="D99594" w:themeFill="accent2" w:themeFillTint="99"/>
                </w:tcPr>
                <w:p w14:paraId="77C797E7" w14:textId="77777777" w:rsidR="000705AC" w:rsidRPr="007C279B" w:rsidRDefault="000705AC" w:rsidP="000705AC">
                  <w:pPr>
                    <w:rPr>
                      <w:rFonts w:asciiTheme="minorHAnsi" w:hAnsiTheme="minorHAnsi" w:cstheme="minorHAnsi"/>
                      <w:b/>
                      <w:sz w:val="18"/>
                      <w:szCs w:val="18"/>
                    </w:rPr>
                  </w:pPr>
                  <w:r w:rsidRPr="007C279B">
                    <w:rPr>
                      <w:rFonts w:asciiTheme="minorHAnsi" w:hAnsiTheme="minorHAnsi" w:cstheme="minorHAnsi"/>
                      <w:b/>
                      <w:sz w:val="18"/>
                      <w:szCs w:val="18"/>
                    </w:rPr>
                    <w:t xml:space="preserve">Z toho do 30 rokov/ </w:t>
                  </w:r>
                </w:p>
                <w:p w14:paraId="3F1B6DBB" w14:textId="77777777" w:rsidR="000705AC" w:rsidRPr="007C279B" w:rsidRDefault="000705AC" w:rsidP="000705AC">
                  <w:pPr>
                    <w:rPr>
                      <w:rFonts w:asciiTheme="minorHAnsi" w:hAnsiTheme="minorHAnsi" w:cstheme="minorHAnsi"/>
                      <w:b/>
                      <w:sz w:val="18"/>
                      <w:szCs w:val="18"/>
                    </w:rPr>
                  </w:pPr>
                  <w:r w:rsidRPr="007C279B">
                    <w:rPr>
                      <w:rFonts w:asciiTheme="minorHAnsi" w:hAnsiTheme="minorHAnsi" w:cstheme="minorHAnsi"/>
                      <w:b/>
                      <w:sz w:val="18"/>
                      <w:szCs w:val="18"/>
                    </w:rPr>
                    <w:t>z toho MRK**</w:t>
                  </w:r>
                </w:p>
              </w:tc>
              <w:tc>
                <w:tcPr>
                  <w:tcW w:w="1701" w:type="dxa"/>
                  <w:shd w:val="clear" w:color="auto" w:fill="D99594" w:themeFill="accent2" w:themeFillTint="99"/>
                </w:tcPr>
                <w:p w14:paraId="1A4D7FAB" w14:textId="77777777" w:rsidR="000705AC" w:rsidRPr="007C279B" w:rsidRDefault="000705AC" w:rsidP="000705AC">
                  <w:pPr>
                    <w:rPr>
                      <w:rFonts w:asciiTheme="minorHAnsi" w:hAnsiTheme="minorHAnsi" w:cstheme="minorHAnsi"/>
                      <w:b/>
                      <w:sz w:val="18"/>
                      <w:szCs w:val="18"/>
                    </w:rPr>
                  </w:pPr>
                  <w:r w:rsidRPr="007C279B">
                    <w:rPr>
                      <w:rFonts w:asciiTheme="minorHAnsi" w:hAnsiTheme="minorHAnsi" w:cstheme="minorHAnsi"/>
                      <w:b/>
                      <w:sz w:val="18"/>
                      <w:szCs w:val="18"/>
                    </w:rPr>
                    <w:t xml:space="preserve">Z toho nad 30 rokov/ </w:t>
                  </w:r>
                </w:p>
                <w:p w14:paraId="2A2789B5" w14:textId="77777777" w:rsidR="000705AC" w:rsidRPr="007C279B" w:rsidRDefault="000705AC" w:rsidP="000705AC">
                  <w:pPr>
                    <w:rPr>
                      <w:rFonts w:asciiTheme="minorHAnsi" w:hAnsiTheme="minorHAnsi" w:cstheme="minorHAnsi"/>
                      <w:b/>
                      <w:sz w:val="18"/>
                      <w:szCs w:val="18"/>
                    </w:rPr>
                  </w:pPr>
                  <w:r w:rsidRPr="007C279B">
                    <w:rPr>
                      <w:rFonts w:asciiTheme="minorHAnsi" w:hAnsiTheme="minorHAnsi" w:cstheme="minorHAnsi"/>
                      <w:b/>
                      <w:sz w:val="18"/>
                      <w:szCs w:val="18"/>
                    </w:rPr>
                    <w:t>z toho MRK**</w:t>
                  </w:r>
                </w:p>
              </w:tc>
            </w:tr>
            <w:tr w:rsidR="000705AC" w:rsidRPr="007C279B" w14:paraId="77BCE64F" w14:textId="77777777" w:rsidTr="00DF0747">
              <w:trPr>
                <w:trHeight w:val="939"/>
              </w:trPr>
              <w:tc>
                <w:tcPr>
                  <w:tcW w:w="1490" w:type="dxa"/>
                  <w:shd w:val="clear" w:color="auto" w:fill="F2DBDB" w:themeFill="accent2" w:themeFillTint="33"/>
                </w:tcPr>
                <w:p w14:paraId="62AA1A1F" w14:textId="77777777" w:rsidR="000705AC" w:rsidRPr="007C279B" w:rsidRDefault="000705AC" w:rsidP="000705AC">
                  <w:pPr>
                    <w:rPr>
                      <w:rFonts w:asciiTheme="minorHAnsi" w:hAnsiTheme="minorHAnsi" w:cstheme="minorHAnsi"/>
                      <w:b/>
                      <w:sz w:val="18"/>
                      <w:szCs w:val="18"/>
                    </w:rPr>
                  </w:pPr>
                </w:p>
                <w:p w14:paraId="32B8F84C" w14:textId="77777777" w:rsidR="000705AC" w:rsidRPr="007C279B" w:rsidRDefault="000705AC" w:rsidP="000705AC">
                  <w:pPr>
                    <w:rPr>
                      <w:rFonts w:asciiTheme="minorHAnsi" w:hAnsiTheme="minorHAnsi" w:cstheme="minorHAnsi"/>
                      <w:b/>
                      <w:sz w:val="18"/>
                      <w:szCs w:val="18"/>
                    </w:rPr>
                  </w:pPr>
                  <w:r w:rsidRPr="007C279B">
                    <w:rPr>
                      <w:rFonts w:asciiTheme="minorHAnsi" w:hAnsiTheme="minorHAnsi" w:cstheme="minorHAnsi"/>
                      <w:b/>
                      <w:sz w:val="18"/>
                      <w:szCs w:val="18"/>
                    </w:rPr>
                    <w:t>Počet osôb, ktorým sa poskytuje pomoc v HN</w:t>
                  </w:r>
                </w:p>
                <w:p w14:paraId="7D1A37B3" w14:textId="77777777" w:rsidR="000705AC" w:rsidRPr="007C279B" w:rsidRDefault="000705AC" w:rsidP="000705AC">
                  <w:pPr>
                    <w:rPr>
                      <w:rFonts w:asciiTheme="minorHAnsi" w:hAnsiTheme="minorHAnsi" w:cstheme="minorHAnsi"/>
                      <w:b/>
                      <w:sz w:val="18"/>
                      <w:szCs w:val="18"/>
                    </w:rPr>
                  </w:pPr>
                </w:p>
              </w:tc>
              <w:tc>
                <w:tcPr>
                  <w:tcW w:w="904" w:type="dxa"/>
                  <w:shd w:val="clear" w:color="auto" w:fill="auto"/>
                </w:tcPr>
                <w:p w14:paraId="71D7C1CA" w14:textId="77777777" w:rsidR="000705AC" w:rsidRPr="007C279B" w:rsidRDefault="000705AC" w:rsidP="000705AC">
                  <w:pPr>
                    <w:jc w:val="center"/>
                    <w:rPr>
                      <w:rFonts w:asciiTheme="minorHAnsi" w:hAnsiTheme="minorHAnsi" w:cstheme="minorHAnsi"/>
                      <w:b/>
                      <w:sz w:val="18"/>
                      <w:szCs w:val="18"/>
                    </w:rPr>
                  </w:pPr>
                  <w:r w:rsidRPr="007C279B">
                    <w:rPr>
                      <w:rFonts w:asciiTheme="minorHAnsi" w:hAnsiTheme="minorHAnsi" w:cstheme="minorHAnsi"/>
                      <w:b/>
                      <w:sz w:val="18"/>
                      <w:szCs w:val="18"/>
                    </w:rPr>
                    <w:t>121 776</w:t>
                  </w:r>
                </w:p>
              </w:tc>
              <w:tc>
                <w:tcPr>
                  <w:tcW w:w="782" w:type="dxa"/>
                  <w:shd w:val="clear" w:color="auto" w:fill="auto"/>
                </w:tcPr>
                <w:p w14:paraId="7D3254A5" w14:textId="77777777" w:rsidR="000705AC" w:rsidRPr="007C279B" w:rsidRDefault="000705AC" w:rsidP="000705AC">
                  <w:pPr>
                    <w:jc w:val="center"/>
                    <w:rPr>
                      <w:rFonts w:asciiTheme="minorHAnsi" w:hAnsiTheme="minorHAnsi" w:cstheme="minorHAnsi"/>
                      <w:sz w:val="18"/>
                      <w:szCs w:val="18"/>
                    </w:rPr>
                  </w:pPr>
                  <w:r w:rsidRPr="007C279B">
                    <w:rPr>
                      <w:rFonts w:asciiTheme="minorHAnsi" w:hAnsiTheme="minorHAnsi" w:cstheme="minorHAnsi"/>
                      <w:sz w:val="18"/>
                      <w:szCs w:val="18"/>
                    </w:rPr>
                    <w:t>38 113</w:t>
                  </w:r>
                </w:p>
              </w:tc>
              <w:tc>
                <w:tcPr>
                  <w:tcW w:w="1134" w:type="dxa"/>
                  <w:shd w:val="clear" w:color="auto" w:fill="auto"/>
                </w:tcPr>
                <w:p w14:paraId="0EE63E4C" w14:textId="77777777" w:rsidR="000705AC" w:rsidRPr="007C279B" w:rsidRDefault="000705AC" w:rsidP="000705AC">
                  <w:pPr>
                    <w:jc w:val="center"/>
                    <w:rPr>
                      <w:rFonts w:asciiTheme="minorHAnsi" w:hAnsiTheme="minorHAnsi" w:cstheme="minorHAnsi"/>
                      <w:b/>
                      <w:sz w:val="18"/>
                      <w:szCs w:val="18"/>
                    </w:rPr>
                  </w:pPr>
                  <w:r w:rsidRPr="007C279B">
                    <w:rPr>
                      <w:rFonts w:asciiTheme="minorHAnsi" w:hAnsiTheme="minorHAnsi" w:cstheme="minorHAnsi"/>
                      <w:b/>
                      <w:sz w:val="18"/>
                      <w:szCs w:val="18"/>
                    </w:rPr>
                    <w:t>83 663</w:t>
                  </w:r>
                </w:p>
              </w:tc>
              <w:tc>
                <w:tcPr>
                  <w:tcW w:w="1275" w:type="dxa"/>
                  <w:shd w:val="clear" w:color="auto" w:fill="auto"/>
                </w:tcPr>
                <w:p w14:paraId="31F0A2EE" w14:textId="77777777" w:rsidR="000705AC" w:rsidRPr="007C279B" w:rsidRDefault="000705AC" w:rsidP="000705AC">
                  <w:pPr>
                    <w:jc w:val="center"/>
                    <w:rPr>
                      <w:rFonts w:asciiTheme="minorHAnsi" w:hAnsiTheme="minorHAnsi" w:cstheme="minorHAnsi"/>
                      <w:sz w:val="18"/>
                      <w:szCs w:val="18"/>
                    </w:rPr>
                  </w:pPr>
                  <w:r w:rsidRPr="007C279B">
                    <w:rPr>
                      <w:rFonts w:asciiTheme="minorHAnsi" w:hAnsiTheme="minorHAnsi" w:cstheme="minorHAnsi"/>
                      <w:sz w:val="18"/>
                      <w:szCs w:val="18"/>
                    </w:rPr>
                    <w:t>nerelevantné pre NP</w:t>
                  </w:r>
                </w:p>
              </w:tc>
              <w:tc>
                <w:tcPr>
                  <w:tcW w:w="1214" w:type="dxa"/>
                  <w:shd w:val="clear" w:color="auto" w:fill="F2DBDB" w:themeFill="accent2" w:themeFillTint="33"/>
                </w:tcPr>
                <w:p w14:paraId="77A75C93" w14:textId="77777777" w:rsidR="000705AC" w:rsidRPr="007C279B" w:rsidRDefault="000705AC" w:rsidP="000705AC">
                  <w:pPr>
                    <w:jc w:val="center"/>
                    <w:rPr>
                      <w:rFonts w:asciiTheme="minorHAnsi" w:hAnsiTheme="minorHAnsi" w:cstheme="minorHAnsi"/>
                      <w:b/>
                      <w:sz w:val="18"/>
                      <w:szCs w:val="18"/>
                    </w:rPr>
                  </w:pPr>
                  <w:r w:rsidRPr="007C279B">
                    <w:rPr>
                      <w:rFonts w:asciiTheme="minorHAnsi" w:hAnsiTheme="minorHAnsi" w:cstheme="minorHAnsi"/>
                      <w:b/>
                      <w:sz w:val="18"/>
                      <w:szCs w:val="18"/>
                    </w:rPr>
                    <w:t>44 127</w:t>
                  </w:r>
                </w:p>
              </w:tc>
              <w:tc>
                <w:tcPr>
                  <w:tcW w:w="1418" w:type="dxa"/>
                  <w:shd w:val="clear" w:color="auto" w:fill="auto"/>
                </w:tcPr>
                <w:p w14:paraId="6A97649E" w14:textId="77777777" w:rsidR="000705AC" w:rsidRPr="007C279B" w:rsidRDefault="000705AC" w:rsidP="000705AC">
                  <w:pPr>
                    <w:jc w:val="center"/>
                    <w:rPr>
                      <w:rFonts w:asciiTheme="minorHAnsi" w:hAnsiTheme="minorHAnsi" w:cstheme="minorHAnsi"/>
                      <w:b/>
                      <w:sz w:val="18"/>
                      <w:szCs w:val="18"/>
                    </w:rPr>
                  </w:pPr>
                  <w:r w:rsidRPr="007C279B">
                    <w:rPr>
                      <w:rFonts w:asciiTheme="minorHAnsi" w:hAnsiTheme="minorHAnsi" w:cstheme="minorHAnsi"/>
                      <w:b/>
                      <w:sz w:val="18"/>
                      <w:szCs w:val="18"/>
                    </w:rPr>
                    <w:t>5 971/2 142</w:t>
                  </w:r>
                </w:p>
              </w:tc>
              <w:tc>
                <w:tcPr>
                  <w:tcW w:w="1701" w:type="dxa"/>
                  <w:shd w:val="clear" w:color="auto" w:fill="auto"/>
                </w:tcPr>
                <w:p w14:paraId="4CFBECEC" w14:textId="77777777" w:rsidR="000705AC" w:rsidRPr="007C279B" w:rsidRDefault="000705AC" w:rsidP="000705AC">
                  <w:pPr>
                    <w:jc w:val="center"/>
                    <w:rPr>
                      <w:rFonts w:asciiTheme="minorHAnsi" w:hAnsiTheme="minorHAnsi" w:cstheme="minorHAnsi"/>
                      <w:b/>
                      <w:sz w:val="18"/>
                      <w:szCs w:val="18"/>
                    </w:rPr>
                  </w:pPr>
                  <w:r w:rsidRPr="007C279B">
                    <w:rPr>
                      <w:rFonts w:asciiTheme="minorHAnsi" w:hAnsiTheme="minorHAnsi" w:cstheme="minorHAnsi"/>
                      <w:b/>
                      <w:sz w:val="18"/>
                      <w:szCs w:val="18"/>
                    </w:rPr>
                    <w:t>38 156/11 440</w:t>
                  </w:r>
                </w:p>
              </w:tc>
            </w:tr>
          </w:tbl>
          <w:p w14:paraId="24DC56F8" w14:textId="77777777" w:rsidR="000705AC" w:rsidRPr="007C279B" w:rsidRDefault="000705AC" w:rsidP="000705AC">
            <w:pPr>
              <w:rPr>
                <w:rFonts w:asciiTheme="minorHAnsi" w:hAnsiTheme="minorHAnsi" w:cstheme="minorHAnsi"/>
                <w:sz w:val="16"/>
                <w:szCs w:val="16"/>
              </w:rPr>
            </w:pPr>
            <w:r w:rsidRPr="007C279B">
              <w:rPr>
                <w:rFonts w:asciiTheme="minorHAnsi" w:hAnsiTheme="minorHAnsi" w:cstheme="minorHAnsi"/>
                <w:sz w:val="16"/>
                <w:szCs w:val="16"/>
              </w:rPr>
              <w:t>**Vzhľadom na nedostatok štatistických údajov ide o kvalifikovaný odhad</w:t>
            </w:r>
          </w:p>
          <w:p w14:paraId="34011BB8" w14:textId="77777777" w:rsidR="007F1DF2" w:rsidRPr="007C279B" w:rsidRDefault="007F1DF2" w:rsidP="007F1DF2">
            <w:pPr>
              <w:widowControl/>
              <w:autoSpaceDE/>
              <w:autoSpaceDN/>
              <w:jc w:val="both"/>
              <w:rPr>
                <w:rFonts w:ascii="Calibri" w:hAnsi="Calibri" w:cs="Calibri"/>
                <w:lang w:val="sk-SK"/>
              </w:rPr>
            </w:pPr>
          </w:p>
          <w:p w14:paraId="29914174" w14:textId="77777777" w:rsidR="007F1DF2" w:rsidRPr="007C279B" w:rsidRDefault="0024173B" w:rsidP="007F1DF2">
            <w:pPr>
              <w:pStyle w:val="Odsekzoznamu"/>
              <w:widowControl/>
              <w:numPr>
                <w:ilvl w:val="0"/>
                <w:numId w:val="13"/>
              </w:numPr>
              <w:autoSpaceDE/>
              <w:autoSpaceDN/>
              <w:spacing w:before="0"/>
              <w:ind w:left="349" w:hanging="425"/>
              <w:jc w:val="both"/>
              <w:rPr>
                <w:rStyle w:val="cf01"/>
                <w:rFonts w:asciiTheme="minorHAnsi" w:hAnsiTheme="minorHAnsi" w:cstheme="minorHAnsi"/>
                <w:b/>
                <w:sz w:val="20"/>
                <w:szCs w:val="20"/>
                <w:lang w:val="sk-SK"/>
              </w:rPr>
            </w:pPr>
            <w:r w:rsidRPr="007C279B">
              <w:rPr>
                <w:rStyle w:val="cf01"/>
                <w:rFonts w:asciiTheme="minorHAnsi" w:hAnsiTheme="minorHAnsi" w:cstheme="minorHAnsi"/>
                <w:sz w:val="20"/>
                <w:szCs w:val="20"/>
                <w:lang w:val="sk-SK"/>
              </w:rPr>
              <w:t xml:space="preserve">       </w:t>
            </w:r>
            <w:r w:rsidR="007F1DF2" w:rsidRPr="007C279B">
              <w:rPr>
                <w:rStyle w:val="cf01"/>
                <w:rFonts w:asciiTheme="minorHAnsi" w:hAnsiTheme="minorHAnsi" w:cstheme="minorHAnsi"/>
                <w:b/>
                <w:sz w:val="20"/>
                <w:szCs w:val="20"/>
                <w:lang w:val="sk-SK"/>
              </w:rPr>
              <w:t>Súvisiace projekty</w:t>
            </w:r>
          </w:p>
          <w:p w14:paraId="4488D04A" w14:textId="77777777" w:rsidR="009A44EC" w:rsidRPr="007C279B" w:rsidRDefault="009A44EC" w:rsidP="009A44EC">
            <w:pPr>
              <w:pStyle w:val="TableParagraph"/>
              <w:rPr>
                <w:rFonts w:asciiTheme="minorHAnsi" w:hAnsiTheme="minorHAnsi" w:cstheme="minorHAnsi"/>
              </w:rPr>
            </w:pPr>
          </w:p>
          <w:p w14:paraId="4FAB75DB" w14:textId="44F3C165" w:rsidR="00061D99" w:rsidRDefault="008B25F2" w:rsidP="007F1DF2">
            <w:pPr>
              <w:pStyle w:val="Odsekzoznamu"/>
              <w:widowControl/>
              <w:autoSpaceDE/>
              <w:autoSpaceDN/>
              <w:spacing w:before="0"/>
              <w:ind w:left="349" w:hanging="425"/>
              <w:jc w:val="both"/>
              <w:rPr>
                <w:rFonts w:asciiTheme="minorHAnsi" w:eastAsia="Arial" w:hAnsiTheme="minorHAnsi" w:cstheme="minorHAnsi"/>
                <w:lang w:val="sk-SK"/>
              </w:rPr>
            </w:pPr>
            <w:r w:rsidRPr="007C279B">
              <w:rPr>
                <w:rStyle w:val="cf01"/>
                <w:rFonts w:asciiTheme="minorHAnsi" w:hAnsiTheme="minorHAnsi" w:cstheme="minorHAnsi"/>
                <w:sz w:val="20"/>
                <w:szCs w:val="20"/>
                <w:lang w:val="sk-SK"/>
              </w:rPr>
              <w:t xml:space="preserve">          </w:t>
            </w:r>
            <w:r w:rsidR="007F1DF2" w:rsidRPr="007C279B">
              <w:rPr>
                <w:rFonts w:asciiTheme="minorHAnsi" w:eastAsia="Arial" w:hAnsiTheme="minorHAnsi" w:cstheme="minorHAnsi"/>
                <w:b/>
                <w:lang w:val="sk-SK"/>
              </w:rPr>
              <w:t>NP Finančné stimuly pre zamestnanosť</w:t>
            </w:r>
            <w:del w:id="28" w:author="Marková Anna" w:date="2025-11-18T13:05:00Z">
              <w:r w:rsidR="00372C5F" w:rsidDel="00526013">
                <w:rPr>
                  <w:rFonts w:asciiTheme="minorHAnsi" w:eastAsia="Arial" w:hAnsiTheme="minorHAnsi" w:cstheme="minorHAnsi"/>
                  <w:b/>
                  <w:lang w:val="sk-SK"/>
                </w:rPr>
                <w:delText>-ESF+</w:delText>
              </w:r>
            </w:del>
            <w:ins w:id="29" w:author="Marková Anna" w:date="2025-11-18T13:05:00Z">
              <w:r w:rsidR="00526013">
                <w:rPr>
                  <w:rFonts w:asciiTheme="minorHAnsi" w:eastAsia="Arial" w:hAnsiTheme="minorHAnsi" w:cstheme="minorHAnsi"/>
                  <w:b/>
                  <w:lang w:val="sk-SK"/>
                </w:rPr>
                <w:t xml:space="preserve"> I.</w:t>
              </w:r>
            </w:ins>
            <w:r w:rsidR="00372C5F">
              <w:rPr>
                <w:rFonts w:asciiTheme="minorHAnsi" w:eastAsia="Arial" w:hAnsiTheme="minorHAnsi" w:cstheme="minorHAnsi"/>
                <w:b/>
                <w:lang w:val="sk-SK"/>
              </w:rPr>
              <w:t xml:space="preserve"> </w:t>
            </w:r>
            <w:r w:rsidR="00963D19">
              <w:rPr>
                <w:rFonts w:asciiTheme="minorHAnsi" w:eastAsia="Arial" w:hAnsiTheme="minorHAnsi" w:cstheme="minorHAnsi"/>
                <w:lang w:val="sk-SK"/>
              </w:rPr>
              <w:t>(NP FS I</w:t>
            </w:r>
            <w:r w:rsidR="009C7FFB">
              <w:rPr>
                <w:rFonts w:asciiTheme="minorHAnsi" w:eastAsia="Arial" w:hAnsiTheme="minorHAnsi" w:cstheme="minorHAnsi"/>
                <w:lang w:val="sk-SK"/>
              </w:rPr>
              <w:t>.</w:t>
            </w:r>
            <w:r w:rsidR="00963D19">
              <w:rPr>
                <w:rFonts w:asciiTheme="minorHAnsi" w:eastAsia="Arial" w:hAnsiTheme="minorHAnsi" w:cstheme="minorHAnsi"/>
                <w:lang w:val="sk-SK"/>
              </w:rPr>
              <w:t xml:space="preserve">) </w:t>
            </w:r>
            <w:r w:rsidR="007F1DF2" w:rsidRPr="007C279B">
              <w:rPr>
                <w:rFonts w:asciiTheme="minorHAnsi" w:eastAsia="Arial" w:hAnsiTheme="minorHAnsi" w:cstheme="minorHAnsi"/>
                <w:lang w:val="sk-SK"/>
              </w:rPr>
              <w:t>poskytuj</w:t>
            </w:r>
            <w:r w:rsidR="00043350">
              <w:rPr>
                <w:rFonts w:asciiTheme="minorHAnsi" w:eastAsia="Arial" w:hAnsiTheme="minorHAnsi" w:cstheme="minorHAnsi"/>
                <w:lang w:val="sk-SK"/>
              </w:rPr>
              <w:t>e</w:t>
            </w:r>
            <w:r w:rsidR="007F1DF2" w:rsidRPr="007C279B">
              <w:rPr>
                <w:rFonts w:asciiTheme="minorHAnsi" w:eastAsia="Arial" w:hAnsiTheme="minorHAnsi" w:cstheme="minorHAnsi"/>
                <w:lang w:val="sk-SK"/>
              </w:rPr>
              <w:t xml:space="preserve"> finančné príspevky zamestnávateľom, ktorí vytvoria, prípadne upravia pracovné miesto tak, aby bolo vhodné pre zamestnávanie  ZUoZ (najmä DNO alebo OZP), prípadne úspešne umiestnia OZP na otvorenom trhu práce. S cieľom motivovať k stabilnému zamestnaniu a k SZČ sa v rámci NP FS I. poskytujú finančné príspevky aj samotným ZUoZ.  NP FS I. je zameraný na CS, ktorou sú UoZ , ZUoZ a mladí ľudia v situácii NEET evidovaní na úradoch. Tento NP neumožňuje zapojenie osôb, ktoré nie sú evidovanými</w:t>
            </w:r>
            <w:r w:rsidR="00A6266A">
              <w:rPr>
                <w:rFonts w:asciiTheme="minorHAnsi" w:eastAsia="Arial" w:hAnsiTheme="minorHAnsi" w:cstheme="minorHAnsi"/>
                <w:lang w:val="sk-SK"/>
              </w:rPr>
              <w:t xml:space="preserve"> </w:t>
            </w:r>
            <w:r w:rsidR="00963D19">
              <w:rPr>
                <w:rFonts w:asciiTheme="minorHAnsi" w:eastAsia="Arial" w:hAnsiTheme="minorHAnsi" w:cstheme="minorHAnsi"/>
                <w:lang w:val="sk-SK"/>
              </w:rPr>
              <w:t>UoZ</w:t>
            </w:r>
            <w:r w:rsidR="007F1DF2" w:rsidRPr="007C279B">
              <w:rPr>
                <w:rFonts w:asciiTheme="minorHAnsi" w:eastAsia="Arial" w:hAnsiTheme="minorHAnsi" w:cstheme="minorHAnsi"/>
                <w:lang w:val="sk-SK"/>
              </w:rPr>
              <w:t xml:space="preserve">, preto vylučuje zapojenie napr. neaktívnych osôb, ktoré sú zároveň osobami v hmotnej núdzi. </w:t>
            </w:r>
          </w:p>
          <w:p w14:paraId="7FD53DA1" w14:textId="42B0C210" w:rsidR="00B418D0" w:rsidRPr="007C279B" w:rsidRDefault="00B418D0" w:rsidP="007F1DF2">
            <w:pPr>
              <w:pStyle w:val="Odsekzoznamu"/>
              <w:widowControl/>
              <w:autoSpaceDE/>
              <w:autoSpaceDN/>
              <w:spacing w:before="0"/>
              <w:ind w:left="349" w:hanging="425"/>
              <w:jc w:val="both"/>
              <w:rPr>
                <w:rFonts w:asciiTheme="minorHAnsi" w:eastAsia="Arial" w:hAnsiTheme="minorHAnsi" w:cstheme="minorHAnsi"/>
                <w:lang w:val="sk-SK"/>
              </w:rPr>
            </w:pPr>
            <w:r>
              <w:rPr>
                <w:rFonts w:asciiTheme="minorHAnsi" w:eastAsia="Arial" w:hAnsiTheme="minorHAnsi" w:cstheme="minorHAnsi"/>
                <w:lang w:val="sk-SK"/>
              </w:rPr>
              <w:t xml:space="preserve">         NP F</w:t>
            </w:r>
            <w:r w:rsidR="009C7FFB">
              <w:rPr>
                <w:rFonts w:asciiTheme="minorHAnsi" w:eastAsia="Arial" w:hAnsiTheme="minorHAnsi" w:cstheme="minorHAnsi"/>
                <w:lang w:val="sk-SK"/>
              </w:rPr>
              <w:t>S</w:t>
            </w:r>
            <w:r>
              <w:rPr>
                <w:rFonts w:asciiTheme="minorHAnsi" w:eastAsia="Arial" w:hAnsiTheme="minorHAnsi" w:cstheme="minorHAnsi"/>
                <w:lang w:val="sk-SK"/>
              </w:rPr>
              <w:t xml:space="preserve"> </w:t>
            </w:r>
            <w:r w:rsidR="00963D19">
              <w:rPr>
                <w:rFonts w:asciiTheme="minorHAnsi" w:eastAsia="Arial" w:hAnsiTheme="minorHAnsi" w:cstheme="minorHAnsi"/>
                <w:lang w:val="sk-SK"/>
              </w:rPr>
              <w:t>II</w:t>
            </w:r>
            <w:r w:rsidR="009C7FFB">
              <w:rPr>
                <w:rFonts w:asciiTheme="minorHAnsi" w:eastAsia="Arial" w:hAnsiTheme="minorHAnsi" w:cstheme="minorHAnsi"/>
                <w:lang w:val="sk-SK"/>
              </w:rPr>
              <w:t>.</w:t>
            </w:r>
            <w:r w:rsidR="00963D19">
              <w:rPr>
                <w:rFonts w:asciiTheme="minorHAnsi" w:eastAsia="Arial" w:hAnsiTheme="minorHAnsi" w:cstheme="minorHAnsi"/>
                <w:lang w:val="sk-SK"/>
              </w:rPr>
              <w:t xml:space="preserve">  </w:t>
            </w:r>
            <w:r>
              <w:rPr>
                <w:rFonts w:asciiTheme="minorHAnsi" w:eastAsia="Arial" w:hAnsiTheme="minorHAnsi" w:cstheme="minorHAnsi"/>
                <w:lang w:val="sk-SK"/>
              </w:rPr>
              <w:t>rozširuje posk</w:t>
            </w:r>
            <w:r w:rsidR="00963D19">
              <w:rPr>
                <w:rFonts w:asciiTheme="minorHAnsi" w:eastAsia="Arial" w:hAnsiTheme="minorHAnsi" w:cstheme="minorHAnsi"/>
                <w:lang w:val="sk-SK"/>
              </w:rPr>
              <w:t>y</w:t>
            </w:r>
            <w:r>
              <w:rPr>
                <w:rFonts w:asciiTheme="minorHAnsi" w:eastAsia="Arial" w:hAnsiTheme="minorHAnsi" w:cstheme="minorHAnsi"/>
                <w:lang w:val="sk-SK"/>
              </w:rPr>
              <w:t>tovanie finančných príspevkov pre nové CS</w:t>
            </w:r>
            <w:r w:rsidR="00043350">
              <w:rPr>
                <w:rFonts w:asciiTheme="minorHAnsi" w:eastAsia="Arial" w:hAnsiTheme="minorHAnsi" w:cstheme="minorHAnsi"/>
                <w:lang w:val="sk-SK"/>
              </w:rPr>
              <w:t xml:space="preserve"> a už</w:t>
            </w:r>
            <w:r w:rsidR="00A6266A">
              <w:rPr>
                <w:rFonts w:asciiTheme="minorHAnsi" w:eastAsia="Arial" w:hAnsiTheme="minorHAnsi" w:cstheme="minorHAnsi"/>
                <w:lang w:val="sk-SK"/>
              </w:rPr>
              <w:t>í</w:t>
            </w:r>
            <w:r w:rsidR="00043350">
              <w:rPr>
                <w:rFonts w:asciiTheme="minorHAnsi" w:eastAsia="Arial" w:hAnsiTheme="minorHAnsi" w:cstheme="minorHAnsi"/>
                <w:lang w:val="sk-SK"/>
              </w:rPr>
              <w:t>vateľov.</w:t>
            </w:r>
          </w:p>
          <w:p w14:paraId="32AA38FC" w14:textId="77777777" w:rsidR="007F1DF2" w:rsidRPr="007C279B" w:rsidRDefault="007F1DF2" w:rsidP="007F1DF2">
            <w:pPr>
              <w:pStyle w:val="Odsekzoznamu"/>
              <w:widowControl/>
              <w:autoSpaceDE/>
              <w:autoSpaceDN/>
              <w:spacing w:before="0"/>
              <w:ind w:left="729" w:hanging="425"/>
              <w:jc w:val="both"/>
              <w:rPr>
                <w:rFonts w:asciiTheme="minorHAnsi" w:eastAsia="Arial" w:hAnsiTheme="minorHAnsi" w:cstheme="minorHAnsi"/>
                <w:lang w:val="sk-SK"/>
              </w:rPr>
            </w:pPr>
          </w:p>
          <w:p w14:paraId="4758D9D0" w14:textId="77777777" w:rsidR="00FF0020" w:rsidRPr="007C279B" w:rsidRDefault="00FF0020" w:rsidP="008B25F2">
            <w:pPr>
              <w:pStyle w:val="Odsekzoznamu"/>
              <w:widowControl/>
              <w:autoSpaceDE/>
              <w:autoSpaceDN/>
              <w:spacing w:before="0"/>
              <w:ind w:left="349" w:hanging="425"/>
              <w:jc w:val="both"/>
              <w:rPr>
                <w:rFonts w:eastAsia="Arial"/>
              </w:rPr>
            </w:pPr>
          </w:p>
          <w:p w14:paraId="36A8D83B" w14:textId="77777777" w:rsidR="00FF0020" w:rsidRPr="007C279B" w:rsidRDefault="00FF0020" w:rsidP="008B25F2">
            <w:pPr>
              <w:pStyle w:val="Odsekzoznamu"/>
              <w:widowControl/>
              <w:numPr>
                <w:ilvl w:val="0"/>
                <w:numId w:val="13"/>
              </w:numPr>
              <w:autoSpaceDE/>
              <w:autoSpaceDN/>
              <w:spacing w:before="0"/>
              <w:ind w:left="349" w:hanging="425"/>
              <w:jc w:val="both"/>
              <w:rPr>
                <w:rStyle w:val="cf01"/>
                <w:rFonts w:asciiTheme="minorHAnsi" w:hAnsiTheme="minorHAnsi" w:cstheme="minorHAnsi"/>
                <w:b/>
                <w:sz w:val="20"/>
                <w:szCs w:val="20"/>
                <w:lang w:val="sk-SK"/>
              </w:rPr>
            </w:pPr>
            <w:r w:rsidRPr="007C279B">
              <w:rPr>
                <w:rStyle w:val="cf01"/>
                <w:rFonts w:asciiTheme="minorHAnsi" w:hAnsiTheme="minorHAnsi" w:cstheme="minorHAnsi"/>
                <w:b/>
                <w:sz w:val="20"/>
                <w:szCs w:val="20"/>
                <w:lang w:val="sk-SK"/>
              </w:rPr>
              <w:t xml:space="preserve">Problémové oblasti </w:t>
            </w:r>
          </w:p>
          <w:p w14:paraId="067C16D8" w14:textId="77777777" w:rsidR="004F2873" w:rsidRPr="007C279B" w:rsidRDefault="007F1DF2" w:rsidP="007D335A">
            <w:pPr>
              <w:pStyle w:val="TableParagraph"/>
              <w:ind w:left="349" w:right="95"/>
              <w:jc w:val="both"/>
              <w:rPr>
                <w:rFonts w:asciiTheme="minorHAnsi" w:hAnsiTheme="minorHAnsi" w:cstheme="minorHAnsi"/>
                <w:spacing w:val="-2"/>
              </w:rPr>
            </w:pPr>
            <w:r w:rsidRPr="007C279B">
              <w:rPr>
                <w:rFonts w:asciiTheme="minorHAnsi" w:hAnsiTheme="minorHAnsi" w:cstheme="minorHAnsi"/>
              </w:rPr>
              <w:t>Dlhodobou výzvou pre Slovensko je štruktúra nezamestnanosti. Vysoký podiel na celkovej nezamestnanosti majú najmä dlhodobo</w:t>
            </w:r>
            <w:r w:rsidRPr="007C279B">
              <w:rPr>
                <w:rFonts w:asciiTheme="minorHAnsi" w:hAnsiTheme="minorHAnsi" w:cstheme="minorHAnsi"/>
                <w:spacing w:val="-7"/>
              </w:rPr>
              <w:t xml:space="preserve"> </w:t>
            </w:r>
            <w:r w:rsidRPr="007C279B">
              <w:rPr>
                <w:rFonts w:asciiTheme="minorHAnsi" w:hAnsiTheme="minorHAnsi" w:cstheme="minorHAnsi"/>
              </w:rPr>
              <w:t>nezamestnaní</w:t>
            </w:r>
            <w:r w:rsidRPr="007C279B">
              <w:rPr>
                <w:rFonts w:asciiTheme="minorHAnsi" w:hAnsiTheme="minorHAnsi" w:cstheme="minorHAnsi"/>
                <w:spacing w:val="-7"/>
              </w:rPr>
              <w:t xml:space="preserve"> </w:t>
            </w:r>
            <w:r w:rsidRPr="007C279B">
              <w:rPr>
                <w:rFonts w:asciiTheme="minorHAnsi" w:hAnsiTheme="minorHAnsi" w:cstheme="minorHAnsi"/>
              </w:rPr>
              <w:t>a</w:t>
            </w:r>
            <w:r w:rsidRPr="007C279B">
              <w:rPr>
                <w:rFonts w:asciiTheme="minorHAnsi" w:hAnsiTheme="minorHAnsi" w:cstheme="minorHAnsi"/>
                <w:spacing w:val="-6"/>
              </w:rPr>
              <w:t xml:space="preserve"> </w:t>
            </w:r>
            <w:r w:rsidRPr="007C279B">
              <w:rPr>
                <w:rFonts w:asciiTheme="minorHAnsi" w:hAnsiTheme="minorHAnsi" w:cstheme="minorHAnsi"/>
              </w:rPr>
              <w:t>osoby</w:t>
            </w:r>
            <w:r w:rsidRPr="007C279B">
              <w:rPr>
                <w:rFonts w:asciiTheme="minorHAnsi" w:hAnsiTheme="minorHAnsi" w:cstheme="minorHAnsi"/>
                <w:spacing w:val="-6"/>
              </w:rPr>
              <w:t xml:space="preserve"> </w:t>
            </w:r>
            <w:r w:rsidRPr="007C279B">
              <w:rPr>
                <w:rFonts w:asciiTheme="minorHAnsi" w:hAnsiTheme="minorHAnsi" w:cstheme="minorHAnsi"/>
              </w:rPr>
              <w:t>s</w:t>
            </w:r>
            <w:r w:rsidRPr="007C279B">
              <w:rPr>
                <w:rFonts w:asciiTheme="minorHAnsi" w:hAnsiTheme="minorHAnsi" w:cstheme="minorHAnsi"/>
                <w:spacing w:val="-7"/>
              </w:rPr>
              <w:t xml:space="preserve"> </w:t>
            </w:r>
            <w:r w:rsidRPr="007C279B">
              <w:rPr>
                <w:rFonts w:asciiTheme="minorHAnsi" w:hAnsiTheme="minorHAnsi" w:cstheme="minorHAnsi"/>
              </w:rPr>
              <w:t>nízkou</w:t>
            </w:r>
            <w:r w:rsidRPr="007C279B">
              <w:rPr>
                <w:rFonts w:asciiTheme="minorHAnsi" w:hAnsiTheme="minorHAnsi" w:cstheme="minorHAnsi"/>
                <w:spacing w:val="-6"/>
              </w:rPr>
              <w:t xml:space="preserve"> </w:t>
            </w:r>
            <w:r w:rsidRPr="007C279B">
              <w:rPr>
                <w:rFonts w:asciiTheme="minorHAnsi" w:hAnsiTheme="minorHAnsi" w:cstheme="minorHAnsi"/>
              </w:rPr>
              <w:t>kvalifikáciou.</w:t>
            </w:r>
            <w:r w:rsidRPr="007C279B">
              <w:rPr>
                <w:rFonts w:asciiTheme="minorHAnsi" w:hAnsiTheme="minorHAnsi" w:cstheme="minorHAnsi"/>
                <w:spacing w:val="-7"/>
              </w:rPr>
              <w:t xml:space="preserve"> </w:t>
            </w:r>
            <w:r w:rsidRPr="007C279B">
              <w:rPr>
                <w:rFonts w:asciiTheme="minorHAnsi" w:hAnsiTheme="minorHAnsi" w:cstheme="minorHAnsi"/>
              </w:rPr>
              <w:t>Na</w:t>
            </w:r>
            <w:r w:rsidRPr="007C279B">
              <w:rPr>
                <w:rFonts w:asciiTheme="minorHAnsi" w:hAnsiTheme="minorHAnsi" w:cstheme="minorHAnsi"/>
                <w:spacing w:val="-6"/>
              </w:rPr>
              <w:t xml:space="preserve"> </w:t>
            </w:r>
            <w:r w:rsidRPr="007C279B">
              <w:rPr>
                <w:rFonts w:asciiTheme="minorHAnsi" w:hAnsiTheme="minorHAnsi" w:cstheme="minorHAnsi"/>
              </w:rPr>
              <w:t>otvorenom</w:t>
            </w:r>
            <w:r w:rsidRPr="007C279B">
              <w:rPr>
                <w:rFonts w:asciiTheme="minorHAnsi" w:hAnsiTheme="minorHAnsi" w:cstheme="minorHAnsi"/>
                <w:spacing w:val="-8"/>
              </w:rPr>
              <w:t xml:space="preserve"> </w:t>
            </w:r>
            <w:r w:rsidRPr="007C279B">
              <w:rPr>
                <w:rFonts w:asciiTheme="minorHAnsi" w:hAnsiTheme="minorHAnsi" w:cstheme="minorHAnsi"/>
              </w:rPr>
              <w:t>trhu</w:t>
            </w:r>
            <w:r w:rsidRPr="007C279B">
              <w:rPr>
                <w:rFonts w:asciiTheme="minorHAnsi" w:hAnsiTheme="minorHAnsi" w:cstheme="minorHAnsi"/>
                <w:spacing w:val="-6"/>
              </w:rPr>
              <w:t xml:space="preserve"> </w:t>
            </w:r>
            <w:r w:rsidRPr="007C279B">
              <w:rPr>
                <w:rFonts w:asciiTheme="minorHAnsi" w:hAnsiTheme="minorHAnsi" w:cstheme="minorHAnsi"/>
              </w:rPr>
              <w:t>práce</w:t>
            </w:r>
            <w:r w:rsidRPr="007C279B">
              <w:rPr>
                <w:rFonts w:asciiTheme="minorHAnsi" w:hAnsiTheme="minorHAnsi" w:cstheme="minorHAnsi"/>
                <w:spacing w:val="-8"/>
              </w:rPr>
              <w:t xml:space="preserve"> </w:t>
            </w:r>
            <w:r w:rsidRPr="007C279B">
              <w:rPr>
                <w:rFonts w:asciiTheme="minorHAnsi" w:hAnsiTheme="minorHAnsi" w:cstheme="minorHAnsi"/>
              </w:rPr>
              <w:t>je</w:t>
            </w:r>
            <w:r w:rsidRPr="007C279B">
              <w:rPr>
                <w:rFonts w:asciiTheme="minorHAnsi" w:hAnsiTheme="minorHAnsi" w:cstheme="minorHAnsi"/>
                <w:spacing w:val="-8"/>
              </w:rPr>
              <w:t xml:space="preserve"> </w:t>
            </w:r>
            <w:r w:rsidRPr="007C279B">
              <w:rPr>
                <w:rFonts w:asciiTheme="minorHAnsi" w:hAnsiTheme="minorHAnsi" w:cstheme="minorHAnsi"/>
              </w:rPr>
              <w:t>v porovnaní</w:t>
            </w:r>
            <w:r w:rsidRPr="007C279B">
              <w:rPr>
                <w:rFonts w:asciiTheme="minorHAnsi" w:hAnsiTheme="minorHAnsi" w:cstheme="minorHAnsi"/>
                <w:spacing w:val="-7"/>
              </w:rPr>
              <w:t xml:space="preserve"> </w:t>
            </w:r>
            <w:r w:rsidRPr="007C279B">
              <w:rPr>
                <w:rFonts w:asciiTheme="minorHAnsi" w:hAnsiTheme="minorHAnsi" w:cstheme="minorHAnsi"/>
              </w:rPr>
              <w:t>s</w:t>
            </w:r>
            <w:r w:rsidRPr="007C279B">
              <w:rPr>
                <w:rFonts w:asciiTheme="minorHAnsi" w:hAnsiTheme="minorHAnsi" w:cstheme="minorHAnsi"/>
                <w:spacing w:val="-8"/>
              </w:rPr>
              <w:t xml:space="preserve"> </w:t>
            </w:r>
            <w:r w:rsidRPr="007C279B">
              <w:rPr>
                <w:rFonts w:asciiTheme="minorHAnsi" w:hAnsiTheme="minorHAnsi" w:cstheme="minorHAnsi"/>
              </w:rPr>
              <w:t>EÚ</w:t>
            </w:r>
            <w:r w:rsidRPr="007C279B">
              <w:rPr>
                <w:rFonts w:asciiTheme="minorHAnsi" w:hAnsiTheme="minorHAnsi" w:cstheme="minorHAnsi"/>
                <w:spacing w:val="-7"/>
              </w:rPr>
              <w:t xml:space="preserve"> </w:t>
            </w:r>
            <w:r w:rsidRPr="007C279B">
              <w:rPr>
                <w:rFonts w:asciiTheme="minorHAnsi" w:hAnsiTheme="minorHAnsi" w:cstheme="minorHAnsi"/>
              </w:rPr>
              <w:t>umiestnených</w:t>
            </w:r>
            <w:r w:rsidRPr="007C279B">
              <w:rPr>
                <w:rFonts w:asciiTheme="minorHAnsi" w:hAnsiTheme="minorHAnsi" w:cstheme="minorHAnsi"/>
                <w:spacing w:val="-6"/>
              </w:rPr>
              <w:t xml:space="preserve"> </w:t>
            </w:r>
            <w:r w:rsidRPr="007C279B">
              <w:rPr>
                <w:rFonts w:asciiTheme="minorHAnsi" w:hAnsiTheme="minorHAnsi" w:cstheme="minorHAnsi"/>
              </w:rPr>
              <w:t>stále</w:t>
            </w:r>
            <w:r w:rsidRPr="007C279B">
              <w:rPr>
                <w:rFonts w:asciiTheme="minorHAnsi" w:hAnsiTheme="minorHAnsi" w:cstheme="minorHAnsi"/>
                <w:spacing w:val="-6"/>
              </w:rPr>
              <w:t xml:space="preserve"> </w:t>
            </w:r>
            <w:r w:rsidRPr="007C279B">
              <w:rPr>
                <w:rFonts w:asciiTheme="minorHAnsi" w:hAnsiTheme="minorHAnsi" w:cstheme="minorHAnsi"/>
              </w:rPr>
              <w:t>málo osôb so zdravotným postihnutím. Špecifickým výzvam pri vstupe na trh práce čelia mladí ľudia, a</w:t>
            </w:r>
            <w:r w:rsidRPr="007C279B">
              <w:rPr>
                <w:rFonts w:asciiTheme="minorHAnsi" w:hAnsiTheme="minorHAnsi" w:cstheme="minorHAnsi"/>
                <w:spacing w:val="-1"/>
              </w:rPr>
              <w:t xml:space="preserve"> </w:t>
            </w:r>
            <w:r w:rsidRPr="007C279B">
              <w:rPr>
                <w:rFonts w:asciiTheme="minorHAnsi" w:hAnsiTheme="minorHAnsi" w:cstheme="minorHAnsi"/>
              </w:rPr>
              <w:t>to s</w:t>
            </w:r>
            <w:r w:rsidRPr="007C279B">
              <w:rPr>
                <w:rFonts w:asciiTheme="minorHAnsi" w:hAnsiTheme="minorHAnsi" w:cstheme="minorHAnsi"/>
                <w:spacing w:val="-2"/>
              </w:rPr>
              <w:t xml:space="preserve"> </w:t>
            </w:r>
            <w:r w:rsidRPr="007C279B">
              <w:rPr>
                <w:rFonts w:asciiTheme="minorHAnsi" w:hAnsiTheme="minorHAnsi" w:cstheme="minorHAnsi"/>
              </w:rPr>
              <w:t>ohľadom na chýbajúce pracovné</w:t>
            </w:r>
            <w:r w:rsidRPr="007C279B">
              <w:rPr>
                <w:rFonts w:asciiTheme="minorHAnsi" w:hAnsiTheme="minorHAnsi" w:cstheme="minorHAnsi"/>
                <w:spacing w:val="-2"/>
              </w:rPr>
              <w:t xml:space="preserve"> </w:t>
            </w:r>
            <w:r w:rsidRPr="007C279B">
              <w:rPr>
                <w:rFonts w:asciiTheme="minorHAnsi" w:hAnsiTheme="minorHAnsi" w:cstheme="minorHAnsi"/>
              </w:rPr>
              <w:t>skúsenosti.</w:t>
            </w:r>
            <w:r w:rsidRPr="007C279B">
              <w:rPr>
                <w:rFonts w:asciiTheme="minorHAnsi" w:hAnsiTheme="minorHAnsi" w:cstheme="minorHAnsi"/>
                <w:spacing w:val="-1"/>
              </w:rPr>
              <w:t xml:space="preserve"> </w:t>
            </w:r>
            <w:r w:rsidRPr="007C279B">
              <w:rPr>
                <w:rFonts w:asciiTheme="minorHAnsi" w:hAnsiTheme="minorHAnsi" w:cstheme="minorHAnsi"/>
              </w:rPr>
              <w:t>Výzvu pre</w:t>
            </w:r>
            <w:r w:rsidRPr="007C279B">
              <w:rPr>
                <w:rFonts w:asciiTheme="minorHAnsi" w:hAnsiTheme="minorHAnsi" w:cstheme="minorHAnsi"/>
                <w:spacing w:val="-2"/>
              </w:rPr>
              <w:t xml:space="preserve"> </w:t>
            </w:r>
            <w:r w:rsidRPr="007C279B">
              <w:rPr>
                <w:rFonts w:asciiTheme="minorHAnsi" w:hAnsiTheme="minorHAnsi" w:cstheme="minorHAnsi"/>
              </w:rPr>
              <w:t>slovenský pracovný trh predstavuje</w:t>
            </w:r>
            <w:r w:rsidRPr="007C279B">
              <w:rPr>
                <w:rFonts w:asciiTheme="minorHAnsi" w:hAnsiTheme="minorHAnsi" w:cstheme="minorHAnsi"/>
                <w:spacing w:val="-1"/>
              </w:rPr>
              <w:t xml:space="preserve"> </w:t>
            </w:r>
            <w:r w:rsidRPr="007C279B">
              <w:rPr>
                <w:rFonts w:asciiTheme="minorHAnsi" w:hAnsiTheme="minorHAnsi" w:cstheme="minorHAnsi"/>
              </w:rPr>
              <w:t>aj príchod osôb z tretích krajín, vrátane</w:t>
            </w:r>
            <w:r w:rsidRPr="007C279B">
              <w:rPr>
                <w:rFonts w:asciiTheme="minorHAnsi" w:hAnsiTheme="minorHAnsi" w:cstheme="minorHAnsi"/>
                <w:spacing w:val="-2"/>
              </w:rPr>
              <w:t xml:space="preserve"> </w:t>
            </w:r>
            <w:r w:rsidRPr="007C279B">
              <w:rPr>
                <w:rFonts w:asciiTheme="minorHAnsi" w:hAnsiTheme="minorHAnsi" w:cstheme="minorHAnsi"/>
              </w:rPr>
              <w:t>migrantov.</w:t>
            </w:r>
            <w:r w:rsidR="004924ED" w:rsidRPr="007C279B">
              <w:rPr>
                <w:rFonts w:asciiTheme="minorHAnsi" w:hAnsiTheme="minorHAnsi" w:cstheme="minorHAnsi"/>
              </w:rPr>
              <w:t xml:space="preserve"> Dôležitou skupinou</w:t>
            </w:r>
            <w:r w:rsidR="007D335A" w:rsidRPr="007C279B">
              <w:rPr>
                <w:rFonts w:asciiTheme="minorHAnsi" w:hAnsiTheme="minorHAnsi" w:cstheme="minorHAnsi"/>
              </w:rPr>
              <w:t xml:space="preserve"> osôb</w:t>
            </w:r>
            <w:r w:rsidR="004924ED" w:rsidRPr="007C279B">
              <w:rPr>
                <w:rFonts w:asciiTheme="minorHAnsi" w:hAnsiTheme="minorHAnsi" w:cstheme="minorHAnsi"/>
              </w:rPr>
              <w:t>, ktorá sa nezúčastňuje na pracovnom trhu sú neaktívne osoby, medzi ktoré patria aj</w:t>
            </w:r>
            <w:r w:rsidRPr="007C279B">
              <w:rPr>
                <w:rFonts w:asciiTheme="minorHAnsi" w:hAnsiTheme="minorHAnsi" w:cstheme="minorHAnsi"/>
                <w:spacing w:val="-1"/>
              </w:rPr>
              <w:t xml:space="preserve"> </w:t>
            </w:r>
            <w:r w:rsidR="004924ED" w:rsidRPr="007C279B">
              <w:rPr>
                <w:rFonts w:asciiTheme="minorHAnsi" w:hAnsiTheme="minorHAnsi" w:cstheme="minorHAnsi"/>
                <w:spacing w:val="-1"/>
              </w:rPr>
              <w:t>osoby v hmotnej núdzi, na ktoré je, v zmysle novelizovanej právnej úpravy potrebné smerovať intervencie služieb zamestn</w:t>
            </w:r>
            <w:r w:rsidR="00A171B1">
              <w:rPr>
                <w:rFonts w:asciiTheme="minorHAnsi" w:hAnsiTheme="minorHAnsi" w:cstheme="minorHAnsi"/>
                <w:spacing w:val="-1"/>
              </w:rPr>
              <w:t>ano</w:t>
            </w:r>
            <w:r w:rsidR="004924ED" w:rsidRPr="007C279B">
              <w:rPr>
                <w:rFonts w:asciiTheme="minorHAnsi" w:hAnsiTheme="minorHAnsi" w:cstheme="minorHAnsi"/>
                <w:spacing w:val="-1"/>
              </w:rPr>
              <w:t>s</w:t>
            </w:r>
            <w:r w:rsidR="00A171B1">
              <w:rPr>
                <w:rFonts w:asciiTheme="minorHAnsi" w:hAnsiTheme="minorHAnsi" w:cstheme="minorHAnsi"/>
                <w:spacing w:val="-1"/>
              </w:rPr>
              <w:t>t</w:t>
            </w:r>
            <w:r w:rsidR="004924ED" w:rsidRPr="007C279B">
              <w:rPr>
                <w:rFonts w:asciiTheme="minorHAnsi" w:hAnsiTheme="minorHAnsi" w:cstheme="minorHAnsi"/>
                <w:spacing w:val="-1"/>
              </w:rPr>
              <w:t xml:space="preserve">i. Nový </w:t>
            </w:r>
            <w:r w:rsidRPr="007C279B">
              <w:rPr>
                <w:rFonts w:asciiTheme="minorHAnsi" w:hAnsiTheme="minorHAnsi" w:cstheme="minorHAnsi"/>
              </w:rPr>
              <w:t>NP</w:t>
            </w:r>
            <w:r w:rsidRPr="007C279B">
              <w:rPr>
                <w:rFonts w:asciiTheme="minorHAnsi" w:hAnsiTheme="minorHAnsi" w:cstheme="minorHAnsi"/>
                <w:spacing w:val="-1"/>
              </w:rPr>
              <w:t xml:space="preserve"> </w:t>
            </w:r>
            <w:r w:rsidRPr="007C279B">
              <w:rPr>
                <w:rFonts w:asciiTheme="minorHAnsi" w:hAnsiTheme="minorHAnsi" w:cstheme="minorHAnsi"/>
              </w:rPr>
              <w:t>sa</w:t>
            </w:r>
            <w:r w:rsidR="004924ED" w:rsidRPr="007C279B">
              <w:rPr>
                <w:rFonts w:asciiTheme="minorHAnsi" w:hAnsiTheme="minorHAnsi" w:cstheme="minorHAnsi"/>
              </w:rPr>
              <w:t xml:space="preserve"> preto</w:t>
            </w:r>
            <w:r w:rsidRPr="007C279B">
              <w:rPr>
                <w:rFonts w:asciiTheme="minorHAnsi" w:hAnsiTheme="minorHAnsi" w:cstheme="minorHAnsi"/>
              </w:rPr>
              <w:t xml:space="preserve"> zameria</w:t>
            </w:r>
            <w:r w:rsidRPr="007C279B">
              <w:rPr>
                <w:rFonts w:asciiTheme="minorHAnsi" w:hAnsiTheme="minorHAnsi" w:cstheme="minorHAnsi"/>
                <w:spacing w:val="-9"/>
              </w:rPr>
              <w:t xml:space="preserve"> </w:t>
            </w:r>
            <w:r w:rsidRPr="007C279B">
              <w:rPr>
                <w:rFonts w:asciiTheme="minorHAnsi" w:hAnsiTheme="minorHAnsi" w:cstheme="minorHAnsi"/>
              </w:rPr>
              <w:t>na</w:t>
            </w:r>
            <w:r w:rsidRPr="007C279B">
              <w:rPr>
                <w:rFonts w:asciiTheme="minorHAnsi" w:hAnsiTheme="minorHAnsi" w:cstheme="minorHAnsi"/>
                <w:spacing w:val="-8"/>
              </w:rPr>
              <w:t xml:space="preserve"> </w:t>
            </w:r>
            <w:r w:rsidRPr="007C279B">
              <w:rPr>
                <w:rFonts w:asciiTheme="minorHAnsi" w:hAnsiTheme="minorHAnsi" w:cstheme="minorHAnsi"/>
              </w:rPr>
              <w:t>podporu</w:t>
            </w:r>
            <w:r w:rsidRPr="007C279B">
              <w:rPr>
                <w:rFonts w:asciiTheme="minorHAnsi" w:hAnsiTheme="minorHAnsi" w:cstheme="minorHAnsi"/>
                <w:spacing w:val="-7"/>
              </w:rPr>
              <w:t xml:space="preserve"> </w:t>
            </w:r>
            <w:r w:rsidR="007D335A" w:rsidRPr="007C279B">
              <w:rPr>
                <w:rFonts w:asciiTheme="minorHAnsi" w:hAnsiTheme="minorHAnsi" w:cstheme="minorHAnsi"/>
              </w:rPr>
              <w:t>uvedených</w:t>
            </w:r>
            <w:r w:rsidRPr="007C279B">
              <w:rPr>
                <w:rFonts w:asciiTheme="minorHAnsi" w:hAnsiTheme="minorHAnsi" w:cstheme="minorHAnsi"/>
                <w:spacing w:val="-8"/>
              </w:rPr>
              <w:t xml:space="preserve"> </w:t>
            </w:r>
            <w:r w:rsidRPr="007C279B">
              <w:rPr>
                <w:rFonts w:asciiTheme="minorHAnsi" w:hAnsiTheme="minorHAnsi" w:cstheme="minorHAnsi"/>
              </w:rPr>
              <w:t>ohrozených</w:t>
            </w:r>
            <w:r w:rsidRPr="007C279B">
              <w:rPr>
                <w:rFonts w:asciiTheme="minorHAnsi" w:hAnsiTheme="minorHAnsi" w:cstheme="minorHAnsi"/>
                <w:spacing w:val="-8"/>
              </w:rPr>
              <w:t xml:space="preserve"> </w:t>
            </w:r>
            <w:r w:rsidRPr="007C279B">
              <w:rPr>
                <w:rFonts w:asciiTheme="minorHAnsi" w:hAnsiTheme="minorHAnsi" w:cstheme="minorHAnsi"/>
              </w:rPr>
              <w:t>skupín</w:t>
            </w:r>
            <w:r w:rsidRPr="007C279B">
              <w:rPr>
                <w:rFonts w:asciiTheme="minorHAnsi" w:hAnsiTheme="minorHAnsi" w:cstheme="minorHAnsi"/>
                <w:spacing w:val="-6"/>
              </w:rPr>
              <w:t xml:space="preserve"> </w:t>
            </w:r>
            <w:r w:rsidRPr="007C279B">
              <w:rPr>
                <w:rFonts w:asciiTheme="minorHAnsi" w:hAnsiTheme="minorHAnsi" w:cstheme="minorHAnsi"/>
              </w:rPr>
              <w:t>formou</w:t>
            </w:r>
            <w:r w:rsidRPr="007C279B">
              <w:rPr>
                <w:rFonts w:asciiTheme="minorHAnsi" w:hAnsiTheme="minorHAnsi" w:cstheme="minorHAnsi"/>
                <w:spacing w:val="-8"/>
              </w:rPr>
              <w:t xml:space="preserve"> </w:t>
            </w:r>
            <w:r w:rsidRPr="007C279B">
              <w:rPr>
                <w:rFonts w:asciiTheme="minorHAnsi" w:hAnsiTheme="minorHAnsi" w:cstheme="minorHAnsi"/>
              </w:rPr>
              <w:t>poskytovania</w:t>
            </w:r>
            <w:r w:rsidRPr="007C279B">
              <w:rPr>
                <w:rFonts w:asciiTheme="minorHAnsi" w:hAnsiTheme="minorHAnsi" w:cstheme="minorHAnsi"/>
                <w:spacing w:val="-9"/>
              </w:rPr>
              <w:t xml:space="preserve"> </w:t>
            </w:r>
            <w:r w:rsidRPr="007C279B">
              <w:rPr>
                <w:rFonts w:asciiTheme="minorHAnsi" w:hAnsiTheme="minorHAnsi" w:cstheme="minorHAnsi"/>
                <w:spacing w:val="-2"/>
              </w:rPr>
              <w:t>príspevkov.</w:t>
            </w:r>
          </w:p>
          <w:p w14:paraId="618513EA" w14:textId="77777777" w:rsidR="00B46A86" w:rsidRPr="007C279B" w:rsidRDefault="00B46A86" w:rsidP="007D335A">
            <w:pPr>
              <w:pStyle w:val="TableParagraph"/>
              <w:ind w:left="349" w:right="95"/>
              <w:jc w:val="both"/>
              <w:rPr>
                <w:rFonts w:asciiTheme="minorHAnsi" w:hAnsiTheme="minorHAnsi" w:cstheme="minorHAnsi"/>
                <w:sz w:val="20"/>
                <w:szCs w:val="20"/>
                <w:lang w:val="sk-SK"/>
              </w:rPr>
            </w:pPr>
          </w:p>
        </w:tc>
      </w:tr>
      <w:tr w:rsidR="00B8332B" w:rsidRPr="007C279B" w14:paraId="5D7E3612" w14:textId="77777777" w:rsidTr="00B312F7">
        <w:tc>
          <w:tcPr>
            <w:tcW w:w="5000" w:type="pct"/>
            <w:shd w:val="clear" w:color="auto" w:fill="F2F2F2" w:themeFill="background1" w:themeFillShade="F2"/>
          </w:tcPr>
          <w:p w14:paraId="1835A817" w14:textId="77777777" w:rsidR="00B8332B" w:rsidRPr="007C279B" w:rsidRDefault="00A70221" w:rsidP="003A5666">
            <w:pPr>
              <w:tabs>
                <w:tab w:val="left" w:pos="709"/>
              </w:tabs>
              <w:contextualSpacing/>
              <w:rPr>
                <w:rFonts w:ascii="Calibri" w:hAnsi="Calibri" w:cs="Arial"/>
                <w:b/>
                <w:lang w:val="sk-SK"/>
              </w:rPr>
            </w:pPr>
            <w:r w:rsidRPr="007C279B">
              <w:rPr>
                <w:rFonts w:ascii="Calibri" w:hAnsi="Calibri" w:cs="Arial"/>
                <w:b/>
                <w:lang w:val="sk-SK"/>
              </w:rPr>
              <w:t>Spôsob realizácie aktivít projektu</w:t>
            </w:r>
            <w:r w:rsidR="001268EC" w:rsidRPr="007C279B">
              <w:rPr>
                <w:rStyle w:val="Odkaznapoznmkupodiarou"/>
                <w:rFonts w:ascii="Calibri" w:hAnsi="Calibri"/>
                <w:b/>
                <w:lang w:val="sk-SK"/>
              </w:rPr>
              <w:footnoteReference w:id="20"/>
            </w:r>
          </w:p>
        </w:tc>
      </w:tr>
      <w:tr w:rsidR="00B8332B" w:rsidRPr="007C279B" w14:paraId="72AC77F6" w14:textId="77777777">
        <w:tc>
          <w:tcPr>
            <w:tcW w:w="5000" w:type="pct"/>
            <w:shd w:val="clear" w:color="auto" w:fill="auto"/>
          </w:tcPr>
          <w:p w14:paraId="4DED47D3" w14:textId="1F7055DA" w:rsidR="006A34C7" w:rsidRPr="00B946FA" w:rsidRDefault="007D335A" w:rsidP="00B946FA">
            <w:pPr>
              <w:pStyle w:val="TableParagraph"/>
              <w:spacing w:before="1"/>
              <w:jc w:val="both"/>
              <w:rPr>
                <w:rFonts w:asciiTheme="minorHAnsi" w:hAnsiTheme="minorHAnsi" w:cstheme="minorHAnsi"/>
                <w:b/>
              </w:rPr>
            </w:pPr>
            <w:r w:rsidRPr="007C279B">
              <w:rPr>
                <w:rFonts w:asciiTheme="minorHAnsi" w:hAnsiTheme="minorHAnsi" w:cstheme="minorHAnsi"/>
              </w:rPr>
              <w:t>Zámerom</w:t>
            </w:r>
            <w:r w:rsidRPr="007C279B">
              <w:rPr>
                <w:rFonts w:asciiTheme="minorHAnsi" w:hAnsiTheme="minorHAnsi" w:cstheme="minorHAnsi"/>
                <w:spacing w:val="-8"/>
              </w:rPr>
              <w:t xml:space="preserve"> </w:t>
            </w:r>
            <w:r w:rsidRPr="007C279B">
              <w:rPr>
                <w:rFonts w:asciiTheme="minorHAnsi" w:hAnsiTheme="minorHAnsi" w:cstheme="minorHAnsi"/>
              </w:rPr>
              <w:t>NP</w:t>
            </w:r>
            <w:r w:rsidRPr="007C279B">
              <w:rPr>
                <w:rFonts w:asciiTheme="minorHAnsi" w:hAnsiTheme="minorHAnsi" w:cstheme="minorHAnsi"/>
                <w:spacing w:val="-7"/>
              </w:rPr>
              <w:t xml:space="preserve"> </w:t>
            </w:r>
            <w:r w:rsidRPr="007C279B">
              <w:rPr>
                <w:rFonts w:asciiTheme="minorHAnsi" w:hAnsiTheme="minorHAnsi" w:cstheme="minorHAnsi"/>
              </w:rPr>
              <w:t>je</w:t>
            </w:r>
            <w:r w:rsidR="00384242" w:rsidRPr="007C279B">
              <w:rPr>
                <w:rFonts w:asciiTheme="minorHAnsi" w:hAnsiTheme="minorHAnsi" w:cstheme="minorHAnsi"/>
              </w:rPr>
              <w:t xml:space="preserve"> </w:t>
            </w:r>
            <w:r w:rsidR="00B946FA">
              <w:rPr>
                <w:rFonts w:asciiTheme="minorHAnsi" w:hAnsiTheme="minorHAnsi" w:cstheme="minorHAnsi"/>
              </w:rPr>
              <w:t xml:space="preserve">rozšíriť poskytovanie finančných príspevkov na zvýšenie zamestnateľnosti a zamestnanosti neaktívnych osôb </w:t>
            </w:r>
            <w:r w:rsidR="00A171B1">
              <w:rPr>
                <w:rFonts w:asciiTheme="minorHAnsi" w:hAnsiTheme="minorHAnsi" w:cstheme="minorHAnsi"/>
              </w:rPr>
              <w:t>a tým</w:t>
            </w:r>
            <w:r w:rsidR="00B946FA">
              <w:rPr>
                <w:rFonts w:asciiTheme="minorHAnsi" w:hAnsiTheme="minorHAnsi" w:cstheme="minorHAnsi"/>
              </w:rPr>
              <w:t xml:space="preserve"> </w:t>
            </w:r>
            <w:r w:rsidRPr="007C279B">
              <w:rPr>
                <w:rFonts w:asciiTheme="minorHAnsi" w:hAnsiTheme="minorHAnsi" w:cstheme="minorHAnsi"/>
              </w:rPr>
              <w:t>prispieť</w:t>
            </w:r>
            <w:r w:rsidRPr="007C279B">
              <w:rPr>
                <w:rFonts w:asciiTheme="minorHAnsi" w:hAnsiTheme="minorHAnsi" w:cstheme="minorHAnsi"/>
                <w:spacing w:val="-7"/>
              </w:rPr>
              <w:t xml:space="preserve"> </w:t>
            </w:r>
            <w:r w:rsidRPr="007C279B">
              <w:rPr>
                <w:rFonts w:asciiTheme="minorHAnsi" w:hAnsiTheme="minorHAnsi" w:cstheme="minorHAnsi"/>
              </w:rPr>
              <w:t>k</w:t>
            </w:r>
            <w:r w:rsidRPr="007C279B">
              <w:rPr>
                <w:rFonts w:asciiTheme="minorHAnsi" w:hAnsiTheme="minorHAnsi" w:cstheme="minorHAnsi"/>
                <w:spacing w:val="-6"/>
              </w:rPr>
              <w:t xml:space="preserve"> </w:t>
            </w:r>
            <w:r w:rsidRPr="007C279B">
              <w:rPr>
                <w:rFonts w:asciiTheme="minorHAnsi" w:hAnsiTheme="minorHAnsi" w:cstheme="minorHAnsi"/>
              </w:rPr>
              <w:t xml:space="preserve">zlepšeniu </w:t>
            </w:r>
            <w:r w:rsidR="00B946FA">
              <w:rPr>
                <w:rFonts w:asciiTheme="minorHAnsi" w:hAnsiTheme="minorHAnsi" w:cstheme="minorHAnsi"/>
              </w:rPr>
              <w:t xml:space="preserve">ich </w:t>
            </w:r>
            <w:r w:rsidRPr="007C279B">
              <w:rPr>
                <w:rFonts w:asciiTheme="minorHAnsi" w:hAnsiTheme="minorHAnsi" w:cstheme="minorHAnsi"/>
              </w:rPr>
              <w:t xml:space="preserve">životnej </w:t>
            </w:r>
            <w:r w:rsidR="00A171B1" w:rsidRPr="007C279B">
              <w:rPr>
                <w:rFonts w:asciiTheme="minorHAnsi" w:hAnsiTheme="minorHAnsi" w:cstheme="minorHAnsi"/>
              </w:rPr>
              <w:t>situácie</w:t>
            </w:r>
            <w:r w:rsidR="00A171B1">
              <w:rPr>
                <w:rFonts w:asciiTheme="minorHAnsi" w:hAnsiTheme="minorHAnsi" w:cstheme="minorHAnsi"/>
              </w:rPr>
              <w:t>.</w:t>
            </w:r>
            <w:r w:rsidR="006A34C7">
              <w:rPr>
                <w:rFonts w:asciiTheme="minorHAnsi" w:hAnsiTheme="minorHAnsi" w:cstheme="minorHAnsi"/>
              </w:rPr>
              <w:t xml:space="preserve"> Potreba podpory tejto CS vyplýva z </w:t>
            </w:r>
            <w:r w:rsidR="006A1EE7">
              <w:rPr>
                <w:rFonts w:asciiTheme="minorHAnsi" w:hAnsiTheme="minorHAnsi" w:cstheme="minorHAnsi"/>
              </w:rPr>
              <w:t xml:space="preserve">novelizácie zákona </w:t>
            </w:r>
            <w:r w:rsidR="006A34C7" w:rsidRPr="006A34C7">
              <w:rPr>
                <w:rFonts w:asciiTheme="minorHAnsi" w:hAnsiTheme="minorHAnsi" w:cstheme="minorHAnsi"/>
              </w:rPr>
              <w:t xml:space="preserve">o službách </w:t>
            </w:r>
            <w:r w:rsidR="00A661EF" w:rsidRPr="006A34C7">
              <w:rPr>
                <w:rFonts w:asciiTheme="minorHAnsi" w:hAnsiTheme="minorHAnsi" w:cstheme="minorHAnsi"/>
              </w:rPr>
              <w:t>zamestnanosti</w:t>
            </w:r>
            <w:r w:rsidR="00A661EF">
              <w:rPr>
                <w:rFonts w:asciiTheme="minorHAnsi" w:hAnsiTheme="minorHAnsi" w:cstheme="minorHAnsi"/>
              </w:rPr>
              <w:t>,</w:t>
            </w:r>
            <w:r w:rsidR="006A34C7" w:rsidRPr="006A34C7">
              <w:rPr>
                <w:rFonts w:asciiTheme="minorHAnsi" w:hAnsiTheme="minorHAnsi" w:cstheme="minorHAnsi"/>
              </w:rPr>
              <w:t xml:space="preserve"> ako aj z</w:t>
            </w:r>
            <w:r w:rsidR="00B946FA">
              <w:rPr>
                <w:rFonts w:asciiTheme="minorHAnsi" w:hAnsiTheme="minorHAnsi" w:cstheme="minorHAnsi"/>
              </w:rPr>
              <w:t xml:space="preserve"> implementačnej praxe</w:t>
            </w:r>
            <w:r w:rsidR="00E8363F">
              <w:rPr>
                <w:rFonts w:asciiTheme="minorHAnsi" w:hAnsiTheme="minorHAnsi" w:cstheme="minorHAnsi"/>
              </w:rPr>
              <w:t xml:space="preserve"> </w:t>
            </w:r>
            <w:r w:rsidR="006A34C7" w:rsidRPr="006A34C7">
              <w:rPr>
                <w:rFonts w:asciiTheme="minorHAnsi" w:hAnsiTheme="minorHAnsi" w:cstheme="minorHAnsi"/>
              </w:rPr>
              <w:t>opatrení v prioritách 4P.1 a 4P.4, ktoré si vyž</w:t>
            </w:r>
            <w:r w:rsidR="00E8363F">
              <w:rPr>
                <w:rFonts w:asciiTheme="minorHAnsi" w:hAnsiTheme="minorHAnsi" w:cstheme="minorHAnsi"/>
              </w:rPr>
              <w:t>adujú</w:t>
            </w:r>
            <w:r w:rsidR="006A34C7" w:rsidRPr="006A34C7">
              <w:rPr>
                <w:rFonts w:asciiTheme="minorHAnsi" w:hAnsiTheme="minorHAnsi" w:cstheme="minorHAnsi"/>
              </w:rPr>
              <w:t xml:space="preserve"> rozšír</w:t>
            </w:r>
            <w:r w:rsidR="00E8363F">
              <w:rPr>
                <w:rFonts w:asciiTheme="minorHAnsi" w:hAnsiTheme="minorHAnsi" w:cstheme="minorHAnsi"/>
              </w:rPr>
              <w:t>enie</w:t>
            </w:r>
            <w:r w:rsidR="006A34C7" w:rsidRPr="006A34C7">
              <w:rPr>
                <w:rFonts w:asciiTheme="minorHAnsi" w:hAnsiTheme="minorHAnsi" w:cstheme="minorHAnsi"/>
              </w:rPr>
              <w:t xml:space="preserve"> CS v pôvodnom NP F</w:t>
            </w:r>
            <w:r w:rsidR="007C360A">
              <w:rPr>
                <w:rFonts w:asciiTheme="minorHAnsi" w:hAnsiTheme="minorHAnsi" w:cstheme="minorHAnsi"/>
              </w:rPr>
              <w:t>S I.</w:t>
            </w:r>
            <w:r w:rsidR="006A34C7" w:rsidRPr="006A34C7">
              <w:rPr>
                <w:rFonts w:asciiTheme="minorHAnsi" w:hAnsiTheme="minorHAnsi" w:cstheme="minorHAnsi"/>
              </w:rPr>
              <w:t xml:space="preserve"> </w:t>
            </w:r>
            <w:r w:rsidR="005E4AB9">
              <w:rPr>
                <w:rFonts w:asciiTheme="minorHAnsi" w:hAnsiTheme="minorHAnsi" w:cstheme="minorHAnsi"/>
              </w:rPr>
              <w:t xml:space="preserve">najmä </w:t>
            </w:r>
            <w:r w:rsidR="006A34C7" w:rsidRPr="006A34C7">
              <w:rPr>
                <w:rFonts w:asciiTheme="minorHAnsi" w:hAnsiTheme="minorHAnsi" w:cstheme="minorHAnsi"/>
              </w:rPr>
              <w:t xml:space="preserve">o novú cieľovú skupinu </w:t>
            </w:r>
            <w:r w:rsidR="006A34C7" w:rsidRPr="00B946FA">
              <w:rPr>
                <w:rFonts w:asciiTheme="minorHAnsi" w:hAnsiTheme="minorHAnsi" w:cstheme="minorHAnsi"/>
                <w:b/>
              </w:rPr>
              <w:t>neaktívne osoby.</w:t>
            </w:r>
          </w:p>
          <w:p w14:paraId="22E94A16" w14:textId="77777777" w:rsidR="007D335A" w:rsidRPr="00B946FA" w:rsidRDefault="007D335A" w:rsidP="007D335A">
            <w:pPr>
              <w:pStyle w:val="TableParagraph"/>
              <w:spacing w:before="1"/>
              <w:rPr>
                <w:rFonts w:asciiTheme="minorHAnsi" w:hAnsiTheme="minorHAnsi" w:cstheme="minorHAnsi"/>
                <w:b/>
              </w:rPr>
            </w:pPr>
          </w:p>
          <w:p w14:paraId="6ACBFF10" w14:textId="77777777" w:rsidR="007D335A" w:rsidRPr="007C279B" w:rsidRDefault="007D335A" w:rsidP="007D335A">
            <w:pPr>
              <w:pStyle w:val="TableParagraph"/>
              <w:rPr>
                <w:rFonts w:asciiTheme="minorHAnsi" w:hAnsiTheme="minorHAnsi" w:cstheme="minorHAnsi"/>
              </w:rPr>
            </w:pPr>
            <w:r w:rsidRPr="007C279B">
              <w:rPr>
                <w:rFonts w:asciiTheme="minorHAnsi" w:hAnsiTheme="minorHAnsi" w:cstheme="minorHAnsi"/>
              </w:rPr>
              <w:t>Špecifické ciele NP sú:</w:t>
            </w:r>
          </w:p>
          <w:p w14:paraId="2F04F72F" w14:textId="77777777" w:rsidR="007D335A" w:rsidRPr="00B442EA" w:rsidRDefault="007D335A" w:rsidP="007D335A">
            <w:pPr>
              <w:pStyle w:val="TableParagraph"/>
              <w:numPr>
                <w:ilvl w:val="0"/>
                <w:numId w:val="33"/>
              </w:numPr>
              <w:tabs>
                <w:tab w:val="left" w:pos="828"/>
              </w:tabs>
              <w:spacing w:before="1"/>
              <w:rPr>
                <w:rFonts w:asciiTheme="minorHAnsi" w:hAnsiTheme="minorHAnsi" w:cstheme="minorHAnsi"/>
              </w:rPr>
            </w:pPr>
            <w:r w:rsidRPr="007C279B">
              <w:rPr>
                <w:rFonts w:asciiTheme="minorHAnsi" w:hAnsiTheme="minorHAnsi" w:cstheme="minorHAnsi"/>
              </w:rPr>
              <w:t xml:space="preserve">podpora </w:t>
            </w:r>
            <w:r w:rsidRPr="00B442EA">
              <w:rPr>
                <w:rFonts w:asciiTheme="minorHAnsi" w:hAnsiTheme="minorHAnsi" w:cstheme="minorHAnsi"/>
              </w:rPr>
              <w:t xml:space="preserve">začlenenia </w:t>
            </w:r>
            <w:r w:rsidR="006A34C7" w:rsidRPr="00B442EA">
              <w:rPr>
                <w:rFonts w:asciiTheme="minorHAnsi" w:hAnsiTheme="minorHAnsi" w:cstheme="minorHAnsi"/>
              </w:rPr>
              <w:t>neaktívnych osôb</w:t>
            </w:r>
            <w:r w:rsidRPr="00B442EA">
              <w:rPr>
                <w:rFonts w:asciiTheme="minorHAnsi" w:hAnsiTheme="minorHAnsi" w:cstheme="minorHAnsi"/>
              </w:rPr>
              <w:t xml:space="preserve"> na trh práce</w:t>
            </w:r>
          </w:p>
          <w:p w14:paraId="6C8B8EFA" w14:textId="77777777" w:rsidR="00E1175E" w:rsidRPr="00B442EA" w:rsidRDefault="00E1175E" w:rsidP="00E1175E">
            <w:pPr>
              <w:pStyle w:val="TableParagraph"/>
              <w:numPr>
                <w:ilvl w:val="0"/>
                <w:numId w:val="33"/>
              </w:numPr>
              <w:tabs>
                <w:tab w:val="left" w:pos="828"/>
              </w:tabs>
              <w:spacing w:before="1"/>
              <w:rPr>
                <w:rFonts w:asciiTheme="minorHAnsi" w:hAnsiTheme="minorHAnsi" w:cstheme="minorHAnsi"/>
              </w:rPr>
            </w:pPr>
            <w:r w:rsidRPr="00B442EA">
              <w:rPr>
                <w:rFonts w:asciiTheme="minorHAnsi" w:hAnsiTheme="minorHAnsi" w:cstheme="minorHAnsi"/>
              </w:rPr>
              <w:t>zabezpečenie trvalo udržateľných pracovných miest pre</w:t>
            </w:r>
            <w:r w:rsidR="006A34C7" w:rsidRPr="00B442EA">
              <w:rPr>
                <w:rFonts w:asciiTheme="minorHAnsi" w:hAnsiTheme="minorHAnsi" w:cstheme="minorHAnsi"/>
              </w:rPr>
              <w:t xml:space="preserve"> neaktívne osoby</w:t>
            </w:r>
            <w:r w:rsidRPr="00B442EA">
              <w:rPr>
                <w:rFonts w:asciiTheme="minorHAnsi" w:hAnsiTheme="minorHAnsi" w:cstheme="minorHAnsi"/>
              </w:rPr>
              <w:t xml:space="preserve"> </w:t>
            </w:r>
          </w:p>
          <w:p w14:paraId="40F902E8" w14:textId="77777777" w:rsidR="007D335A" w:rsidRPr="00B442EA" w:rsidRDefault="007D335A" w:rsidP="007D335A">
            <w:pPr>
              <w:pStyle w:val="TableParagraph"/>
              <w:numPr>
                <w:ilvl w:val="0"/>
                <w:numId w:val="33"/>
              </w:numPr>
              <w:tabs>
                <w:tab w:val="left" w:pos="828"/>
              </w:tabs>
              <w:spacing w:before="1"/>
              <w:rPr>
                <w:rFonts w:asciiTheme="minorHAnsi" w:hAnsiTheme="minorHAnsi" w:cstheme="minorHAnsi"/>
              </w:rPr>
            </w:pPr>
            <w:r w:rsidRPr="00B442EA">
              <w:rPr>
                <w:rFonts w:asciiTheme="minorHAnsi" w:hAnsiTheme="minorHAnsi" w:cstheme="minorHAnsi"/>
              </w:rPr>
              <w:t>realizácia práce na skúšku</w:t>
            </w:r>
            <w:r w:rsidR="00E1175E" w:rsidRPr="00B442EA">
              <w:rPr>
                <w:rFonts w:asciiTheme="minorHAnsi" w:hAnsiTheme="minorHAnsi" w:cstheme="minorHAnsi"/>
              </w:rPr>
              <w:t xml:space="preserve"> pre </w:t>
            </w:r>
            <w:r w:rsidR="006A34C7" w:rsidRPr="00B442EA">
              <w:rPr>
                <w:rFonts w:asciiTheme="minorHAnsi" w:hAnsiTheme="minorHAnsi" w:cstheme="minorHAnsi"/>
              </w:rPr>
              <w:t>neaktívne osoby</w:t>
            </w:r>
          </w:p>
          <w:p w14:paraId="2BF16250" w14:textId="18758592" w:rsidR="00E1175E" w:rsidRPr="00B442EA" w:rsidRDefault="00E1175E" w:rsidP="00E1175E">
            <w:pPr>
              <w:pStyle w:val="TableParagraph"/>
              <w:numPr>
                <w:ilvl w:val="0"/>
                <w:numId w:val="33"/>
              </w:numPr>
              <w:tabs>
                <w:tab w:val="left" w:pos="828"/>
              </w:tabs>
              <w:spacing w:before="1"/>
              <w:rPr>
                <w:rFonts w:asciiTheme="minorHAnsi" w:hAnsiTheme="minorHAnsi" w:cstheme="minorHAnsi"/>
              </w:rPr>
            </w:pPr>
            <w:r w:rsidRPr="00B442EA">
              <w:rPr>
                <w:rFonts w:asciiTheme="minorHAnsi" w:hAnsiTheme="minorHAnsi" w:cstheme="minorHAnsi"/>
              </w:rPr>
              <w:t>integrácia DNO a OZP na otvorený trh práce</w:t>
            </w:r>
          </w:p>
          <w:p w14:paraId="66555D58" w14:textId="77777777" w:rsidR="006A34C7" w:rsidRPr="00B442EA" w:rsidRDefault="006A34C7" w:rsidP="00E1175E">
            <w:pPr>
              <w:pStyle w:val="TableParagraph"/>
              <w:numPr>
                <w:ilvl w:val="0"/>
                <w:numId w:val="33"/>
              </w:numPr>
              <w:tabs>
                <w:tab w:val="left" w:pos="828"/>
              </w:tabs>
              <w:spacing w:before="1"/>
              <w:rPr>
                <w:rFonts w:asciiTheme="minorHAnsi" w:hAnsiTheme="minorHAnsi" w:cstheme="minorHAnsi"/>
              </w:rPr>
            </w:pPr>
            <w:r w:rsidRPr="00B442EA">
              <w:rPr>
                <w:rFonts w:asciiTheme="minorHAnsi" w:hAnsiTheme="minorHAnsi" w:cstheme="minorHAnsi"/>
              </w:rPr>
              <w:t xml:space="preserve">podpora osamelých rodičov zameraná na ich lepšiu uplatniteľnosť na trhu práce  </w:t>
            </w:r>
          </w:p>
          <w:p w14:paraId="73EAE157" w14:textId="77777777" w:rsidR="007D335A" w:rsidRPr="00B442EA" w:rsidRDefault="007D335A" w:rsidP="007D335A">
            <w:pPr>
              <w:pStyle w:val="TableParagraph"/>
              <w:spacing w:before="1"/>
              <w:rPr>
                <w:rFonts w:asciiTheme="minorHAnsi" w:hAnsiTheme="minorHAnsi" w:cstheme="minorHAnsi"/>
              </w:rPr>
            </w:pPr>
          </w:p>
          <w:p w14:paraId="14D3C7C9" w14:textId="6F91F10D" w:rsidR="00B508BF" w:rsidRPr="00B442EA" w:rsidRDefault="007D335A" w:rsidP="007D335A">
            <w:pPr>
              <w:widowControl/>
              <w:autoSpaceDE/>
              <w:autoSpaceDN/>
              <w:jc w:val="both"/>
              <w:rPr>
                <w:rFonts w:asciiTheme="minorHAnsi" w:hAnsiTheme="minorHAnsi" w:cstheme="minorHAnsi"/>
              </w:rPr>
            </w:pPr>
            <w:r w:rsidRPr="00B442EA">
              <w:rPr>
                <w:rFonts w:asciiTheme="minorHAnsi" w:hAnsiTheme="minorHAnsi" w:cstheme="minorHAnsi"/>
              </w:rPr>
              <w:t xml:space="preserve">NP </w:t>
            </w:r>
            <w:r w:rsidRPr="00B442EA">
              <w:rPr>
                <w:rFonts w:asciiTheme="minorHAnsi" w:hAnsiTheme="minorHAnsi" w:cstheme="minorHAnsi"/>
                <w:b/>
              </w:rPr>
              <w:t>poskytovaním príspevkov</w:t>
            </w:r>
            <w:r w:rsidRPr="00B442EA">
              <w:rPr>
                <w:rFonts w:asciiTheme="minorHAnsi" w:hAnsiTheme="minorHAnsi" w:cstheme="minorHAnsi"/>
              </w:rPr>
              <w:t xml:space="preserve"> vybraným </w:t>
            </w:r>
            <w:r w:rsidR="006A1EE7">
              <w:rPr>
                <w:rFonts w:asciiTheme="minorHAnsi" w:hAnsiTheme="minorHAnsi" w:cstheme="minorHAnsi"/>
              </w:rPr>
              <w:t xml:space="preserve">CS </w:t>
            </w:r>
            <w:r w:rsidRPr="00B442EA">
              <w:rPr>
                <w:rFonts w:asciiTheme="minorHAnsi" w:hAnsiTheme="minorHAnsi" w:cstheme="minorHAnsi"/>
              </w:rPr>
              <w:t xml:space="preserve">prispeje k plneniu špecifického cieľa ESO4.1. </w:t>
            </w:r>
          </w:p>
          <w:p w14:paraId="1BA42331" w14:textId="4CD976B5" w:rsidR="00D71A95" w:rsidRPr="007C279B" w:rsidRDefault="00D71A95" w:rsidP="007D335A">
            <w:pPr>
              <w:widowControl/>
              <w:autoSpaceDE/>
              <w:autoSpaceDN/>
              <w:jc w:val="both"/>
              <w:rPr>
                <w:rFonts w:asciiTheme="minorHAnsi" w:hAnsiTheme="minorHAnsi" w:cstheme="minorHAnsi"/>
              </w:rPr>
            </w:pPr>
            <w:r w:rsidRPr="00B442EA">
              <w:rPr>
                <w:rFonts w:asciiTheme="minorHAnsi" w:hAnsiTheme="minorHAnsi" w:cstheme="minorHAnsi"/>
              </w:rPr>
              <w:t xml:space="preserve">Zlepšenie prístupu k zamestnaniu a aktivačným opatreniam pre všetkých </w:t>
            </w:r>
            <w:r w:rsidR="006A1EE7">
              <w:rPr>
                <w:rFonts w:asciiTheme="minorHAnsi" w:hAnsiTheme="minorHAnsi" w:cstheme="minorHAnsi"/>
              </w:rPr>
              <w:t>UoZ</w:t>
            </w:r>
            <w:r w:rsidRPr="00B442EA">
              <w:rPr>
                <w:rFonts w:asciiTheme="minorHAnsi" w:hAnsiTheme="minorHAnsi" w:cstheme="minorHAnsi"/>
              </w:rPr>
              <w:t xml:space="preserve">, predovšetkým mladých ľudí, a to najmä </w:t>
            </w:r>
            <w:r w:rsidRPr="007C279B">
              <w:rPr>
                <w:rFonts w:asciiTheme="minorHAnsi" w:hAnsiTheme="minorHAnsi" w:cstheme="minorHAnsi"/>
              </w:rPr>
              <w:t>vykonávaním záruky pre mladých ľudí, pre dlhodobo nezamestnaných a znevýhodnené skupiny na trhu práce a neaktívne osoby, ako aj prostredníctvom podpory samostatnej zárobkovej činnosti a sociálneho hospodárstva.</w:t>
            </w:r>
          </w:p>
          <w:p w14:paraId="02E6D8FC" w14:textId="77777777" w:rsidR="00B46A86" w:rsidRPr="007C279B" w:rsidRDefault="00B46A86" w:rsidP="007D335A">
            <w:pPr>
              <w:widowControl/>
              <w:autoSpaceDE/>
              <w:autoSpaceDN/>
              <w:jc w:val="both"/>
              <w:rPr>
                <w:rFonts w:asciiTheme="minorHAnsi" w:hAnsiTheme="minorHAnsi" w:cstheme="minorHAnsi"/>
              </w:rPr>
            </w:pPr>
          </w:p>
          <w:p w14:paraId="6D1EE847" w14:textId="390A5A4A" w:rsidR="00171A50" w:rsidRDefault="00171A50" w:rsidP="00171A50">
            <w:pPr>
              <w:pStyle w:val="TableParagraph"/>
              <w:jc w:val="both"/>
              <w:rPr>
                <w:rFonts w:asciiTheme="minorHAnsi" w:hAnsiTheme="minorHAnsi" w:cstheme="minorHAnsi"/>
              </w:rPr>
            </w:pPr>
            <w:r w:rsidRPr="007C279B">
              <w:rPr>
                <w:rFonts w:asciiTheme="minorHAnsi" w:hAnsiTheme="minorHAnsi" w:cstheme="minorHAnsi"/>
                <w:b/>
              </w:rPr>
              <w:t>Hlavná aktivita</w:t>
            </w:r>
            <w:r>
              <w:rPr>
                <w:rFonts w:asciiTheme="minorHAnsi" w:hAnsiTheme="minorHAnsi" w:cstheme="minorHAnsi"/>
                <w:b/>
              </w:rPr>
              <w:t xml:space="preserve">: </w:t>
            </w:r>
            <w:r w:rsidRPr="007C279B">
              <w:rPr>
                <w:rFonts w:asciiTheme="minorHAnsi" w:hAnsiTheme="minorHAnsi" w:cstheme="minorHAnsi"/>
              </w:rPr>
              <w:t>Vytváranie udržateľných pracovných miest pre znevýhodne</w:t>
            </w:r>
            <w:r>
              <w:rPr>
                <w:rFonts w:asciiTheme="minorHAnsi" w:hAnsiTheme="minorHAnsi" w:cstheme="minorHAnsi"/>
              </w:rPr>
              <w:t>né osoby</w:t>
            </w:r>
          </w:p>
          <w:p w14:paraId="55C1D67E" w14:textId="77777777" w:rsidR="001928DF" w:rsidRPr="00171A50" w:rsidRDefault="001928DF" w:rsidP="001928DF">
            <w:pPr>
              <w:pStyle w:val="TableParagraph"/>
              <w:spacing w:before="243"/>
              <w:rPr>
                <w:rFonts w:asciiTheme="minorHAnsi" w:hAnsiTheme="minorHAnsi" w:cstheme="minorHAnsi"/>
                <w:b/>
                <w:highlight w:val="yellow"/>
              </w:rPr>
            </w:pPr>
          </w:p>
          <w:p w14:paraId="084E8382" w14:textId="539B5785" w:rsidR="001928DF" w:rsidRPr="007C279B" w:rsidRDefault="00DB7EB2" w:rsidP="001928DF">
            <w:pPr>
              <w:pStyle w:val="TableParagraph"/>
              <w:spacing w:before="2"/>
              <w:rPr>
                <w:rFonts w:asciiTheme="minorHAnsi" w:hAnsiTheme="minorHAnsi" w:cstheme="minorHAnsi"/>
              </w:rPr>
            </w:pPr>
            <w:r w:rsidRPr="00B74C63">
              <w:rPr>
                <w:rFonts w:asciiTheme="minorHAnsi" w:hAnsiTheme="minorHAnsi" w:cstheme="minorHAnsi"/>
              </w:rPr>
              <w:t>V rámci 4P1</w:t>
            </w:r>
          </w:p>
          <w:p w14:paraId="4717BCA3" w14:textId="7C394903" w:rsidR="001928DF" w:rsidRPr="007C279B" w:rsidRDefault="001928DF" w:rsidP="001928DF">
            <w:pPr>
              <w:pStyle w:val="TableParagraph"/>
              <w:rPr>
                <w:rFonts w:asciiTheme="minorHAnsi" w:hAnsiTheme="minorHAnsi" w:cstheme="minorHAnsi"/>
                <w:b/>
              </w:rPr>
            </w:pPr>
            <w:r w:rsidRPr="007C279B">
              <w:rPr>
                <w:rFonts w:asciiTheme="minorHAnsi" w:hAnsiTheme="minorHAnsi" w:cstheme="minorHAnsi"/>
                <w:b/>
              </w:rPr>
              <w:t>MRR</w:t>
            </w:r>
            <w:r w:rsidRPr="007C279B">
              <w:rPr>
                <w:rFonts w:asciiTheme="minorHAnsi" w:hAnsiTheme="minorHAnsi" w:cstheme="minorHAnsi"/>
                <w:b/>
                <w:spacing w:val="80"/>
                <w:w w:val="150"/>
              </w:rPr>
              <w:t xml:space="preserve"> </w:t>
            </w:r>
            <w:r w:rsidRPr="007C279B">
              <w:rPr>
                <w:rFonts w:asciiTheme="minorHAnsi" w:hAnsiTheme="minorHAnsi" w:cstheme="minorHAnsi"/>
                <w:b/>
              </w:rPr>
              <w:t>-</w:t>
            </w:r>
            <w:r w:rsidRPr="007C279B">
              <w:rPr>
                <w:rFonts w:asciiTheme="minorHAnsi" w:hAnsiTheme="minorHAnsi" w:cstheme="minorHAnsi"/>
                <w:b/>
                <w:spacing w:val="80"/>
                <w:w w:val="150"/>
              </w:rPr>
              <w:t xml:space="preserve"> </w:t>
            </w:r>
            <w:r w:rsidRPr="007C279B">
              <w:rPr>
                <w:rFonts w:asciiTheme="minorHAnsi" w:hAnsiTheme="minorHAnsi" w:cstheme="minorHAnsi"/>
                <w:b/>
              </w:rPr>
              <w:t>Vytváranie</w:t>
            </w:r>
            <w:r w:rsidRPr="007C279B">
              <w:rPr>
                <w:rFonts w:asciiTheme="minorHAnsi" w:hAnsiTheme="minorHAnsi" w:cstheme="minorHAnsi"/>
                <w:b/>
                <w:spacing w:val="80"/>
                <w:w w:val="150"/>
              </w:rPr>
              <w:t xml:space="preserve"> </w:t>
            </w:r>
            <w:r w:rsidRPr="007C279B">
              <w:rPr>
                <w:rFonts w:asciiTheme="minorHAnsi" w:hAnsiTheme="minorHAnsi" w:cstheme="minorHAnsi"/>
                <w:b/>
              </w:rPr>
              <w:t>udržateľných</w:t>
            </w:r>
            <w:r w:rsidRPr="007C279B">
              <w:rPr>
                <w:rFonts w:asciiTheme="minorHAnsi" w:hAnsiTheme="minorHAnsi" w:cstheme="minorHAnsi"/>
                <w:b/>
                <w:spacing w:val="80"/>
                <w:w w:val="150"/>
              </w:rPr>
              <w:t xml:space="preserve"> </w:t>
            </w:r>
            <w:r w:rsidRPr="007C279B">
              <w:rPr>
                <w:rFonts w:asciiTheme="minorHAnsi" w:hAnsiTheme="minorHAnsi" w:cstheme="minorHAnsi"/>
                <w:b/>
              </w:rPr>
              <w:t>pracovných</w:t>
            </w:r>
            <w:r w:rsidRPr="007C279B">
              <w:rPr>
                <w:rFonts w:asciiTheme="minorHAnsi" w:hAnsiTheme="minorHAnsi" w:cstheme="minorHAnsi"/>
                <w:b/>
                <w:spacing w:val="80"/>
                <w:w w:val="150"/>
              </w:rPr>
              <w:t xml:space="preserve"> </w:t>
            </w:r>
            <w:r w:rsidRPr="007C279B">
              <w:rPr>
                <w:rFonts w:asciiTheme="minorHAnsi" w:hAnsiTheme="minorHAnsi" w:cstheme="minorHAnsi"/>
                <w:b/>
              </w:rPr>
              <w:t>miest</w:t>
            </w:r>
            <w:r w:rsidRPr="007C279B">
              <w:rPr>
                <w:rFonts w:asciiTheme="minorHAnsi" w:hAnsiTheme="minorHAnsi" w:cstheme="minorHAnsi"/>
                <w:b/>
                <w:spacing w:val="80"/>
                <w:w w:val="150"/>
              </w:rPr>
              <w:t xml:space="preserve"> </w:t>
            </w:r>
            <w:r w:rsidRPr="007C279B">
              <w:rPr>
                <w:rFonts w:asciiTheme="minorHAnsi" w:hAnsiTheme="minorHAnsi" w:cstheme="minorHAnsi"/>
                <w:b/>
              </w:rPr>
              <w:t>pre</w:t>
            </w:r>
            <w:r w:rsidRPr="007C279B">
              <w:rPr>
                <w:rFonts w:asciiTheme="minorHAnsi" w:hAnsiTheme="minorHAnsi" w:cstheme="minorHAnsi"/>
                <w:b/>
                <w:spacing w:val="80"/>
                <w:w w:val="150"/>
              </w:rPr>
              <w:t xml:space="preserve"> </w:t>
            </w:r>
            <w:r w:rsidRPr="007C279B">
              <w:rPr>
                <w:rFonts w:asciiTheme="minorHAnsi" w:hAnsiTheme="minorHAnsi" w:cstheme="minorHAnsi"/>
                <w:b/>
              </w:rPr>
              <w:t>znevýhodnených</w:t>
            </w:r>
            <w:r w:rsidRPr="007C279B">
              <w:rPr>
                <w:rFonts w:asciiTheme="minorHAnsi" w:hAnsiTheme="minorHAnsi" w:cstheme="minorHAnsi"/>
                <w:b/>
                <w:spacing w:val="80"/>
                <w:w w:val="150"/>
              </w:rPr>
              <w:t xml:space="preserve"> </w:t>
            </w:r>
            <w:r w:rsidRPr="007C279B">
              <w:rPr>
                <w:rFonts w:asciiTheme="minorHAnsi" w:hAnsiTheme="minorHAnsi" w:cstheme="minorHAnsi"/>
                <w:b/>
              </w:rPr>
              <w:t>uchádzačov</w:t>
            </w:r>
            <w:r w:rsidRPr="007C279B">
              <w:rPr>
                <w:rFonts w:asciiTheme="minorHAnsi" w:hAnsiTheme="minorHAnsi" w:cstheme="minorHAnsi"/>
                <w:b/>
                <w:spacing w:val="80"/>
                <w:w w:val="150"/>
              </w:rPr>
              <w:t xml:space="preserve"> </w:t>
            </w:r>
            <w:r w:rsidRPr="007C279B">
              <w:rPr>
                <w:rFonts w:asciiTheme="minorHAnsi" w:hAnsiTheme="minorHAnsi" w:cstheme="minorHAnsi"/>
                <w:b/>
              </w:rPr>
              <w:t>o</w:t>
            </w:r>
            <w:r w:rsidRPr="007C279B">
              <w:rPr>
                <w:rFonts w:asciiTheme="minorHAnsi" w:hAnsiTheme="minorHAnsi" w:cstheme="minorHAnsi"/>
                <w:b/>
                <w:spacing w:val="80"/>
                <w:w w:val="150"/>
              </w:rPr>
              <w:t xml:space="preserve"> </w:t>
            </w:r>
            <w:r w:rsidRPr="007C279B">
              <w:rPr>
                <w:rFonts w:asciiTheme="minorHAnsi" w:hAnsiTheme="minorHAnsi" w:cstheme="minorHAnsi"/>
                <w:b/>
              </w:rPr>
              <w:t>zamestnanie,</w:t>
            </w:r>
            <w:r w:rsidRPr="007C279B">
              <w:rPr>
                <w:rFonts w:asciiTheme="minorHAnsi" w:hAnsiTheme="minorHAnsi" w:cstheme="minorHAnsi"/>
                <w:b/>
                <w:spacing w:val="80"/>
                <w:w w:val="150"/>
              </w:rPr>
              <w:t xml:space="preserve"> </w:t>
            </w:r>
            <w:r w:rsidRPr="007C279B">
              <w:rPr>
                <w:rFonts w:asciiTheme="minorHAnsi" w:hAnsiTheme="minorHAnsi" w:cstheme="minorHAnsi"/>
                <w:b/>
              </w:rPr>
              <w:t>vrátane individualizovanej podpory pri ich zapracovaní na vytvorenom pracovnom mieste</w:t>
            </w:r>
          </w:p>
          <w:p w14:paraId="74AC8BB5" w14:textId="77777777" w:rsidR="001928DF" w:rsidRPr="007C279B" w:rsidRDefault="001928DF" w:rsidP="001928DF">
            <w:pPr>
              <w:pStyle w:val="TableParagraph"/>
              <w:rPr>
                <w:rFonts w:asciiTheme="minorHAnsi" w:hAnsiTheme="minorHAnsi" w:cstheme="minorHAnsi"/>
                <w:b/>
              </w:rPr>
            </w:pPr>
            <w:r w:rsidRPr="007C279B">
              <w:rPr>
                <w:rFonts w:asciiTheme="minorHAnsi" w:hAnsiTheme="minorHAnsi" w:cstheme="minorHAnsi"/>
                <w:b/>
              </w:rPr>
              <w:t>VRR</w:t>
            </w:r>
            <w:r w:rsidRPr="007C279B">
              <w:rPr>
                <w:rFonts w:asciiTheme="minorHAnsi" w:hAnsiTheme="minorHAnsi" w:cstheme="minorHAnsi"/>
                <w:b/>
                <w:spacing w:val="80"/>
                <w:w w:val="150"/>
              </w:rPr>
              <w:t xml:space="preserve"> </w:t>
            </w:r>
            <w:r w:rsidRPr="007C279B">
              <w:rPr>
                <w:rFonts w:asciiTheme="minorHAnsi" w:hAnsiTheme="minorHAnsi" w:cstheme="minorHAnsi"/>
                <w:b/>
              </w:rPr>
              <w:t>-</w:t>
            </w:r>
            <w:r w:rsidRPr="007C279B">
              <w:rPr>
                <w:rFonts w:asciiTheme="minorHAnsi" w:hAnsiTheme="minorHAnsi" w:cstheme="minorHAnsi"/>
                <w:b/>
                <w:spacing w:val="80"/>
                <w:w w:val="150"/>
              </w:rPr>
              <w:t xml:space="preserve"> </w:t>
            </w:r>
            <w:r w:rsidRPr="007C279B">
              <w:rPr>
                <w:rFonts w:asciiTheme="minorHAnsi" w:hAnsiTheme="minorHAnsi" w:cstheme="minorHAnsi"/>
                <w:b/>
              </w:rPr>
              <w:t>Vytváranie</w:t>
            </w:r>
            <w:r w:rsidRPr="007C279B">
              <w:rPr>
                <w:rFonts w:asciiTheme="minorHAnsi" w:hAnsiTheme="minorHAnsi" w:cstheme="minorHAnsi"/>
                <w:b/>
                <w:spacing w:val="80"/>
                <w:w w:val="150"/>
              </w:rPr>
              <w:t xml:space="preserve"> </w:t>
            </w:r>
            <w:r w:rsidRPr="007C279B">
              <w:rPr>
                <w:rFonts w:asciiTheme="minorHAnsi" w:hAnsiTheme="minorHAnsi" w:cstheme="minorHAnsi"/>
                <w:b/>
              </w:rPr>
              <w:t>udržateľných</w:t>
            </w:r>
            <w:r w:rsidRPr="007C279B">
              <w:rPr>
                <w:rFonts w:asciiTheme="minorHAnsi" w:hAnsiTheme="minorHAnsi" w:cstheme="minorHAnsi"/>
                <w:b/>
                <w:spacing w:val="80"/>
                <w:w w:val="150"/>
              </w:rPr>
              <w:t xml:space="preserve"> </w:t>
            </w:r>
            <w:r w:rsidRPr="007C279B">
              <w:rPr>
                <w:rFonts w:asciiTheme="minorHAnsi" w:hAnsiTheme="minorHAnsi" w:cstheme="minorHAnsi"/>
                <w:b/>
              </w:rPr>
              <w:t>pracovných</w:t>
            </w:r>
            <w:r w:rsidRPr="007C279B">
              <w:rPr>
                <w:rFonts w:asciiTheme="minorHAnsi" w:hAnsiTheme="minorHAnsi" w:cstheme="minorHAnsi"/>
                <w:b/>
                <w:spacing w:val="80"/>
                <w:w w:val="150"/>
              </w:rPr>
              <w:t xml:space="preserve"> </w:t>
            </w:r>
            <w:r w:rsidRPr="007C279B">
              <w:rPr>
                <w:rFonts w:asciiTheme="minorHAnsi" w:hAnsiTheme="minorHAnsi" w:cstheme="minorHAnsi"/>
                <w:b/>
              </w:rPr>
              <w:t>miest</w:t>
            </w:r>
            <w:r w:rsidRPr="007C279B">
              <w:rPr>
                <w:rFonts w:asciiTheme="minorHAnsi" w:hAnsiTheme="minorHAnsi" w:cstheme="minorHAnsi"/>
                <w:b/>
                <w:spacing w:val="80"/>
                <w:w w:val="150"/>
              </w:rPr>
              <w:t xml:space="preserve"> </w:t>
            </w:r>
            <w:r w:rsidRPr="007C279B">
              <w:rPr>
                <w:rFonts w:asciiTheme="minorHAnsi" w:hAnsiTheme="minorHAnsi" w:cstheme="minorHAnsi"/>
                <w:b/>
              </w:rPr>
              <w:t>pre</w:t>
            </w:r>
            <w:r w:rsidRPr="007C279B">
              <w:rPr>
                <w:rFonts w:asciiTheme="minorHAnsi" w:hAnsiTheme="minorHAnsi" w:cstheme="minorHAnsi"/>
                <w:b/>
                <w:spacing w:val="80"/>
                <w:w w:val="150"/>
              </w:rPr>
              <w:t xml:space="preserve"> </w:t>
            </w:r>
            <w:r w:rsidRPr="007C279B">
              <w:rPr>
                <w:rFonts w:asciiTheme="minorHAnsi" w:hAnsiTheme="minorHAnsi" w:cstheme="minorHAnsi"/>
                <w:b/>
              </w:rPr>
              <w:t>znevýhodnených</w:t>
            </w:r>
            <w:r w:rsidRPr="007C279B">
              <w:rPr>
                <w:rFonts w:asciiTheme="minorHAnsi" w:hAnsiTheme="minorHAnsi" w:cstheme="minorHAnsi"/>
                <w:b/>
                <w:spacing w:val="80"/>
                <w:w w:val="150"/>
              </w:rPr>
              <w:t xml:space="preserve"> </w:t>
            </w:r>
            <w:r w:rsidRPr="007C279B">
              <w:rPr>
                <w:rFonts w:asciiTheme="minorHAnsi" w:hAnsiTheme="minorHAnsi" w:cstheme="minorHAnsi"/>
                <w:b/>
              </w:rPr>
              <w:t>uchádzačov</w:t>
            </w:r>
            <w:r w:rsidRPr="007C279B">
              <w:rPr>
                <w:rFonts w:asciiTheme="minorHAnsi" w:hAnsiTheme="minorHAnsi" w:cstheme="minorHAnsi"/>
                <w:b/>
                <w:spacing w:val="80"/>
                <w:w w:val="150"/>
              </w:rPr>
              <w:t xml:space="preserve"> </w:t>
            </w:r>
            <w:r w:rsidRPr="007C279B">
              <w:rPr>
                <w:rFonts w:asciiTheme="minorHAnsi" w:hAnsiTheme="minorHAnsi" w:cstheme="minorHAnsi"/>
                <w:b/>
              </w:rPr>
              <w:t>o</w:t>
            </w:r>
            <w:r w:rsidRPr="007C279B">
              <w:rPr>
                <w:rFonts w:asciiTheme="minorHAnsi" w:hAnsiTheme="minorHAnsi" w:cstheme="minorHAnsi"/>
                <w:b/>
                <w:spacing w:val="80"/>
                <w:w w:val="150"/>
              </w:rPr>
              <w:t xml:space="preserve"> </w:t>
            </w:r>
            <w:r w:rsidRPr="007C279B">
              <w:rPr>
                <w:rFonts w:asciiTheme="minorHAnsi" w:hAnsiTheme="minorHAnsi" w:cstheme="minorHAnsi"/>
                <w:b/>
              </w:rPr>
              <w:t>zamestnanie,</w:t>
            </w:r>
            <w:r w:rsidRPr="007C279B">
              <w:rPr>
                <w:rFonts w:asciiTheme="minorHAnsi" w:hAnsiTheme="minorHAnsi" w:cstheme="minorHAnsi"/>
                <w:b/>
                <w:spacing w:val="80"/>
                <w:w w:val="150"/>
              </w:rPr>
              <w:t xml:space="preserve"> </w:t>
            </w:r>
            <w:r w:rsidRPr="007C279B">
              <w:rPr>
                <w:rFonts w:asciiTheme="minorHAnsi" w:hAnsiTheme="minorHAnsi" w:cstheme="minorHAnsi"/>
                <w:b/>
              </w:rPr>
              <w:t>vrátane individualizovanej podpory pri ich zapracovaní na vytvorenom pracovnom mieste</w:t>
            </w:r>
          </w:p>
          <w:p w14:paraId="1A789E6F" w14:textId="77777777" w:rsidR="00DB7EB2" w:rsidRPr="007C279B" w:rsidRDefault="00DB7EB2" w:rsidP="00DB7EB2">
            <w:pPr>
              <w:pStyle w:val="TableParagraph"/>
              <w:spacing w:before="2"/>
              <w:rPr>
                <w:rFonts w:asciiTheme="minorHAnsi" w:hAnsiTheme="minorHAnsi" w:cstheme="minorHAnsi"/>
              </w:rPr>
            </w:pPr>
          </w:p>
          <w:p w14:paraId="2062CF95" w14:textId="60E1517B" w:rsidR="00DB7EB2" w:rsidRDefault="00DB7EB2" w:rsidP="00DB7EB2">
            <w:pPr>
              <w:pStyle w:val="TableParagraph"/>
              <w:spacing w:before="2"/>
              <w:rPr>
                <w:rFonts w:asciiTheme="minorHAnsi" w:hAnsiTheme="minorHAnsi" w:cstheme="minorHAnsi"/>
              </w:rPr>
            </w:pPr>
            <w:r w:rsidRPr="007C279B">
              <w:rPr>
                <w:rFonts w:asciiTheme="minorHAnsi" w:hAnsiTheme="minorHAnsi" w:cstheme="minorHAnsi"/>
              </w:rPr>
              <w:t>V rámci 4P4</w:t>
            </w:r>
          </w:p>
          <w:p w14:paraId="304DF420" w14:textId="4CED7313" w:rsidR="0058550F" w:rsidRPr="007C279B" w:rsidRDefault="0058550F" w:rsidP="0058550F">
            <w:pPr>
              <w:pStyle w:val="TableParagraph"/>
              <w:rPr>
                <w:rFonts w:asciiTheme="minorHAnsi" w:hAnsiTheme="minorHAnsi" w:cstheme="minorHAnsi"/>
                <w:b/>
              </w:rPr>
            </w:pPr>
            <w:r w:rsidRPr="007C279B">
              <w:rPr>
                <w:rFonts w:asciiTheme="minorHAnsi" w:hAnsiTheme="minorHAnsi" w:cstheme="minorHAnsi"/>
                <w:b/>
              </w:rPr>
              <w:t>MRR</w:t>
            </w:r>
            <w:r w:rsidRPr="0058550F">
              <w:rPr>
                <w:rFonts w:asciiTheme="minorHAnsi" w:hAnsiTheme="minorHAnsi" w:cstheme="minorHAnsi"/>
                <w:b/>
              </w:rPr>
              <w:t xml:space="preserve"> </w:t>
            </w:r>
            <w:r w:rsidRPr="007C279B">
              <w:rPr>
                <w:rFonts w:asciiTheme="minorHAnsi" w:hAnsiTheme="minorHAnsi" w:cstheme="minorHAnsi"/>
                <w:b/>
              </w:rPr>
              <w:t>-</w:t>
            </w:r>
            <w:r w:rsidRPr="0058550F">
              <w:rPr>
                <w:rFonts w:asciiTheme="minorHAnsi" w:hAnsiTheme="minorHAnsi" w:cstheme="minorHAnsi"/>
                <w:b/>
              </w:rPr>
              <w:t xml:space="preserve"> </w:t>
            </w:r>
            <w:r w:rsidRPr="007C279B">
              <w:rPr>
                <w:rFonts w:asciiTheme="minorHAnsi" w:hAnsiTheme="minorHAnsi" w:cstheme="minorHAnsi"/>
                <w:b/>
              </w:rPr>
              <w:t>Vytváranie</w:t>
            </w:r>
            <w:r w:rsidRPr="0058550F">
              <w:rPr>
                <w:rFonts w:asciiTheme="minorHAnsi" w:hAnsiTheme="minorHAnsi" w:cstheme="minorHAnsi"/>
                <w:b/>
              </w:rPr>
              <w:t xml:space="preserve"> </w:t>
            </w:r>
            <w:r w:rsidRPr="007C279B">
              <w:rPr>
                <w:rFonts w:asciiTheme="minorHAnsi" w:hAnsiTheme="minorHAnsi" w:cstheme="minorHAnsi"/>
                <w:b/>
              </w:rPr>
              <w:t>udržateľných</w:t>
            </w:r>
            <w:r w:rsidRPr="0058550F">
              <w:rPr>
                <w:rFonts w:asciiTheme="minorHAnsi" w:hAnsiTheme="minorHAnsi" w:cstheme="minorHAnsi"/>
                <w:b/>
              </w:rPr>
              <w:t xml:space="preserve"> </w:t>
            </w:r>
            <w:r w:rsidRPr="007C279B">
              <w:rPr>
                <w:rFonts w:asciiTheme="minorHAnsi" w:hAnsiTheme="minorHAnsi" w:cstheme="minorHAnsi"/>
                <w:b/>
              </w:rPr>
              <w:t>pracovných</w:t>
            </w:r>
            <w:r w:rsidRPr="0058550F">
              <w:rPr>
                <w:rFonts w:asciiTheme="minorHAnsi" w:hAnsiTheme="minorHAnsi" w:cstheme="minorHAnsi"/>
                <w:b/>
              </w:rPr>
              <w:t xml:space="preserve"> </w:t>
            </w:r>
            <w:r w:rsidRPr="007C279B">
              <w:rPr>
                <w:rFonts w:asciiTheme="minorHAnsi" w:hAnsiTheme="minorHAnsi" w:cstheme="minorHAnsi"/>
                <w:b/>
              </w:rPr>
              <w:t>miest</w:t>
            </w:r>
            <w:r w:rsidRPr="0058550F">
              <w:rPr>
                <w:rFonts w:asciiTheme="minorHAnsi" w:hAnsiTheme="minorHAnsi" w:cstheme="minorHAnsi"/>
                <w:b/>
              </w:rPr>
              <w:t xml:space="preserve"> </w:t>
            </w:r>
            <w:r w:rsidRPr="007C279B">
              <w:rPr>
                <w:rFonts w:asciiTheme="minorHAnsi" w:hAnsiTheme="minorHAnsi" w:cstheme="minorHAnsi"/>
                <w:b/>
              </w:rPr>
              <w:t>pre</w:t>
            </w:r>
            <w:r w:rsidRPr="0058550F">
              <w:rPr>
                <w:rFonts w:asciiTheme="minorHAnsi" w:hAnsiTheme="minorHAnsi" w:cstheme="minorHAnsi"/>
                <w:b/>
              </w:rPr>
              <w:t xml:space="preserve"> mladých ľudí v situácii NEET </w:t>
            </w:r>
          </w:p>
          <w:p w14:paraId="7F908CF6" w14:textId="298A5334" w:rsidR="00116DE6" w:rsidRPr="0058550F" w:rsidRDefault="0058550F" w:rsidP="0058550F">
            <w:pPr>
              <w:pStyle w:val="TableParagraph"/>
              <w:spacing w:before="2"/>
              <w:rPr>
                <w:rFonts w:asciiTheme="minorHAnsi" w:hAnsiTheme="minorHAnsi" w:cstheme="minorHAnsi"/>
                <w:b/>
              </w:rPr>
            </w:pPr>
            <w:r w:rsidRPr="007C279B">
              <w:rPr>
                <w:rFonts w:asciiTheme="minorHAnsi" w:hAnsiTheme="minorHAnsi" w:cstheme="minorHAnsi"/>
                <w:b/>
              </w:rPr>
              <w:t>VRR</w:t>
            </w:r>
            <w:r w:rsidRPr="0058550F">
              <w:rPr>
                <w:rFonts w:asciiTheme="minorHAnsi" w:hAnsiTheme="minorHAnsi" w:cstheme="minorHAnsi"/>
                <w:b/>
              </w:rPr>
              <w:t xml:space="preserve"> </w:t>
            </w:r>
            <w:r w:rsidRPr="007C279B">
              <w:rPr>
                <w:rFonts w:asciiTheme="minorHAnsi" w:hAnsiTheme="minorHAnsi" w:cstheme="minorHAnsi"/>
                <w:b/>
              </w:rPr>
              <w:t>-</w:t>
            </w:r>
            <w:r w:rsidRPr="0058550F">
              <w:rPr>
                <w:rFonts w:asciiTheme="minorHAnsi" w:hAnsiTheme="minorHAnsi" w:cstheme="minorHAnsi"/>
                <w:b/>
              </w:rPr>
              <w:t xml:space="preserve"> </w:t>
            </w:r>
            <w:r w:rsidRPr="007C279B">
              <w:rPr>
                <w:rFonts w:asciiTheme="minorHAnsi" w:hAnsiTheme="minorHAnsi" w:cstheme="minorHAnsi"/>
                <w:b/>
              </w:rPr>
              <w:t>Vytváranie</w:t>
            </w:r>
            <w:r w:rsidRPr="0058550F">
              <w:rPr>
                <w:rFonts w:asciiTheme="minorHAnsi" w:hAnsiTheme="minorHAnsi" w:cstheme="minorHAnsi"/>
                <w:b/>
              </w:rPr>
              <w:t xml:space="preserve"> </w:t>
            </w:r>
            <w:r w:rsidRPr="007C279B">
              <w:rPr>
                <w:rFonts w:asciiTheme="minorHAnsi" w:hAnsiTheme="minorHAnsi" w:cstheme="minorHAnsi"/>
                <w:b/>
              </w:rPr>
              <w:t>udržateľných</w:t>
            </w:r>
            <w:r w:rsidRPr="0058550F">
              <w:rPr>
                <w:rFonts w:asciiTheme="minorHAnsi" w:hAnsiTheme="minorHAnsi" w:cstheme="minorHAnsi"/>
                <w:b/>
              </w:rPr>
              <w:t xml:space="preserve"> </w:t>
            </w:r>
            <w:r w:rsidRPr="007C279B">
              <w:rPr>
                <w:rFonts w:asciiTheme="minorHAnsi" w:hAnsiTheme="minorHAnsi" w:cstheme="minorHAnsi"/>
                <w:b/>
              </w:rPr>
              <w:t>pracovných</w:t>
            </w:r>
            <w:r w:rsidRPr="0058550F">
              <w:rPr>
                <w:rFonts w:asciiTheme="minorHAnsi" w:hAnsiTheme="minorHAnsi" w:cstheme="minorHAnsi"/>
                <w:b/>
              </w:rPr>
              <w:t xml:space="preserve"> </w:t>
            </w:r>
            <w:r w:rsidRPr="007C279B">
              <w:rPr>
                <w:rFonts w:asciiTheme="minorHAnsi" w:hAnsiTheme="minorHAnsi" w:cstheme="minorHAnsi"/>
                <w:b/>
              </w:rPr>
              <w:t>miest</w:t>
            </w:r>
            <w:r w:rsidRPr="0058550F">
              <w:rPr>
                <w:rFonts w:asciiTheme="minorHAnsi" w:hAnsiTheme="minorHAnsi" w:cstheme="minorHAnsi"/>
                <w:b/>
              </w:rPr>
              <w:t xml:space="preserve"> </w:t>
            </w:r>
            <w:r w:rsidRPr="007C279B">
              <w:rPr>
                <w:rFonts w:asciiTheme="minorHAnsi" w:hAnsiTheme="minorHAnsi" w:cstheme="minorHAnsi"/>
                <w:b/>
              </w:rPr>
              <w:t>pre</w:t>
            </w:r>
            <w:r w:rsidRPr="0058550F">
              <w:rPr>
                <w:rFonts w:asciiTheme="minorHAnsi" w:hAnsiTheme="minorHAnsi" w:cstheme="minorHAnsi"/>
                <w:b/>
              </w:rPr>
              <w:t xml:space="preserve"> mladých ľudí v situácii NEET</w:t>
            </w:r>
          </w:p>
          <w:p w14:paraId="677CC422" w14:textId="77777777" w:rsidR="009F48E9" w:rsidRPr="00B508BF" w:rsidRDefault="009F48E9" w:rsidP="009F48E9">
            <w:pPr>
              <w:pStyle w:val="TableParagraph"/>
              <w:spacing w:before="244"/>
              <w:jc w:val="both"/>
              <w:rPr>
                <w:rFonts w:asciiTheme="minorHAnsi" w:hAnsiTheme="minorHAnsi" w:cstheme="minorHAnsi"/>
                <w:b/>
                <w:spacing w:val="-2"/>
              </w:rPr>
            </w:pPr>
            <w:r w:rsidRPr="00B508BF">
              <w:rPr>
                <w:rFonts w:asciiTheme="minorHAnsi" w:hAnsiTheme="minorHAnsi" w:cstheme="minorHAnsi"/>
                <w:b/>
              </w:rPr>
              <w:t>Podaktivita</w:t>
            </w:r>
            <w:r w:rsidRPr="00B508BF">
              <w:rPr>
                <w:rFonts w:asciiTheme="minorHAnsi" w:hAnsiTheme="minorHAnsi" w:cstheme="minorHAnsi"/>
                <w:b/>
                <w:spacing w:val="-11"/>
              </w:rPr>
              <w:t xml:space="preserve"> </w:t>
            </w:r>
            <w:r w:rsidRPr="00B508BF">
              <w:rPr>
                <w:rFonts w:asciiTheme="minorHAnsi" w:hAnsiTheme="minorHAnsi" w:cstheme="minorHAnsi"/>
                <w:b/>
              </w:rPr>
              <w:t>1.1:</w:t>
            </w:r>
            <w:r w:rsidRPr="00B508BF">
              <w:rPr>
                <w:rFonts w:asciiTheme="minorHAnsi" w:hAnsiTheme="minorHAnsi" w:cstheme="minorHAnsi"/>
                <w:b/>
                <w:spacing w:val="-10"/>
              </w:rPr>
              <w:t xml:space="preserve"> </w:t>
            </w:r>
            <w:r w:rsidRPr="00B508BF">
              <w:rPr>
                <w:rFonts w:asciiTheme="minorHAnsi" w:hAnsiTheme="minorHAnsi" w:cstheme="minorHAnsi"/>
                <w:b/>
              </w:rPr>
              <w:t>Poskytovanie</w:t>
            </w:r>
            <w:r w:rsidRPr="00B508BF">
              <w:rPr>
                <w:rFonts w:asciiTheme="minorHAnsi" w:hAnsiTheme="minorHAnsi" w:cstheme="minorHAnsi"/>
                <w:b/>
                <w:spacing w:val="-11"/>
              </w:rPr>
              <w:t xml:space="preserve"> </w:t>
            </w:r>
            <w:r w:rsidRPr="00B508BF">
              <w:rPr>
                <w:rFonts w:asciiTheme="minorHAnsi" w:hAnsiTheme="minorHAnsi" w:cstheme="minorHAnsi"/>
                <w:b/>
              </w:rPr>
              <w:t>finančných</w:t>
            </w:r>
            <w:r w:rsidRPr="00B508BF">
              <w:rPr>
                <w:rFonts w:asciiTheme="minorHAnsi" w:hAnsiTheme="minorHAnsi" w:cstheme="minorHAnsi"/>
                <w:b/>
                <w:spacing w:val="-11"/>
              </w:rPr>
              <w:t xml:space="preserve"> </w:t>
            </w:r>
            <w:r w:rsidRPr="00B508BF">
              <w:rPr>
                <w:rFonts w:asciiTheme="minorHAnsi" w:hAnsiTheme="minorHAnsi" w:cstheme="minorHAnsi"/>
                <w:b/>
              </w:rPr>
              <w:t>príspevkov</w:t>
            </w:r>
            <w:r w:rsidRPr="00B508BF">
              <w:rPr>
                <w:rFonts w:asciiTheme="minorHAnsi" w:hAnsiTheme="minorHAnsi" w:cstheme="minorHAnsi"/>
                <w:b/>
                <w:spacing w:val="-11"/>
              </w:rPr>
              <w:t xml:space="preserve"> </w:t>
            </w:r>
            <w:r w:rsidRPr="00B508BF">
              <w:rPr>
                <w:rFonts w:asciiTheme="minorHAnsi" w:hAnsiTheme="minorHAnsi" w:cstheme="minorHAnsi"/>
                <w:b/>
              </w:rPr>
              <w:t>zamestnávateľom</w:t>
            </w:r>
            <w:r w:rsidRPr="00B508BF">
              <w:rPr>
                <w:rFonts w:asciiTheme="minorHAnsi" w:hAnsiTheme="minorHAnsi" w:cstheme="minorHAnsi"/>
                <w:b/>
                <w:spacing w:val="-5"/>
              </w:rPr>
              <w:t xml:space="preserve"> </w:t>
            </w:r>
            <w:r w:rsidRPr="00B508BF">
              <w:rPr>
                <w:rFonts w:asciiTheme="minorHAnsi" w:hAnsiTheme="minorHAnsi" w:cstheme="minorHAnsi"/>
                <w:b/>
              </w:rPr>
              <w:t>(Mentorované</w:t>
            </w:r>
            <w:r w:rsidRPr="00B508BF">
              <w:rPr>
                <w:rFonts w:asciiTheme="minorHAnsi" w:hAnsiTheme="minorHAnsi" w:cstheme="minorHAnsi"/>
                <w:b/>
                <w:spacing w:val="-11"/>
              </w:rPr>
              <w:t xml:space="preserve"> </w:t>
            </w:r>
            <w:r w:rsidRPr="00B508BF">
              <w:rPr>
                <w:rFonts w:asciiTheme="minorHAnsi" w:hAnsiTheme="minorHAnsi" w:cstheme="minorHAnsi"/>
                <w:b/>
                <w:spacing w:val="-2"/>
              </w:rPr>
              <w:t>zapracovanie)</w:t>
            </w:r>
          </w:p>
          <w:p w14:paraId="387D357A" w14:textId="41D08647" w:rsidR="00B508BF" w:rsidRPr="00B508BF" w:rsidRDefault="00B508BF" w:rsidP="00B508BF">
            <w:pPr>
              <w:pStyle w:val="TableParagraph"/>
              <w:ind w:right="95"/>
              <w:jc w:val="both"/>
              <w:rPr>
                <w:rFonts w:asciiTheme="minorHAnsi" w:hAnsiTheme="minorHAnsi" w:cstheme="minorHAnsi"/>
              </w:rPr>
            </w:pPr>
            <w:r w:rsidRPr="00B508BF">
              <w:rPr>
                <w:rFonts w:asciiTheme="minorHAnsi" w:hAnsiTheme="minorHAnsi"/>
              </w:rPr>
              <w:t>Príspevok je určený na zabezpečovanie mentorovaného zapracovania novoprijatého zamestnanca, ktor</w:t>
            </w:r>
            <w:r w:rsidR="007B0FAC">
              <w:rPr>
                <w:rFonts w:asciiTheme="minorHAnsi" w:hAnsiTheme="minorHAnsi"/>
              </w:rPr>
              <w:t>ý</w:t>
            </w:r>
            <w:r w:rsidRPr="00B508BF">
              <w:rPr>
                <w:rFonts w:asciiTheme="minorHAnsi" w:hAnsiTheme="minorHAnsi"/>
              </w:rPr>
              <w:t xml:space="preserve"> je </w:t>
            </w:r>
            <w:r w:rsidRPr="00FF6C96">
              <w:rPr>
                <w:rFonts w:asciiTheme="minorHAnsi" w:hAnsiTheme="minorHAnsi"/>
                <w:b/>
              </w:rPr>
              <w:t xml:space="preserve">neaktívna osoba </w:t>
            </w:r>
            <w:r w:rsidRPr="00B508BF">
              <w:rPr>
                <w:rFonts w:asciiTheme="minorHAnsi" w:hAnsiTheme="minorHAnsi"/>
              </w:rPr>
              <w:t xml:space="preserve">v zmysle </w:t>
            </w:r>
            <w:r w:rsidRPr="00FF6C96">
              <w:rPr>
                <w:rFonts w:asciiTheme="minorHAnsi" w:hAnsiTheme="minorHAnsi"/>
                <w:b/>
              </w:rPr>
              <w:t xml:space="preserve">iniciatívy </w:t>
            </w:r>
            <w:r w:rsidRPr="00B508BF">
              <w:rPr>
                <w:rFonts w:asciiTheme="minorHAnsi" w:hAnsiTheme="minorHAnsi"/>
                <w:b/>
              </w:rPr>
              <w:t xml:space="preserve">Práca namiesto dávok </w:t>
            </w:r>
            <w:r w:rsidRPr="00A171B1">
              <w:rPr>
                <w:rFonts w:asciiTheme="minorHAnsi" w:hAnsiTheme="minorHAnsi"/>
              </w:rPr>
              <w:t>(</w:t>
            </w:r>
            <w:r w:rsidR="00AC1B73">
              <w:rPr>
                <w:rFonts w:asciiTheme="minorHAnsi" w:hAnsiTheme="minorHAnsi"/>
              </w:rPr>
              <w:t xml:space="preserve">osoba v hmotnej núdzi </w:t>
            </w:r>
            <w:r w:rsidRPr="00A171B1">
              <w:rPr>
                <w:rFonts w:asciiTheme="minorHAnsi" w:hAnsiTheme="minorHAnsi" w:cstheme="minorHAnsi"/>
              </w:rPr>
              <w:t>podľa § 2 ods. 7 zákona o službách zamestnanosti). P</w:t>
            </w:r>
            <w:r w:rsidR="00DA150C">
              <w:rPr>
                <w:rFonts w:asciiTheme="minorHAnsi" w:hAnsiTheme="minorHAnsi" w:cstheme="minorHAnsi"/>
              </w:rPr>
              <w:t>ríspevok sa p</w:t>
            </w:r>
            <w:r w:rsidRPr="00B508BF">
              <w:rPr>
                <w:rFonts w:asciiTheme="minorHAnsi" w:hAnsiTheme="minorHAnsi"/>
              </w:rPr>
              <w:t>oskytuje z</w:t>
            </w:r>
            <w:r w:rsidRPr="00B508BF">
              <w:rPr>
                <w:rFonts w:asciiTheme="minorHAnsi" w:hAnsiTheme="minorHAnsi" w:cstheme="minorHAnsi"/>
              </w:rPr>
              <w:t>amestnávateľom, ktorí vytvoria nové pracovné miesto a zabezpečia mentorované zapracovanie novoprijatého zamestnanca. Tým sa uľahčí jeho adaptácia, podporí nadobúdanie dôvery, pracovných návykov, ako aj osvojenie si pracovných postupov. Podpora sa poskytne len v nadväznosti na udržateľné a odolné pracovné miesto, pre osoby ktoré</w:t>
            </w:r>
            <w:r w:rsidRPr="00B508BF">
              <w:rPr>
                <w:rFonts w:asciiTheme="minorHAnsi" w:hAnsiTheme="minorHAnsi" w:cstheme="minorHAnsi"/>
                <w:spacing w:val="-3"/>
              </w:rPr>
              <w:t xml:space="preserve"> </w:t>
            </w:r>
            <w:r w:rsidRPr="00B508BF">
              <w:rPr>
                <w:rFonts w:asciiTheme="minorHAnsi" w:hAnsiTheme="minorHAnsi" w:cstheme="minorHAnsi"/>
              </w:rPr>
              <w:t>majú</w:t>
            </w:r>
            <w:r w:rsidRPr="00B508BF">
              <w:rPr>
                <w:rFonts w:asciiTheme="minorHAnsi" w:hAnsiTheme="minorHAnsi" w:cstheme="minorHAnsi"/>
                <w:spacing w:val="-2"/>
              </w:rPr>
              <w:t xml:space="preserve"> </w:t>
            </w:r>
            <w:r w:rsidRPr="00B508BF">
              <w:rPr>
                <w:rFonts w:asciiTheme="minorHAnsi" w:hAnsiTheme="minorHAnsi" w:cstheme="minorHAnsi"/>
              </w:rPr>
              <w:t>dlhodobo</w:t>
            </w:r>
            <w:r w:rsidRPr="00B508BF">
              <w:rPr>
                <w:rFonts w:asciiTheme="minorHAnsi" w:hAnsiTheme="minorHAnsi" w:cstheme="minorHAnsi"/>
                <w:spacing w:val="-2"/>
              </w:rPr>
              <w:t xml:space="preserve"> </w:t>
            </w:r>
            <w:r w:rsidRPr="00B508BF">
              <w:rPr>
                <w:rFonts w:asciiTheme="minorHAnsi" w:hAnsiTheme="minorHAnsi" w:cstheme="minorHAnsi"/>
              </w:rPr>
              <w:t>problém</w:t>
            </w:r>
            <w:r w:rsidRPr="00B508BF">
              <w:rPr>
                <w:rFonts w:asciiTheme="minorHAnsi" w:hAnsiTheme="minorHAnsi" w:cstheme="minorHAnsi"/>
                <w:spacing w:val="-3"/>
              </w:rPr>
              <w:t xml:space="preserve"> </w:t>
            </w:r>
            <w:r w:rsidRPr="00B508BF">
              <w:rPr>
                <w:rFonts w:asciiTheme="minorHAnsi" w:hAnsiTheme="minorHAnsi" w:cstheme="minorHAnsi"/>
              </w:rPr>
              <w:t>nájsť uplatnenie</w:t>
            </w:r>
            <w:r w:rsidRPr="00B508BF">
              <w:rPr>
                <w:rFonts w:asciiTheme="minorHAnsi" w:hAnsiTheme="minorHAnsi" w:cstheme="minorHAnsi"/>
                <w:spacing w:val="-4"/>
              </w:rPr>
              <w:t xml:space="preserve"> </w:t>
            </w:r>
            <w:r w:rsidRPr="00B508BF">
              <w:rPr>
                <w:rFonts w:asciiTheme="minorHAnsi" w:hAnsiTheme="minorHAnsi" w:cstheme="minorHAnsi"/>
              </w:rPr>
              <w:t>na</w:t>
            </w:r>
            <w:r w:rsidRPr="00B508BF">
              <w:rPr>
                <w:rFonts w:asciiTheme="minorHAnsi" w:hAnsiTheme="minorHAnsi" w:cstheme="minorHAnsi"/>
                <w:spacing w:val="-2"/>
              </w:rPr>
              <w:t xml:space="preserve"> </w:t>
            </w:r>
            <w:r w:rsidRPr="00B508BF">
              <w:rPr>
                <w:rFonts w:asciiTheme="minorHAnsi" w:hAnsiTheme="minorHAnsi" w:cstheme="minorHAnsi"/>
              </w:rPr>
              <w:t>trhu</w:t>
            </w:r>
            <w:r w:rsidRPr="00B508BF">
              <w:rPr>
                <w:rFonts w:asciiTheme="minorHAnsi" w:hAnsiTheme="minorHAnsi" w:cstheme="minorHAnsi"/>
                <w:spacing w:val="-2"/>
              </w:rPr>
              <w:t xml:space="preserve"> </w:t>
            </w:r>
            <w:r w:rsidRPr="00B508BF">
              <w:rPr>
                <w:rFonts w:asciiTheme="minorHAnsi" w:hAnsiTheme="minorHAnsi" w:cstheme="minorHAnsi"/>
              </w:rPr>
              <w:t>práce. Pracovná zmluva s novoprijatým zamestnancom musí byť uzavretá na dobu minimálne jedného roka, v rozsahu najmenej 20 hodín týždenne. Mentora na mentorované zapracovanie určí zamestnávateľ z radov svojich zamestnancov. Príspevok na mentora nebude</w:t>
            </w:r>
            <w:r w:rsidRPr="00B508BF">
              <w:rPr>
                <w:rFonts w:asciiTheme="minorHAnsi" w:hAnsiTheme="minorHAnsi" w:cstheme="minorHAnsi"/>
                <w:spacing w:val="-6"/>
              </w:rPr>
              <w:t xml:space="preserve"> </w:t>
            </w:r>
            <w:r w:rsidRPr="00B508BF">
              <w:rPr>
                <w:rFonts w:asciiTheme="minorHAnsi" w:hAnsiTheme="minorHAnsi" w:cstheme="minorHAnsi"/>
              </w:rPr>
              <w:t>poskytnutý v</w:t>
            </w:r>
            <w:r w:rsidRPr="00B508BF">
              <w:rPr>
                <w:rFonts w:asciiTheme="minorHAnsi" w:hAnsiTheme="minorHAnsi" w:cstheme="minorHAnsi"/>
                <w:spacing w:val="-3"/>
              </w:rPr>
              <w:t xml:space="preserve"> </w:t>
            </w:r>
            <w:r w:rsidRPr="00B508BF">
              <w:rPr>
                <w:rFonts w:asciiTheme="minorHAnsi" w:hAnsiTheme="minorHAnsi" w:cstheme="minorHAnsi"/>
              </w:rPr>
              <w:t>prípade,</w:t>
            </w:r>
            <w:r w:rsidRPr="00B508BF">
              <w:rPr>
                <w:rFonts w:asciiTheme="minorHAnsi" w:hAnsiTheme="minorHAnsi" w:cstheme="minorHAnsi"/>
                <w:spacing w:val="-6"/>
              </w:rPr>
              <w:t xml:space="preserve"> </w:t>
            </w:r>
            <w:r w:rsidRPr="00B508BF">
              <w:rPr>
                <w:rFonts w:asciiTheme="minorHAnsi" w:hAnsiTheme="minorHAnsi" w:cstheme="minorHAnsi"/>
              </w:rPr>
              <w:t>ak</w:t>
            </w:r>
            <w:r w:rsidRPr="00B508BF">
              <w:rPr>
                <w:rFonts w:asciiTheme="minorHAnsi" w:hAnsiTheme="minorHAnsi" w:cstheme="minorHAnsi"/>
                <w:spacing w:val="-4"/>
              </w:rPr>
              <w:t xml:space="preserve"> </w:t>
            </w:r>
            <w:r w:rsidRPr="00B508BF">
              <w:rPr>
                <w:rFonts w:asciiTheme="minorHAnsi" w:hAnsiTheme="minorHAnsi" w:cstheme="minorHAnsi"/>
              </w:rPr>
              <w:t>zamestnávateľ</w:t>
            </w:r>
            <w:r w:rsidRPr="00B508BF">
              <w:rPr>
                <w:rFonts w:asciiTheme="minorHAnsi" w:hAnsiTheme="minorHAnsi" w:cstheme="minorHAnsi"/>
                <w:spacing w:val="-5"/>
              </w:rPr>
              <w:t xml:space="preserve"> </w:t>
            </w:r>
            <w:r w:rsidRPr="00B508BF">
              <w:rPr>
                <w:rFonts w:asciiTheme="minorHAnsi" w:hAnsiTheme="minorHAnsi" w:cstheme="minorHAnsi"/>
              </w:rPr>
              <w:t>prijal</w:t>
            </w:r>
            <w:r w:rsidRPr="00B508BF">
              <w:rPr>
                <w:rFonts w:asciiTheme="minorHAnsi" w:hAnsiTheme="minorHAnsi" w:cstheme="minorHAnsi"/>
                <w:spacing w:val="-6"/>
              </w:rPr>
              <w:t xml:space="preserve"> </w:t>
            </w:r>
            <w:ins w:id="30" w:author="Marková Anna" w:date="2025-11-18T06:58:00Z">
              <w:r w:rsidR="004A5F80">
                <w:rPr>
                  <w:rFonts w:asciiTheme="minorHAnsi" w:hAnsiTheme="minorHAnsi" w:cstheme="minorHAnsi"/>
                  <w:spacing w:val="-6"/>
                </w:rPr>
                <w:t xml:space="preserve">do pracovného pomeru </w:t>
              </w:r>
            </w:ins>
            <w:r w:rsidRPr="00B508BF">
              <w:rPr>
                <w:rFonts w:asciiTheme="minorHAnsi" w:hAnsiTheme="minorHAnsi" w:cstheme="minorHAnsi"/>
              </w:rPr>
              <w:t>zamestnanca,</w:t>
            </w:r>
            <w:r w:rsidRPr="00B508BF">
              <w:rPr>
                <w:rFonts w:asciiTheme="minorHAnsi" w:hAnsiTheme="minorHAnsi" w:cstheme="minorHAnsi"/>
                <w:spacing w:val="-5"/>
              </w:rPr>
              <w:t xml:space="preserve"> </w:t>
            </w:r>
            <w:r w:rsidRPr="00B508BF">
              <w:rPr>
                <w:rFonts w:asciiTheme="minorHAnsi" w:hAnsiTheme="minorHAnsi" w:cstheme="minorHAnsi"/>
              </w:rPr>
              <w:t>ktor</w:t>
            </w:r>
            <w:ins w:id="31" w:author="Marková Anna" w:date="2025-11-18T06:58:00Z">
              <w:r w:rsidR="004A5F80">
                <w:rPr>
                  <w:rFonts w:asciiTheme="minorHAnsi" w:hAnsiTheme="minorHAnsi" w:cstheme="minorHAnsi"/>
                </w:rPr>
                <w:t xml:space="preserve">ý pred nástupom do zamestnania u tohto zamestnávateľa vykonával </w:t>
              </w:r>
            </w:ins>
            <w:del w:id="32" w:author="Marková Anna" w:date="2025-11-18T06:58:00Z">
              <w:r w:rsidRPr="00B508BF" w:rsidDel="004A5F80">
                <w:rPr>
                  <w:rFonts w:asciiTheme="minorHAnsi" w:hAnsiTheme="minorHAnsi" w:cstheme="minorHAnsi"/>
                </w:rPr>
                <w:delText>ého</w:delText>
              </w:r>
              <w:r w:rsidRPr="00B508BF" w:rsidDel="004A5F80">
                <w:rPr>
                  <w:rFonts w:asciiTheme="minorHAnsi" w:hAnsiTheme="minorHAnsi" w:cstheme="minorHAnsi"/>
                  <w:spacing w:val="-5"/>
                </w:rPr>
                <w:delText xml:space="preserve"> </w:delText>
              </w:r>
            </w:del>
            <w:del w:id="33" w:author="Marková Anna" w:date="2025-11-18T06:59:00Z">
              <w:r w:rsidRPr="00B508BF" w:rsidDel="004A5F80">
                <w:rPr>
                  <w:rFonts w:asciiTheme="minorHAnsi" w:hAnsiTheme="minorHAnsi" w:cstheme="minorHAnsi"/>
                </w:rPr>
                <w:delText>predtým</w:delText>
              </w:r>
              <w:r w:rsidRPr="00B508BF" w:rsidDel="004A5F80">
                <w:rPr>
                  <w:rFonts w:asciiTheme="minorHAnsi" w:hAnsiTheme="minorHAnsi" w:cstheme="minorHAnsi"/>
                  <w:spacing w:val="-6"/>
                </w:rPr>
                <w:delText xml:space="preserve"> </w:delText>
              </w:r>
              <w:r w:rsidRPr="00B508BF" w:rsidDel="004A5F80">
                <w:rPr>
                  <w:rFonts w:asciiTheme="minorHAnsi" w:hAnsiTheme="minorHAnsi" w:cstheme="minorHAnsi"/>
                </w:rPr>
                <w:delText>zamestnával</w:delText>
              </w:r>
              <w:r w:rsidRPr="00B508BF" w:rsidDel="004A5F80">
                <w:rPr>
                  <w:rFonts w:asciiTheme="minorHAnsi" w:hAnsiTheme="minorHAnsi" w:cstheme="minorHAnsi"/>
                  <w:spacing w:val="-5"/>
                </w:rPr>
                <w:delText xml:space="preserve"> </w:delText>
              </w:r>
              <w:r w:rsidRPr="00B508BF" w:rsidDel="004A5F80">
                <w:rPr>
                  <w:rFonts w:asciiTheme="minorHAnsi" w:hAnsiTheme="minorHAnsi" w:cstheme="minorHAnsi"/>
                </w:rPr>
                <w:delText>v rámci</w:delText>
              </w:r>
              <w:r w:rsidRPr="00B508BF" w:rsidDel="004A5F80">
                <w:rPr>
                  <w:rFonts w:asciiTheme="minorHAnsi" w:hAnsiTheme="minorHAnsi" w:cstheme="minorHAnsi"/>
                  <w:spacing w:val="-6"/>
                </w:rPr>
                <w:delText xml:space="preserve"> </w:delText>
              </w:r>
            </w:del>
            <w:r w:rsidRPr="00B508BF">
              <w:rPr>
                <w:rFonts w:asciiTheme="minorHAnsi" w:hAnsiTheme="minorHAnsi" w:cstheme="minorHAnsi"/>
              </w:rPr>
              <w:t>prax</w:t>
            </w:r>
            <w:del w:id="34" w:author="Marková Anna" w:date="2025-11-18T06:59:00Z">
              <w:r w:rsidRPr="00B508BF" w:rsidDel="004A5F80">
                <w:rPr>
                  <w:rFonts w:asciiTheme="minorHAnsi" w:hAnsiTheme="minorHAnsi" w:cstheme="minorHAnsi"/>
                </w:rPr>
                <w:delText>e</w:delText>
              </w:r>
            </w:del>
            <w:r w:rsidRPr="00B508BF">
              <w:rPr>
                <w:rFonts w:asciiTheme="minorHAnsi" w:hAnsiTheme="minorHAnsi" w:cstheme="minorHAnsi"/>
                <w:spacing w:val="-6"/>
              </w:rPr>
              <w:t xml:space="preserve"> </w:t>
            </w:r>
            <w:r w:rsidRPr="00B508BF">
              <w:rPr>
                <w:rFonts w:asciiTheme="minorHAnsi" w:hAnsiTheme="minorHAnsi" w:cstheme="minorHAnsi"/>
              </w:rPr>
              <w:t>pre</w:t>
            </w:r>
            <w:r w:rsidRPr="00B508BF">
              <w:rPr>
                <w:rFonts w:asciiTheme="minorHAnsi" w:hAnsiTheme="minorHAnsi" w:cstheme="minorHAnsi"/>
                <w:spacing w:val="-6"/>
              </w:rPr>
              <w:t xml:space="preserve"> </w:t>
            </w:r>
            <w:r w:rsidRPr="00B508BF">
              <w:rPr>
                <w:rFonts w:asciiTheme="minorHAnsi" w:hAnsiTheme="minorHAnsi" w:cstheme="minorHAnsi"/>
              </w:rPr>
              <w:t>mladých alebo prác</w:t>
            </w:r>
            <w:ins w:id="35" w:author="Marková Anna" w:date="2025-11-18T06:59:00Z">
              <w:r w:rsidR="004A5F80">
                <w:rPr>
                  <w:rFonts w:asciiTheme="minorHAnsi" w:hAnsiTheme="minorHAnsi" w:cstheme="minorHAnsi"/>
                </w:rPr>
                <w:t>u</w:t>
              </w:r>
            </w:ins>
            <w:del w:id="36" w:author="Marková Anna" w:date="2025-11-18T06:59:00Z">
              <w:r w:rsidRPr="00B508BF" w:rsidDel="004A5F80">
                <w:rPr>
                  <w:rFonts w:asciiTheme="minorHAnsi" w:hAnsiTheme="minorHAnsi" w:cstheme="minorHAnsi"/>
                </w:rPr>
                <w:delText>e</w:delText>
              </w:r>
            </w:del>
            <w:r w:rsidRPr="00B508BF">
              <w:rPr>
                <w:rFonts w:asciiTheme="minorHAnsi" w:hAnsiTheme="minorHAnsi" w:cstheme="minorHAnsi"/>
              </w:rPr>
              <w:t xml:space="preserve"> na skúšku.</w:t>
            </w:r>
          </w:p>
          <w:p w14:paraId="36795D17" w14:textId="77777777" w:rsidR="00B508BF" w:rsidRPr="00B508BF" w:rsidRDefault="00B508BF" w:rsidP="00B508BF">
            <w:pPr>
              <w:pStyle w:val="TableParagraph"/>
              <w:ind w:right="95"/>
              <w:jc w:val="both"/>
              <w:rPr>
                <w:rFonts w:asciiTheme="minorHAnsi" w:hAnsiTheme="minorHAnsi" w:cstheme="minorHAnsi"/>
              </w:rPr>
            </w:pPr>
            <w:r w:rsidRPr="00B508BF">
              <w:rPr>
                <w:rFonts w:asciiTheme="minorHAnsi" w:hAnsiTheme="minorHAnsi" w:cstheme="minorHAnsi"/>
              </w:rPr>
              <w:t>Rovnako príspevok na mentora a príspevok na zamestnanca nebude</w:t>
            </w:r>
            <w:r w:rsidRPr="00B508BF">
              <w:rPr>
                <w:rFonts w:asciiTheme="minorHAnsi" w:hAnsiTheme="minorHAnsi" w:cstheme="minorHAnsi"/>
                <w:spacing w:val="-6"/>
              </w:rPr>
              <w:t xml:space="preserve"> </w:t>
            </w:r>
            <w:r w:rsidRPr="00B508BF">
              <w:rPr>
                <w:rFonts w:asciiTheme="minorHAnsi" w:hAnsiTheme="minorHAnsi" w:cstheme="minorHAnsi"/>
              </w:rPr>
              <w:t>poskytnutý</w:t>
            </w:r>
            <w:r w:rsidRPr="00B508BF">
              <w:rPr>
                <w:rFonts w:asciiTheme="minorHAnsi" w:hAnsiTheme="minorHAnsi" w:cstheme="minorHAnsi"/>
                <w:spacing w:val="-7"/>
              </w:rPr>
              <w:t xml:space="preserve"> </w:t>
            </w:r>
            <w:r w:rsidRPr="00B508BF">
              <w:rPr>
                <w:rFonts w:asciiTheme="minorHAnsi" w:hAnsiTheme="minorHAnsi" w:cstheme="minorHAnsi"/>
              </w:rPr>
              <w:t>v</w:t>
            </w:r>
            <w:r w:rsidRPr="00B508BF">
              <w:rPr>
                <w:rFonts w:asciiTheme="minorHAnsi" w:hAnsiTheme="minorHAnsi" w:cstheme="minorHAnsi"/>
                <w:spacing w:val="-3"/>
              </w:rPr>
              <w:t xml:space="preserve"> </w:t>
            </w:r>
            <w:r w:rsidRPr="00B508BF">
              <w:rPr>
                <w:rFonts w:asciiTheme="minorHAnsi" w:hAnsiTheme="minorHAnsi" w:cstheme="minorHAnsi"/>
              </w:rPr>
              <w:t xml:space="preserve">prípade, </w:t>
            </w:r>
            <w:r w:rsidRPr="00B508BF">
              <w:rPr>
                <w:rFonts w:asciiTheme="minorHAnsi" w:hAnsiTheme="minorHAnsi" w:cstheme="minorHAnsi"/>
                <w:spacing w:val="-6"/>
              </w:rPr>
              <w:t>ak</w:t>
            </w:r>
            <w:r w:rsidRPr="00B508BF">
              <w:rPr>
                <w:rFonts w:asciiTheme="minorHAnsi" w:hAnsiTheme="minorHAnsi" w:cstheme="minorHAnsi"/>
                <w:spacing w:val="-4"/>
              </w:rPr>
              <w:t xml:space="preserve"> </w:t>
            </w:r>
            <w:r w:rsidRPr="00B508BF">
              <w:rPr>
                <w:rFonts w:asciiTheme="minorHAnsi" w:hAnsiTheme="minorHAnsi" w:cstheme="minorHAnsi"/>
              </w:rPr>
              <w:t>zamestnávateľ</w:t>
            </w:r>
            <w:r w:rsidRPr="00B508BF">
              <w:rPr>
                <w:rFonts w:asciiTheme="minorHAnsi" w:hAnsiTheme="minorHAnsi" w:cstheme="minorHAnsi"/>
                <w:spacing w:val="-5"/>
              </w:rPr>
              <w:t xml:space="preserve"> </w:t>
            </w:r>
            <w:r w:rsidRPr="00B508BF">
              <w:rPr>
                <w:rFonts w:asciiTheme="minorHAnsi" w:hAnsiTheme="minorHAnsi" w:cstheme="minorHAnsi"/>
              </w:rPr>
              <w:t>prijal</w:t>
            </w:r>
            <w:r w:rsidRPr="00B508BF">
              <w:rPr>
                <w:rFonts w:asciiTheme="minorHAnsi" w:hAnsiTheme="minorHAnsi" w:cstheme="minorHAnsi"/>
                <w:spacing w:val="-6"/>
              </w:rPr>
              <w:t xml:space="preserve"> </w:t>
            </w:r>
            <w:r w:rsidRPr="00B508BF">
              <w:rPr>
                <w:rFonts w:asciiTheme="minorHAnsi" w:hAnsiTheme="minorHAnsi" w:cstheme="minorHAnsi"/>
              </w:rPr>
              <w:t>zamestnanca,</w:t>
            </w:r>
            <w:r w:rsidRPr="00B508BF">
              <w:rPr>
                <w:rFonts w:asciiTheme="minorHAnsi" w:hAnsiTheme="minorHAnsi" w:cstheme="minorHAnsi"/>
                <w:spacing w:val="-5"/>
              </w:rPr>
              <w:t xml:space="preserve"> </w:t>
            </w:r>
            <w:r w:rsidRPr="00B508BF">
              <w:rPr>
                <w:rFonts w:asciiTheme="minorHAnsi" w:hAnsiTheme="minorHAnsi" w:cstheme="minorHAnsi"/>
              </w:rPr>
              <w:t>ktorého</w:t>
            </w:r>
            <w:r w:rsidRPr="00B508BF">
              <w:rPr>
                <w:rFonts w:asciiTheme="minorHAnsi" w:hAnsiTheme="minorHAnsi" w:cstheme="minorHAnsi"/>
                <w:spacing w:val="-5"/>
              </w:rPr>
              <w:t xml:space="preserve"> </w:t>
            </w:r>
            <w:r w:rsidRPr="00B508BF">
              <w:rPr>
                <w:rFonts w:asciiTheme="minorHAnsi" w:hAnsiTheme="minorHAnsi" w:cstheme="minorHAnsi"/>
              </w:rPr>
              <w:t>predtým</w:t>
            </w:r>
            <w:r w:rsidRPr="00B508BF">
              <w:rPr>
                <w:rFonts w:asciiTheme="minorHAnsi" w:hAnsiTheme="minorHAnsi" w:cstheme="minorHAnsi"/>
                <w:spacing w:val="-6"/>
              </w:rPr>
              <w:t xml:space="preserve"> </w:t>
            </w:r>
            <w:r w:rsidRPr="00B508BF">
              <w:rPr>
                <w:rFonts w:asciiTheme="minorHAnsi" w:hAnsiTheme="minorHAnsi" w:cstheme="minorHAnsi"/>
              </w:rPr>
              <w:t>zamestnával</w:t>
            </w:r>
            <w:r w:rsidRPr="00B508BF">
              <w:rPr>
                <w:rFonts w:asciiTheme="minorHAnsi" w:hAnsiTheme="minorHAnsi" w:cstheme="minorHAnsi"/>
                <w:spacing w:val="-5"/>
              </w:rPr>
              <w:t xml:space="preserve"> </w:t>
            </w:r>
            <w:r w:rsidRPr="00B508BF">
              <w:rPr>
                <w:rFonts w:asciiTheme="minorHAnsi" w:hAnsiTheme="minorHAnsi" w:cstheme="minorHAnsi"/>
              </w:rPr>
              <w:t>v rámci niektorej z aktivít/podaktivít NP FS I.  Dĺžka mentoringu, dĺžka podpory, jej výška a dĺžka udržateľnosti pracovného miesta po skončení podpory sú stanovené v Prílohe č. 1.</w:t>
            </w:r>
          </w:p>
          <w:p w14:paraId="68F5180A" w14:textId="539A44EC" w:rsidR="004C0D86" w:rsidRPr="00A171B1" w:rsidRDefault="004C0D86" w:rsidP="004C0D86">
            <w:pPr>
              <w:pStyle w:val="TableParagraph"/>
              <w:spacing w:before="244"/>
              <w:ind w:right="97"/>
              <w:jc w:val="both"/>
              <w:rPr>
                <w:rFonts w:asciiTheme="minorHAnsi" w:hAnsiTheme="minorHAnsi" w:cstheme="minorHAnsi"/>
              </w:rPr>
            </w:pPr>
            <w:r w:rsidRPr="00A171B1">
              <w:rPr>
                <w:rFonts w:asciiTheme="minorHAnsi" w:hAnsiTheme="minorHAnsi" w:cstheme="minorHAnsi"/>
              </w:rPr>
              <w:t xml:space="preserve">Podpora sa bude poskytovať v nasledujúcich situáciách: </w:t>
            </w:r>
            <w:r w:rsidRPr="00A171B1">
              <w:rPr>
                <w:rFonts w:asciiTheme="minorHAnsi" w:hAnsiTheme="minorHAnsi" w:cstheme="minorHAnsi"/>
                <w:b/>
              </w:rPr>
              <w:t>vytvorenie pracovného miesta</w:t>
            </w:r>
            <w:r w:rsidRPr="00A171B1">
              <w:rPr>
                <w:rFonts w:asciiTheme="minorHAnsi" w:hAnsiTheme="minorHAnsi" w:cstheme="minorHAnsi"/>
              </w:rPr>
              <w:t xml:space="preserve"> pre osobu v </w:t>
            </w:r>
            <w:r w:rsidR="001B7BA3">
              <w:rPr>
                <w:rFonts w:asciiTheme="minorHAnsi" w:hAnsiTheme="minorHAnsi" w:cstheme="minorHAnsi"/>
              </w:rPr>
              <w:t>hmotnej núdzi</w:t>
            </w:r>
            <w:r w:rsidRPr="00A171B1">
              <w:rPr>
                <w:rFonts w:asciiTheme="minorHAnsi" w:hAnsiTheme="minorHAnsi" w:cstheme="minorHAnsi"/>
              </w:rPr>
              <w:t xml:space="preserve">, ktorá vyžaduje špeciálnu podporu zo strany mentora alebo </w:t>
            </w:r>
            <w:r w:rsidRPr="00A171B1">
              <w:rPr>
                <w:rFonts w:asciiTheme="minorHAnsi" w:hAnsiTheme="minorHAnsi" w:cstheme="minorHAnsi"/>
                <w:b/>
              </w:rPr>
              <w:t xml:space="preserve">zamestnanie </w:t>
            </w:r>
            <w:r w:rsidRPr="00A171B1">
              <w:rPr>
                <w:rFonts w:asciiTheme="minorHAnsi" w:hAnsiTheme="minorHAnsi" w:cstheme="minorHAnsi"/>
              </w:rPr>
              <w:t>takejto</w:t>
            </w:r>
            <w:r w:rsidRPr="00A171B1">
              <w:rPr>
                <w:rFonts w:asciiTheme="minorHAnsi" w:hAnsiTheme="minorHAnsi" w:cstheme="minorHAnsi"/>
                <w:b/>
              </w:rPr>
              <w:t xml:space="preserve"> osoby v </w:t>
            </w:r>
            <w:r w:rsidR="001B7BA3">
              <w:rPr>
                <w:rFonts w:asciiTheme="minorHAnsi" w:hAnsiTheme="minorHAnsi" w:cstheme="minorHAnsi"/>
                <w:b/>
              </w:rPr>
              <w:t>hmotnej núdzi</w:t>
            </w:r>
            <w:r w:rsidRPr="00A171B1">
              <w:rPr>
                <w:rFonts w:asciiTheme="minorHAnsi" w:hAnsiTheme="minorHAnsi" w:cstheme="minorHAnsi"/>
              </w:rPr>
              <w:t xml:space="preserve"> na miestach, ktoré boli identifikované ako vhodné počas predchádzajúcej spolupráce služieb zamestnanosti a zamestnávateľov.  </w:t>
            </w:r>
          </w:p>
          <w:p w14:paraId="1DA82BED" w14:textId="77777777" w:rsidR="004C0D86" w:rsidRPr="007C279B" w:rsidRDefault="004C0D86" w:rsidP="009F48E9">
            <w:pPr>
              <w:pStyle w:val="TableParagraph"/>
              <w:ind w:right="95"/>
              <w:jc w:val="both"/>
              <w:rPr>
                <w:rFonts w:asciiTheme="minorHAnsi" w:hAnsiTheme="minorHAnsi" w:cstheme="minorHAnsi"/>
              </w:rPr>
            </w:pPr>
          </w:p>
          <w:p w14:paraId="57A9D2FA" w14:textId="77777777" w:rsidR="00B508BF" w:rsidRPr="00B508BF" w:rsidRDefault="00B508BF" w:rsidP="00B508BF">
            <w:pPr>
              <w:pStyle w:val="paragraph"/>
              <w:spacing w:before="0" w:beforeAutospacing="0" w:after="0" w:afterAutospacing="0"/>
              <w:jc w:val="both"/>
              <w:textAlignment w:val="baseline"/>
              <w:rPr>
                <w:rFonts w:asciiTheme="minorHAnsi" w:hAnsiTheme="minorHAnsi"/>
                <w:b/>
                <w:sz w:val="22"/>
                <w:szCs w:val="22"/>
              </w:rPr>
            </w:pPr>
            <w:r w:rsidRPr="00B508BF">
              <w:rPr>
                <w:rFonts w:asciiTheme="minorHAnsi" w:hAnsiTheme="minorHAnsi" w:cstheme="minorHAnsi"/>
                <w:b/>
                <w:sz w:val="22"/>
                <w:szCs w:val="22"/>
              </w:rPr>
              <w:t>Podaktivita</w:t>
            </w:r>
            <w:r w:rsidRPr="00B508BF">
              <w:rPr>
                <w:rFonts w:asciiTheme="minorHAnsi" w:hAnsiTheme="minorHAnsi" w:cstheme="minorHAnsi"/>
                <w:b/>
                <w:spacing w:val="-9"/>
                <w:sz w:val="22"/>
                <w:szCs w:val="22"/>
              </w:rPr>
              <w:t xml:space="preserve"> </w:t>
            </w:r>
            <w:r w:rsidRPr="00B508BF">
              <w:rPr>
                <w:rFonts w:asciiTheme="minorHAnsi" w:hAnsiTheme="minorHAnsi" w:cstheme="minorHAnsi"/>
                <w:b/>
                <w:sz w:val="22"/>
                <w:szCs w:val="22"/>
              </w:rPr>
              <w:t>1.2:</w:t>
            </w:r>
            <w:r w:rsidRPr="00B508BF">
              <w:rPr>
                <w:rFonts w:asciiTheme="minorHAnsi" w:hAnsiTheme="minorHAnsi"/>
                <w:b/>
                <w:sz w:val="22"/>
                <w:szCs w:val="22"/>
              </w:rPr>
              <w:t xml:space="preserve"> Poskytovanie finančných príspevkov pre agentúry podporovaného zamestnávania (APZ) (Odmena pre APZ za umiestnenie na otvorenom trhu práce). </w:t>
            </w:r>
          </w:p>
          <w:p w14:paraId="290F9D49" w14:textId="4284E6F6" w:rsidR="00B508BF" w:rsidRPr="00B508BF" w:rsidRDefault="00B508BF" w:rsidP="00B508BF">
            <w:pPr>
              <w:pStyle w:val="paragraph"/>
              <w:spacing w:before="0" w:beforeAutospacing="0" w:after="0" w:afterAutospacing="0"/>
              <w:jc w:val="both"/>
              <w:textAlignment w:val="baseline"/>
              <w:rPr>
                <w:rFonts w:asciiTheme="minorHAnsi" w:hAnsiTheme="minorHAnsi"/>
                <w:sz w:val="22"/>
                <w:szCs w:val="22"/>
              </w:rPr>
            </w:pPr>
            <w:r w:rsidRPr="00B508BF">
              <w:rPr>
                <w:rFonts w:asciiTheme="minorHAnsi" w:hAnsiTheme="minorHAnsi"/>
                <w:b/>
                <w:i/>
                <w:sz w:val="22"/>
                <w:szCs w:val="22"/>
                <w:lang w:eastAsia="cs-CZ"/>
              </w:rPr>
              <w:t>Agentúr</w:t>
            </w:r>
            <w:r w:rsidR="00170FB0">
              <w:rPr>
                <w:rFonts w:asciiTheme="minorHAnsi" w:hAnsiTheme="minorHAnsi"/>
                <w:b/>
                <w:i/>
                <w:sz w:val="22"/>
                <w:szCs w:val="22"/>
                <w:lang w:eastAsia="cs-CZ"/>
              </w:rPr>
              <w:t>am</w:t>
            </w:r>
            <w:r w:rsidRPr="00B508BF">
              <w:rPr>
                <w:rFonts w:asciiTheme="minorHAnsi" w:hAnsiTheme="minorHAnsi"/>
                <w:b/>
                <w:i/>
                <w:sz w:val="22"/>
                <w:szCs w:val="22"/>
                <w:lang w:eastAsia="cs-CZ"/>
              </w:rPr>
              <w:t xml:space="preserve"> podporovaného zamestnávania</w:t>
            </w:r>
            <w:r w:rsidR="003D78E9">
              <w:rPr>
                <w:rFonts w:asciiTheme="minorHAnsi" w:hAnsiTheme="minorHAnsi"/>
                <w:sz w:val="22"/>
                <w:szCs w:val="22"/>
                <w:lang w:eastAsia="cs-CZ"/>
              </w:rPr>
              <w:t xml:space="preserve">, ktoré majú platné povolenie na vykonávanie činnosti  APZ podľa </w:t>
            </w:r>
            <w:r w:rsidR="001B7BA3">
              <w:rPr>
                <w:rFonts w:asciiTheme="minorHAnsi" w:hAnsiTheme="minorHAnsi"/>
                <w:sz w:val="22"/>
                <w:szCs w:val="22"/>
                <w:lang w:eastAsia="cs-CZ"/>
              </w:rPr>
              <w:t xml:space="preserve">§ 58 </w:t>
            </w:r>
            <w:r w:rsidRPr="00B508BF">
              <w:rPr>
                <w:rFonts w:asciiTheme="minorHAnsi" w:hAnsiTheme="minorHAnsi"/>
                <w:sz w:val="22"/>
                <w:szCs w:val="22"/>
                <w:lang w:eastAsia="cs-CZ"/>
              </w:rPr>
              <w:t>zákona o službách zamestnanosti a</w:t>
            </w:r>
            <w:r w:rsidR="00DA150C">
              <w:rPr>
                <w:rFonts w:asciiTheme="minorHAnsi" w:hAnsiTheme="minorHAnsi"/>
                <w:sz w:val="22"/>
                <w:szCs w:val="22"/>
                <w:lang w:eastAsia="cs-CZ"/>
              </w:rPr>
              <w:t xml:space="preserve"> ktoré </w:t>
            </w:r>
            <w:r w:rsidRPr="00B508BF">
              <w:rPr>
                <w:rFonts w:asciiTheme="minorHAnsi" w:hAnsiTheme="minorHAnsi"/>
                <w:sz w:val="22"/>
                <w:szCs w:val="22"/>
                <w:lang w:eastAsia="cs-CZ"/>
              </w:rPr>
              <w:t>na základe spolupráce a uzatvorenej dohody s príslušným úradom</w:t>
            </w:r>
            <w:r w:rsidR="001B7BA3">
              <w:rPr>
                <w:rFonts w:asciiTheme="minorHAnsi" w:hAnsiTheme="minorHAnsi"/>
                <w:sz w:val="22"/>
                <w:szCs w:val="22"/>
                <w:lang w:eastAsia="cs-CZ"/>
              </w:rPr>
              <w:t xml:space="preserve"> </w:t>
            </w:r>
            <w:r w:rsidRPr="00B508BF">
              <w:rPr>
                <w:rFonts w:asciiTheme="minorHAnsi" w:hAnsiTheme="minorHAnsi"/>
                <w:sz w:val="22"/>
                <w:szCs w:val="22"/>
                <w:lang w:eastAsia="cs-CZ"/>
              </w:rPr>
              <w:t>poskytnú svoje služby</w:t>
            </w:r>
            <w:r w:rsidR="00170FB0">
              <w:rPr>
                <w:rFonts w:asciiTheme="minorHAnsi" w:hAnsiTheme="minorHAnsi"/>
                <w:sz w:val="22"/>
                <w:szCs w:val="22"/>
                <w:lang w:eastAsia="cs-CZ"/>
              </w:rPr>
              <w:t xml:space="preserve"> DNO a OZP evidovaným na úradoch sa poskytne príspevok </w:t>
            </w:r>
            <w:r w:rsidR="00170FB0" w:rsidRPr="00171A50">
              <w:rPr>
                <w:rFonts w:asciiTheme="minorHAnsi" w:hAnsiTheme="minorHAnsi"/>
                <w:b/>
                <w:sz w:val="22"/>
                <w:szCs w:val="22"/>
                <w:lang w:eastAsia="cs-CZ"/>
              </w:rPr>
              <w:t>za umiestnenie</w:t>
            </w:r>
            <w:r w:rsidR="00170FB0">
              <w:rPr>
                <w:rFonts w:asciiTheme="minorHAnsi" w:hAnsiTheme="minorHAnsi"/>
                <w:sz w:val="22"/>
                <w:szCs w:val="22"/>
                <w:lang w:eastAsia="cs-CZ"/>
              </w:rPr>
              <w:t xml:space="preserve"> týchto osôb </w:t>
            </w:r>
            <w:r w:rsidRPr="00B508BF">
              <w:rPr>
                <w:rFonts w:asciiTheme="minorHAnsi" w:hAnsiTheme="minorHAnsi"/>
                <w:b/>
                <w:sz w:val="22"/>
                <w:szCs w:val="22"/>
                <w:lang w:eastAsia="cs-CZ"/>
              </w:rPr>
              <w:t>na otvorený trh práce</w:t>
            </w:r>
            <w:r w:rsidR="003D78E9">
              <w:rPr>
                <w:rFonts w:asciiTheme="minorHAnsi" w:hAnsiTheme="minorHAnsi"/>
                <w:b/>
                <w:sz w:val="22"/>
                <w:szCs w:val="22"/>
                <w:lang w:eastAsia="cs-CZ"/>
              </w:rPr>
              <w:t xml:space="preserve"> </w:t>
            </w:r>
            <w:r w:rsidR="00A171B1">
              <w:rPr>
                <w:rFonts w:asciiTheme="minorHAnsi" w:hAnsiTheme="minorHAnsi" w:cstheme="minorHAnsi"/>
                <w:sz w:val="22"/>
                <w:szCs w:val="22"/>
              </w:rPr>
              <w:t xml:space="preserve">k </w:t>
            </w:r>
            <w:r w:rsidRPr="00B508BF">
              <w:rPr>
                <w:rFonts w:asciiTheme="minorHAnsi" w:hAnsiTheme="minorHAnsi" w:cstheme="minorHAnsi"/>
                <w:sz w:val="22"/>
                <w:szCs w:val="22"/>
              </w:rPr>
              <w:t xml:space="preserve">zamestnávateľovi, </w:t>
            </w:r>
            <w:r w:rsidR="003D78E9">
              <w:rPr>
                <w:rFonts w:asciiTheme="minorHAnsi" w:hAnsiTheme="minorHAnsi" w:cstheme="minorHAnsi"/>
                <w:sz w:val="22"/>
                <w:szCs w:val="22"/>
              </w:rPr>
              <w:t xml:space="preserve">ktorý pôsobí na otvorenom trhu práce (t.j. </w:t>
            </w:r>
            <w:r w:rsidR="00A6266A">
              <w:rPr>
                <w:rFonts w:asciiTheme="minorHAnsi" w:hAnsiTheme="minorHAnsi" w:cstheme="minorHAnsi"/>
                <w:sz w:val="22"/>
                <w:szCs w:val="22"/>
              </w:rPr>
              <w:t>ktorý nie je chránenou diel</w:t>
            </w:r>
            <w:r w:rsidRPr="00B508BF">
              <w:rPr>
                <w:rFonts w:asciiTheme="minorHAnsi" w:hAnsiTheme="minorHAnsi" w:cstheme="minorHAnsi"/>
                <w:sz w:val="22"/>
                <w:szCs w:val="22"/>
              </w:rPr>
              <w:t>nou, chráneným pracoviskom ani sociálnym podnikom</w:t>
            </w:r>
            <w:r w:rsidR="00153E23">
              <w:rPr>
                <w:rFonts w:asciiTheme="minorHAnsi" w:hAnsiTheme="minorHAnsi" w:cstheme="minorHAnsi"/>
                <w:sz w:val="22"/>
                <w:szCs w:val="22"/>
              </w:rPr>
              <w:t>)</w:t>
            </w:r>
            <w:r w:rsidRPr="00B508BF">
              <w:rPr>
                <w:rFonts w:asciiTheme="minorHAnsi" w:hAnsiTheme="minorHAnsi"/>
                <w:sz w:val="22"/>
                <w:szCs w:val="22"/>
                <w:lang w:eastAsia="cs-CZ"/>
              </w:rPr>
              <w:t>. P</w:t>
            </w:r>
            <w:r w:rsidRPr="00B508BF">
              <w:rPr>
                <w:rFonts w:asciiTheme="minorHAnsi" w:hAnsiTheme="minorHAnsi" w:cstheme="minorHAnsi"/>
                <w:sz w:val="22"/>
                <w:szCs w:val="22"/>
              </w:rPr>
              <w:t>racovná zmluva medzi</w:t>
            </w:r>
            <w:r w:rsidR="00DA150C">
              <w:rPr>
                <w:rFonts w:asciiTheme="minorHAnsi" w:hAnsiTheme="minorHAnsi" w:cstheme="minorHAnsi"/>
                <w:sz w:val="22"/>
                <w:szCs w:val="22"/>
              </w:rPr>
              <w:t xml:space="preserve"> osobou z </w:t>
            </w:r>
            <w:r w:rsidRPr="00B508BF">
              <w:rPr>
                <w:rFonts w:asciiTheme="minorHAnsi" w:hAnsiTheme="minorHAnsi" w:cstheme="minorHAnsi"/>
                <w:sz w:val="22"/>
                <w:szCs w:val="22"/>
              </w:rPr>
              <w:t xml:space="preserve"> CS a zamestnávateľom  musí byť uzavretá na dobu minimálne jedného roka</w:t>
            </w:r>
            <w:r w:rsidR="00DA150C">
              <w:rPr>
                <w:rFonts w:asciiTheme="minorHAnsi" w:hAnsiTheme="minorHAnsi" w:cstheme="minorHAnsi"/>
                <w:sz w:val="22"/>
                <w:szCs w:val="22"/>
              </w:rPr>
              <w:t xml:space="preserve"> a</w:t>
            </w:r>
            <w:r w:rsidRPr="00B508BF">
              <w:rPr>
                <w:rFonts w:asciiTheme="minorHAnsi" w:hAnsiTheme="minorHAnsi" w:cstheme="minorHAnsi"/>
                <w:sz w:val="22"/>
                <w:szCs w:val="22"/>
              </w:rPr>
              <w:t xml:space="preserve"> v rozsahu najmenej 20 hodín týždenne.</w:t>
            </w:r>
            <w:del w:id="37" w:author="Marková Anna" w:date="2025-11-18T13:02:00Z">
              <w:r w:rsidRPr="00B508BF" w:rsidDel="00220762">
                <w:rPr>
                  <w:rFonts w:asciiTheme="minorHAnsi" w:hAnsiTheme="minorHAnsi" w:cstheme="minorHAnsi"/>
                  <w:sz w:val="22"/>
                  <w:szCs w:val="22"/>
                </w:rPr>
                <w:delText xml:space="preserve"> </w:delText>
              </w:r>
            </w:del>
            <w:ins w:id="38" w:author="Marková Anna" w:date="2025-11-18T07:09:00Z">
              <w:r w:rsidR="007A665B">
                <w:rPr>
                  <w:rFonts w:asciiTheme="minorHAnsi" w:hAnsiTheme="minorHAnsi" w:cstheme="minorHAnsi"/>
                  <w:sz w:val="22"/>
                  <w:szCs w:val="22"/>
                </w:rPr>
                <w:t xml:space="preserve"> </w:t>
              </w:r>
            </w:ins>
            <w:r w:rsidRPr="00B508BF">
              <w:rPr>
                <w:rFonts w:asciiTheme="minorHAnsi" w:hAnsiTheme="minorHAnsi" w:cstheme="minorHAnsi"/>
                <w:sz w:val="22"/>
                <w:szCs w:val="22"/>
              </w:rPr>
              <w:t>Dĺžka podpory a jej výška sú stanovené v Prílohe č. 1</w:t>
            </w:r>
            <w:ins w:id="39" w:author="Marková Anna" w:date="2025-11-18T07:02:00Z">
              <w:r w:rsidR="004A5F80">
                <w:rPr>
                  <w:rFonts w:asciiTheme="minorHAnsi" w:hAnsiTheme="minorHAnsi" w:cstheme="minorHAnsi"/>
                  <w:sz w:val="22"/>
                  <w:szCs w:val="22"/>
                </w:rPr>
                <w:t>.</w:t>
              </w:r>
            </w:ins>
            <w:ins w:id="40" w:author="Marková Anna" w:date="2025-11-18T07:00:00Z">
              <w:r w:rsidR="004A5F80">
                <w:rPr>
                  <w:rFonts w:asciiTheme="minorHAnsi" w:hAnsiTheme="minorHAnsi" w:cstheme="minorHAnsi"/>
                  <w:sz w:val="22"/>
                  <w:szCs w:val="22"/>
                </w:rPr>
                <w:t xml:space="preserve"> </w:t>
              </w:r>
            </w:ins>
          </w:p>
          <w:p w14:paraId="5711B28A" w14:textId="77777777" w:rsidR="00B508BF" w:rsidRPr="00B508BF" w:rsidRDefault="00B508BF" w:rsidP="00B508BF">
            <w:pPr>
              <w:pStyle w:val="paragraph"/>
              <w:spacing w:before="0" w:beforeAutospacing="0" w:after="0" w:afterAutospacing="0"/>
              <w:jc w:val="both"/>
              <w:textAlignment w:val="baseline"/>
              <w:rPr>
                <w:rFonts w:asciiTheme="minorHAnsi" w:hAnsiTheme="minorHAnsi"/>
                <w:sz w:val="22"/>
                <w:szCs w:val="22"/>
                <w:lang w:eastAsia="cs-CZ"/>
              </w:rPr>
            </w:pPr>
            <w:r w:rsidRPr="00B508BF">
              <w:rPr>
                <w:rFonts w:asciiTheme="minorHAnsi" w:hAnsiTheme="minorHAnsi"/>
                <w:sz w:val="22"/>
                <w:szCs w:val="22"/>
                <w:lang w:eastAsia="cs-CZ"/>
              </w:rPr>
              <w:t>Príspevok sa bude poskytovať aj pre</w:t>
            </w:r>
            <w:r w:rsidRPr="00B508BF">
              <w:rPr>
                <w:rFonts w:asciiTheme="minorHAnsi" w:hAnsiTheme="minorHAnsi"/>
                <w:sz w:val="22"/>
                <w:szCs w:val="22"/>
              </w:rPr>
              <w:t xml:space="preserve"> APZ zapojené do projektu 2N - Nezamestnaní a neaktívni na ceste na trh práce; PSK-MPSVR-034-2025-DV-ESF+.  </w:t>
            </w:r>
          </w:p>
          <w:p w14:paraId="5CFB3ABD" w14:textId="77777777" w:rsidR="00FA20E7" w:rsidRPr="007C279B" w:rsidRDefault="00FA20E7" w:rsidP="00FA20E7">
            <w:pPr>
              <w:pStyle w:val="TableParagraph"/>
              <w:spacing w:before="91"/>
              <w:rPr>
                <w:sz w:val="20"/>
              </w:rPr>
            </w:pPr>
          </w:p>
          <w:p w14:paraId="2D094000" w14:textId="76E4D7AC" w:rsidR="00B508BF" w:rsidRPr="00B508BF" w:rsidRDefault="00B508BF" w:rsidP="00B508BF">
            <w:pPr>
              <w:pStyle w:val="TableParagraph"/>
              <w:jc w:val="both"/>
              <w:rPr>
                <w:rFonts w:asciiTheme="minorHAnsi" w:hAnsiTheme="minorHAnsi" w:cstheme="minorHAnsi"/>
                <w:b/>
              </w:rPr>
            </w:pPr>
            <w:r>
              <w:rPr>
                <w:rFonts w:asciiTheme="minorHAnsi" w:hAnsiTheme="minorHAnsi" w:cstheme="minorHAnsi"/>
                <w:b/>
              </w:rPr>
              <w:t xml:space="preserve">Podaktivita 1.3: </w:t>
            </w:r>
            <w:r w:rsidRPr="00B508BF">
              <w:rPr>
                <w:rFonts w:asciiTheme="minorHAnsi" w:hAnsiTheme="minorHAnsi" w:cstheme="minorHAnsi"/>
                <w:b/>
              </w:rPr>
              <w:t>Poskytovanie</w:t>
            </w:r>
            <w:r w:rsidRPr="00B508BF">
              <w:rPr>
                <w:rFonts w:asciiTheme="minorHAnsi" w:hAnsiTheme="minorHAnsi" w:cstheme="minorHAnsi"/>
                <w:b/>
                <w:spacing w:val="-9"/>
              </w:rPr>
              <w:t xml:space="preserve"> </w:t>
            </w:r>
            <w:r w:rsidRPr="00B508BF">
              <w:rPr>
                <w:rFonts w:asciiTheme="minorHAnsi" w:hAnsiTheme="minorHAnsi" w:cstheme="minorHAnsi"/>
                <w:b/>
              </w:rPr>
              <w:t>finančných</w:t>
            </w:r>
            <w:r w:rsidRPr="00B508BF">
              <w:rPr>
                <w:rFonts w:asciiTheme="minorHAnsi" w:hAnsiTheme="minorHAnsi" w:cstheme="minorHAnsi"/>
                <w:b/>
                <w:spacing w:val="-8"/>
              </w:rPr>
              <w:t xml:space="preserve"> </w:t>
            </w:r>
            <w:r w:rsidRPr="00B508BF">
              <w:rPr>
                <w:rFonts w:asciiTheme="minorHAnsi" w:hAnsiTheme="minorHAnsi" w:cstheme="minorHAnsi"/>
                <w:b/>
              </w:rPr>
              <w:t>príspevkov</w:t>
            </w:r>
            <w:r w:rsidRPr="00B508BF">
              <w:rPr>
                <w:rFonts w:asciiTheme="minorHAnsi" w:hAnsiTheme="minorHAnsi" w:cstheme="minorHAnsi"/>
                <w:b/>
                <w:spacing w:val="-10"/>
              </w:rPr>
              <w:t xml:space="preserve"> neaktívnym o</w:t>
            </w:r>
            <w:r w:rsidRPr="00B508BF">
              <w:rPr>
                <w:rFonts w:asciiTheme="minorHAnsi" w:hAnsiTheme="minorHAnsi" w:cstheme="minorHAnsi"/>
                <w:b/>
              </w:rPr>
              <w:t xml:space="preserve">sobám </w:t>
            </w:r>
            <w:del w:id="41" w:author="Marková Anna" w:date="2025-11-18T12:18:00Z">
              <w:r w:rsidRPr="00B508BF" w:rsidDel="004F5A8F">
                <w:rPr>
                  <w:rFonts w:asciiTheme="minorHAnsi" w:hAnsiTheme="minorHAnsi" w:cstheme="minorHAnsi"/>
                  <w:b/>
                </w:rPr>
                <w:delText xml:space="preserve">v zmysle iniciatívy Práca namiesto dávok </w:delText>
              </w:r>
            </w:del>
            <w:r w:rsidRPr="00B508BF">
              <w:rPr>
                <w:rFonts w:asciiTheme="minorHAnsi" w:hAnsiTheme="minorHAnsi" w:cstheme="minorHAnsi"/>
                <w:b/>
              </w:rPr>
              <w:t>(Motivačný</w:t>
            </w:r>
            <w:r w:rsidRPr="00B508BF">
              <w:rPr>
                <w:rFonts w:asciiTheme="minorHAnsi" w:hAnsiTheme="minorHAnsi" w:cstheme="minorHAnsi"/>
                <w:b/>
                <w:spacing w:val="-9"/>
              </w:rPr>
              <w:t xml:space="preserve"> </w:t>
            </w:r>
            <w:r w:rsidRPr="00B508BF">
              <w:rPr>
                <w:rFonts w:asciiTheme="minorHAnsi" w:hAnsiTheme="minorHAnsi" w:cstheme="minorHAnsi"/>
                <w:b/>
                <w:spacing w:val="-2"/>
              </w:rPr>
              <w:t>príspevok</w:t>
            </w:r>
            <w:r w:rsidR="00FF6C96">
              <w:rPr>
                <w:rFonts w:asciiTheme="minorHAnsi" w:hAnsiTheme="minorHAnsi" w:cstheme="minorHAnsi"/>
                <w:b/>
                <w:spacing w:val="-2"/>
              </w:rPr>
              <w:t xml:space="preserve"> pre neaktívne osoby</w:t>
            </w:r>
            <w:r w:rsidRPr="00B508BF">
              <w:rPr>
                <w:rFonts w:asciiTheme="minorHAnsi" w:hAnsiTheme="minorHAnsi" w:cstheme="minorHAnsi"/>
                <w:b/>
                <w:spacing w:val="-2"/>
              </w:rPr>
              <w:t>)</w:t>
            </w:r>
          </w:p>
          <w:p w14:paraId="56E90396" w14:textId="37183563" w:rsidR="00903CB1" w:rsidRPr="00B508BF" w:rsidRDefault="00B508BF" w:rsidP="00B508BF">
            <w:pPr>
              <w:pStyle w:val="TableParagraph"/>
              <w:ind w:right="95"/>
              <w:jc w:val="both"/>
              <w:rPr>
                <w:rFonts w:asciiTheme="minorHAnsi" w:hAnsiTheme="minorHAnsi" w:cstheme="minorHAnsi"/>
              </w:rPr>
            </w:pPr>
            <w:r w:rsidRPr="00B508BF">
              <w:rPr>
                <w:rFonts w:asciiTheme="minorHAnsi" w:hAnsiTheme="minorHAnsi" w:cstheme="minorHAnsi"/>
              </w:rPr>
              <w:t>V rámci tejto podaktivity sa</w:t>
            </w:r>
            <w:r w:rsidRPr="00B508BF">
              <w:rPr>
                <w:rFonts w:asciiTheme="minorHAnsi" w:hAnsiTheme="minorHAnsi" w:cstheme="minorHAnsi"/>
                <w:b/>
              </w:rPr>
              <w:t xml:space="preserve"> </w:t>
            </w:r>
            <w:r w:rsidRPr="00FF6C96">
              <w:rPr>
                <w:rFonts w:asciiTheme="minorHAnsi" w:hAnsiTheme="minorHAnsi" w:cstheme="minorHAnsi"/>
              </w:rPr>
              <w:t xml:space="preserve">bude motivačný príspevok poskytovať </w:t>
            </w:r>
            <w:r w:rsidR="00FF6C96" w:rsidRPr="00FF6C96">
              <w:rPr>
                <w:rFonts w:asciiTheme="minorHAnsi" w:hAnsiTheme="minorHAnsi" w:cstheme="minorHAnsi"/>
                <w:b/>
              </w:rPr>
              <w:t xml:space="preserve">neaktívnym </w:t>
            </w:r>
            <w:r w:rsidRPr="00FF6C96">
              <w:rPr>
                <w:rFonts w:asciiTheme="minorHAnsi" w:hAnsiTheme="minorHAnsi" w:cstheme="minorHAnsi"/>
                <w:b/>
              </w:rPr>
              <w:t>osobám</w:t>
            </w:r>
            <w:r w:rsidRPr="00FF6C96">
              <w:rPr>
                <w:rFonts w:asciiTheme="minorHAnsi" w:hAnsiTheme="minorHAnsi" w:cstheme="minorHAnsi"/>
              </w:rPr>
              <w:t>, ktoré sú členom domácnosti, ktorej sa poskytuje pomoc v hmotnej núdzi podľa § 2 ods. 7 zákona o službách zamestnanosti. Účelom</w:t>
            </w:r>
            <w:r w:rsidRPr="00B508BF">
              <w:rPr>
                <w:rFonts w:asciiTheme="minorHAnsi" w:hAnsiTheme="minorHAnsi" w:cstheme="minorHAnsi"/>
              </w:rPr>
              <w:t xml:space="preserve"> príspevku</w:t>
            </w:r>
            <w:r w:rsidRPr="00B508BF">
              <w:rPr>
                <w:rFonts w:asciiTheme="minorHAnsi" w:hAnsiTheme="minorHAnsi" w:cstheme="minorHAnsi"/>
                <w:spacing w:val="-1"/>
              </w:rPr>
              <w:t xml:space="preserve"> </w:t>
            </w:r>
            <w:r w:rsidRPr="00B508BF">
              <w:rPr>
                <w:rFonts w:asciiTheme="minorHAnsi" w:hAnsiTheme="minorHAnsi" w:cstheme="minorHAnsi"/>
              </w:rPr>
              <w:t>je</w:t>
            </w:r>
            <w:r w:rsidRPr="00B508BF">
              <w:rPr>
                <w:rFonts w:asciiTheme="minorHAnsi" w:hAnsiTheme="minorHAnsi" w:cstheme="minorHAnsi"/>
                <w:spacing w:val="-5"/>
              </w:rPr>
              <w:t xml:space="preserve"> </w:t>
            </w:r>
            <w:r w:rsidRPr="00B508BF">
              <w:rPr>
                <w:rFonts w:asciiTheme="minorHAnsi" w:hAnsiTheme="minorHAnsi" w:cstheme="minorHAnsi"/>
              </w:rPr>
              <w:t>zvýšenie</w:t>
            </w:r>
            <w:r w:rsidRPr="00B508BF">
              <w:rPr>
                <w:rFonts w:asciiTheme="minorHAnsi" w:hAnsiTheme="minorHAnsi" w:cstheme="minorHAnsi"/>
                <w:spacing w:val="-6"/>
              </w:rPr>
              <w:t xml:space="preserve"> </w:t>
            </w:r>
            <w:r w:rsidRPr="00B508BF">
              <w:rPr>
                <w:rFonts w:asciiTheme="minorHAnsi" w:hAnsiTheme="minorHAnsi" w:cstheme="minorHAnsi"/>
              </w:rPr>
              <w:t>motivácie</w:t>
            </w:r>
            <w:r w:rsidRPr="00B508BF">
              <w:rPr>
                <w:rFonts w:asciiTheme="minorHAnsi" w:hAnsiTheme="minorHAnsi" w:cstheme="minorHAnsi"/>
                <w:spacing w:val="-5"/>
              </w:rPr>
              <w:t xml:space="preserve"> </w:t>
            </w:r>
            <w:r w:rsidRPr="00B508BF">
              <w:rPr>
                <w:rFonts w:asciiTheme="minorHAnsi" w:hAnsiTheme="minorHAnsi" w:cstheme="minorHAnsi"/>
              </w:rPr>
              <w:t>k</w:t>
            </w:r>
            <w:r w:rsidRPr="00B508BF">
              <w:rPr>
                <w:rFonts w:asciiTheme="minorHAnsi" w:hAnsiTheme="minorHAnsi" w:cstheme="minorHAnsi"/>
                <w:spacing w:val="-4"/>
              </w:rPr>
              <w:t xml:space="preserve"> </w:t>
            </w:r>
            <w:r w:rsidRPr="00B508BF">
              <w:rPr>
                <w:rFonts w:asciiTheme="minorHAnsi" w:hAnsiTheme="minorHAnsi" w:cstheme="minorHAnsi"/>
              </w:rPr>
              <w:t>stabilnému</w:t>
            </w:r>
            <w:r w:rsidRPr="00B508BF">
              <w:rPr>
                <w:rFonts w:asciiTheme="minorHAnsi" w:hAnsiTheme="minorHAnsi" w:cstheme="minorHAnsi"/>
                <w:spacing w:val="-4"/>
              </w:rPr>
              <w:t xml:space="preserve"> </w:t>
            </w:r>
            <w:r w:rsidRPr="00B508BF">
              <w:rPr>
                <w:rFonts w:asciiTheme="minorHAnsi" w:hAnsiTheme="minorHAnsi" w:cstheme="minorHAnsi"/>
              </w:rPr>
              <w:t>zamestnaniu</w:t>
            </w:r>
            <w:r w:rsidRPr="00B508BF">
              <w:rPr>
                <w:rFonts w:asciiTheme="minorHAnsi" w:hAnsiTheme="minorHAnsi" w:cstheme="minorHAnsi"/>
                <w:spacing w:val="-4"/>
              </w:rPr>
              <w:t xml:space="preserve"> </w:t>
            </w:r>
            <w:r w:rsidRPr="00B508BF">
              <w:rPr>
                <w:rFonts w:asciiTheme="minorHAnsi" w:hAnsiTheme="minorHAnsi" w:cstheme="minorHAnsi"/>
              </w:rPr>
              <w:t>a</w:t>
            </w:r>
            <w:r w:rsidRPr="00B508BF">
              <w:rPr>
                <w:rFonts w:asciiTheme="minorHAnsi" w:hAnsiTheme="minorHAnsi" w:cstheme="minorHAnsi"/>
                <w:spacing w:val="-5"/>
              </w:rPr>
              <w:t xml:space="preserve"> </w:t>
            </w:r>
            <w:r w:rsidRPr="00B508BF">
              <w:rPr>
                <w:rFonts w:asciiTheme="minorHAnsi" w:hAnsiTheme="minorHAnsi" w:cstheme="minorHAnsi"/>
              </w:rPr>
              <w:t>postupnému</w:t>
            </w:r>
            <w:r w:rsidRPr="00B508BF">
              <w:rPr>
                <w:rFonts w:asciiTheme="minorHAnsi" w:hAnsiTheme="minorHAnsi" w:cstheme="minorHAnsi"/>
                <w:spacing w:val="-4"/>
              </w:rPr>
              <w:t xml:space="preserve"> </w:t>
            </w:r>
            <w:r w:rsidRPr="00B508BF">
              <w:rPr>
                <w:rFonts w:asciiTheme="minorHAnsi" w:hAnsiTheme="minorHAnsi" w:cstheme="minorHAnsi"/>
              </w:rPr>
              <w:t>útlmu</w:t>
            </w:r>
            <w:r w:rsidRPr="00B508BF">
              <w:rPr>
                <w:rFonts w:asciiTheme="minorHAnsi" w:hAnsiTheme="minorHAnsi" w:cstheme="minorHAnsi"/>
                <w:spacing w:val="-4"/>
              </w:rPr>
              <w:t xml:space="preserve"> </w:t>
            </w:r>
            <w:r w:rsidRPr="00B508BF">
              <w:rPr>
                <w:rFonts w:asciiTheme="minorHAnsi" w:hAnsiTheme="minorHAnsi" w:cstheme="minorHAnsi"/>
              </w:rPr>
              <w:t>aktivačnej</w:t>
            </w:r>
            <w:r w:rsidRPr="00B508BF">
              <w:rPr>
                <w:rFonts w:asciiTheme="minorHAnsi" w:hAnsiTheme="minorHAnsi" w:cstheme="minorHAnsi"/>
                <w:spacing w:val="-4"/>
              </w:rPr>
              <w:t xml:space="preserve"> </w:t>
            </w:r>
            <w:r w:rsidRPr="00B508BF">
              <w:rPr>
                <w:rFonts w:asciiTheme="minorHAnsi" w:hAnsiTheme="minorHAnsi" w:cstheme="minorHAnsi"/>
              </w:rPr>
              <w:t>činnosti. Dĺžka</w:t>
            </w:r>
            <w:r w:rsidRPr="00B508BF">
              <w:rPr>
                <w:rFonts w:asciiTheme="minorHAnsi" w:hAnsiTheme="minorHAnsi" w:cstheme="minorHAnsi"/>
                <w:spacing w:val="-4"/>
              </w:rPr>
              <w:t xml:space="preserve"> </w:t>
            </w:r>
            <w:r w:rsidRPr="00B508BF">
              <w:rPr>
                <w:rFonts w:asciiTheme="minorHAnsi" w:hAnsiTheme="minorHAnsi" w:cstheme="minorHAnsi"/>
              </w:rPr>
              <w:t>podpory</w:t>
            </w:r>
            <w:r w:rsidRPr="00B508BF">
              <w:rPr>
                <w:rFonts w:asciiTheme="minorHAnsi" w:hAnsiTheme="minorHAnsi" w:cstheme="minorHAnsi"/>
                <w:spacing w:val="-4"/>
              </w:rPr>
              <w:t xml:space="preserve"> </w:t>
            </w:r>
            <w:r w:rsidRPr="00B508BF">
              <w:rPr>
                <w:rFonts w:asciiTheme="minorHAnsi" w:hAnsiTheme="minorHAnsi" w:cstheme="minorHAnsi"/>
              </w:rPr>
              <w:t>a</w:t>
            </w:r>
            <w:r w:rsidRPr="00B508BF">
              <w:rPr>
                <w:rFonts w:asciiTheme="minorHAnsi" w:hAnsiTheme="minorHAnsi" w:cstheme="minorHAnsi"/>
                <w:spacing w:val="-4"/>
              </w:rPr>
              <w:t xml:space="preserve"> </w:t>
            </w:r>
            <w:r w:rsidRPr="00B508BF">
              <w:rPr>
                <w:rFonts w:asciiTheme="minorHAnsi" w:hAnsiTheme="minorHAnsi" w:cstheme="minorHAnsi"/>
              </w:rPr>
              <w:t>jej</w:t>
            </w:r>
            <w:r w:rsidRPr="00B508BF">
              <w:rPr>
                <w:rFonts w:asciiTheme="minorHAnsi" w:hAnsiTheme="minorHAnsi" w:cstheme="minorHAnsi"/>
                <w:spacing w:val="-5"/>
              </w:rPr>
              <w:t xml:space="preserve"> </w:t>
            </w:r>
            <w:r w:rsidRPr="00B508BF">
              <w:rPr>
                <w:rFonts w:asciiTheme="minorHAnsi" w:hAnsiTheme="minorHAnsi" w:cstheme="minorHAnsi"/>
              </w:rPr>
              <w:t>výška sú stanovené v Prílohe č. 1</w:t>
            </w:r>
          </w:p>
          <w:p w14:paraId="443B6530" w14:textId="77777777" w:rsidR="00B508BF" w:rsidRPr="00B508BF" w:rsidRDefault="00B508BF" w:rsidP="00B508BF">
            <w:pPr>
              <w:pStyle w:val="TableParagraph"/>
              <w:ind w:right="95"/>
              <w:jc w:val="both"/>
              <w:rPr>
                <w:rFonts w:asciiTheme="minorHAnsi" w:hAnsiTheme="minorHAnsi" w:cstheme="minorHAnsi"/>
              </w:rPr>
            </w:pPr>
          </w:p>
          <w:p w14:paraId="35A5B828" w14:textId="77777777" w:rsidR="00B508BF" w:rsidRPr="00B508BF" w:rsidRDefault="00B508BF" w:rsidP="00B508BF">
            <w:pPr>
              <w:pStyle w:val="TableParagraph"/>
              <w:contextualSpacing/>
              <w:rPr>
                <w:rFonts w:asciiTheme="minorHAnsi" w:hAnsiTheme="minorHAnsi" w:cstheme="minorHAnsi"/>
                <w:b/>
              </w:rPr>
            </w:pPr>
            <w:r w:rsidRPr="00B508BF">
              <w:rPr>
                <w:rFonts w:asciiTheme="minorHAnsi" w:hAnsiTheme="minorHAnsi" w:cstheme="minorHAnsi"/>
                <w:b/>
              </w:rPr>
              <w:t xml:space="preserve">Podaktivita 1.4: Poskytovanie finančných príspevkov pre </w:t>
            </w:r>
            <w:r w:rsidRPr="00B508BF">
              <w:rPr>
                <w:rFonts w:asciiTheme="minorHAnsi" w:hAnsiTheme="minorHAnsi" w:cstheme="minorHAnsi"/>
                <w:b/>
                <w:spacing w:val="-10"/>
              </w:rPr>
              <w:t>znevýhodnených</w:t>
            </w:r>
            <w:r w:rsidRPr="00B508BF">
              <w:rPr>
                <w:rFonts w:asciiTheme="minorHAnsi" w:hAnsiTheme="minorHAnsi" w:cstheme="minorHAnsi"/>
                <w:b/>
              </w:rPr>
              <w:t xml:space="preserve"> (Motivačný</w:t>
            </w:r>
            <w:r w:rsidRPr="00B508BF">
              <w:rPr>
                <w:rFonts w:asciiTheme="minorHAnsi" w:hAnsiTheme="minorHAnsi" w:cstheme="minorHAnsi"/>
                <w:b/>
                <w:spacing w:val="-9"/>
              </w:rPr>
              <w:t xml:space="preserve"> </w:t>
            </w:r>
            <w:r w:rsidRPr="00B508BF">
              <w:rPr>
                <w:rFonts w:asciiTheme="minorHAnsi" w:hAnsiTheme="minorHAnsi" w:cstheme="minorHAnsi"/>
                <w:b/>
                <w:spacing w:val="-2"/>
              </w:rPr>
              <w:t>príspevok pre znevýhodnených)</w:t>
            </w:r>
          </w:p>
          <w:p w14:paraId="3196A894" w14:textId="1380A90F" w:rsidR="00B508BF" w:rsidRPr="00B508BF" w:rsidRDefault="00B508BF" w:rsidP="00B508BF">
            <w:pPr>
              <w:pStyle w:val="TableParagraph"/>
              <w:jc w:val="both"/>
              <w:rPr>
                <w:rFonts w:asciiTheme="minorHAnsi" w:hAnsiTheme="minorHAnsi" w:cstheme="minorHAnsi"/>
              </w:rPr>
            </w:pPr>
            <w:r w:rsidRPr="00B508BF">
              <w:rPr>
                <w:rFonts w:asciiTheme="minorHAnsi" w:hAnsiTheme="minorHAnsi" w:cstheme="minorHAnsi"/>
              </w:rPr>
              <w:t>Pre tento motivačný príspevok</w:t>
            </w:r>
            <w:r w:rsidRPr="00B508BF">
              <w:rPr>
                <w:rFonts w:asciiTheme="minorHAnsi" w:hAnsiTheme="minorHAnsi" w:cstheme="minorHAnsi"/>
                <w:b/>
              </w:rPr>
              <w:t xml:space="preserve"> </w:t>
            </w:r>
            <w:r w:rsidRPr="00B508BF">
              <w:rPr>
                <w:rFonts w:asciiTheme="minorHAnsi" w:hAnsiTheme="minorHAnsi" w:cstheme="minorHAnsi"/>
              </w:rPr>
              <w:t>sa oprávnenou osobou rozumie osoba, ktorá je</w:t>
            </w:r>
            <w:r w:rsidRPr="00B508BF">
              <w:rPr>
                <w:rFonts w:asciiTheme="minorHAnsi" w:hAnsiTheme="minorHAnsi" w:cstheme="minorHAnsi"/>
                <w:b/>
              </w:rPr>
              <w:t xml:space="preserve"> </w:t>
            </w:r>
            <w:r w:rsidR="007D278A" w:rsidRPr="007D278A">
              <w:rPr>
                <w:rFonts w:asciiTheme="minorHAnsi" w:hAnsiTheme="minorHAnsi" w:cstheme="minorHAnsi"/>
              </w:rPr>
              <w:t>zapojená do</w:t>
            </w:r>
            <w:r w:rsidR="008F0010">
              <w:rPr>
                <w:rFonts w:asciiTheme="minorHAnsi" w:hAnsiTheme="minorHAnsi" w:cstheme="minorHAnsi"/>
              </w:rPr>
              <w:t xml:space="preserve"> aktivít</w:t>
            </w:r>
            <w:r w:rsidRPr="00B508BF">
              <w:rPr>
                <w:rFonts w:asciiTheme="minorHAnsi" w:hAnsiTheme="minorHAnsi" w:cstheme="minorHAnsi"/>
              </w:rPr>
              <w:t xml:space="preserve"> projektu</w:t>
            </w:r>
            <w:r w:rsidR="008F0010">
              <w:rPr>
                <w:rFonts w:asciiTheme="minorHAnsi" w:hAnsiTheme="minorHAnsi" w:cstheme="minorHAnsi"/>
              </w:rPr>
              <w:t xml:space="preserve"> </w:t>
            </w:r>
            <w:r w:rsidRPr="00B508BF">
              <w:rPr>
                <w:rFonts w:asciiTheme="minorHAnsi" w:hAnsiTheme="minorHAnsi" w:cstheme="minorHAnsi"/>
              </w:rPr>
              <w:t>dopytov</w:t>
            </w:r>
            <w:r w:rsidR="00A171B1">
              <w:rPr>
                <w:rFonts w:asciiTheme="minorHAnsi" w:hAnsiTheme="minorHAnsi" w:cstheme="minorHAnsi"/>
              </w:rPr>
              <w:t>e</w:t>
            </w:r>
            <w:r w:rsidRPr="00B508BF">
              <w:rPr>
                <w:rFonts w:asciiTheme="minorHAnsi" w:hAnsiTheme="minorHAnsi" w:cstheme="minorHAnsi"/>
              </w:rPr>
              <w:t xml:space="preserve">j výzvy </w:t>
            </w:r>
            <w:r w:rsidRPr="00A171B1">
              <w:rPr>
                <w:rFonts w:asciiTheme="minorHAnsi" w:hAnsiTheme="minorHAnsi" w:cstheme="minorHAnsi"/>
                <w:b/>
              </w:rPr>
              <w:t>Inovácia v</w:t>
            </w:r>
            <w:r w:rsidRPr="00B508BF">
              <w:rPr>
                <w:rFonts w:asciiTheme="minorHAnsi" w:hAnsiTheme="minorHAnsi" w:cstheme="minorHAnsi"/>
                <w:b/>
              </w:rPr>
              <w:t xml:space="preserve"> zamestnávaní: Pracovný kouč pre znevýhodnených. </w:t>
            </w:r>
          </w:p>
          <w:p w14:paraId="7BCE0BA1" w14:textId="7622551B" w:rsidR="00B508BF" w:rsidRPr="00B508BF" w:rsidRDefault="00B508BF" w:rsidP="00B508BF">
            <w:pPr>
              <w:pStyle w:val="TableParagraph"/>
              <w:jc w:val="both"/>
              <w:rPr>
                <w:rFonts w:asciiTheme="minorHAnsi" w:hAnsiTheme="minorHAnsi" w:cstheme="minorHAnsi"/>
              </w:rPr>
            </w:pPr>
            <w:r w:rsidRPr="00B508BF">
              <w:rPr>
                <w:rFonts w:asciiTheme="minorHAnsi" w:hAnsiTheme="minorHAnsi" w:cstheme="minorHAnsi"/>
              </w:rPr>
              <w:t>Využitím pracovného k</w:t>
            </w:r>
            <w:r w:rsidR="00A6266A">
              <w:rPr>
                <w:rFonts w:asciiTheme="minorHAnsi" w:hAnsiTheme="minorHAnsi" w:cstheme="minorHAnsi"/>
              </w:rPr>
              <w:t>o</w:t>
            </w:r>
            <w:r w:rsidRPr="00B508BF">
              <w:rPr>
                <w:rFonts w:asciiTheme="minorHAnsi" w:hAnsiTheme="minorHAnsi" w:cstheme="minorHAnsi"/>
              </w:rPr>
              <w:t>uča sa bude poskytovať intenzívna podpora na rozvoj a zvyšovanie kompetencií znevýhodnených osôb a získanie pracovných zručností pre ich u</w:t>
            </w:r>
            <w:r w:rsidR="00A6266A">
              <w:rPr>
                <w:rFonts w:asciiTheme="minorHAnsi" w:hAnsiTheme="minorHAnsi" w:cstheme="minorHAnsi"/>
              </w:rPr>
              <w:t>platnenie</w:t>
            </w:r>
            <w:r w:rsidR="00AD220A">
              <w:rPr>
                <w:rFonts w:asciiTheme="minorHAnsi" w:hAnsiTheme="minorHAnsi" w:cstheme="minorHAnsi"/>
              </w:rPr>
              <w:t xml:space="preserve"> </w:t>
            </w:r>
            <w:r w:rsidR="00AD220A" w:rsidRPr="00AD220A">
              <w:rPr>
                <w:rFonts w:asciiTheme="minorHAnsi" w:hAnsiTheme="minorHAnsi" w:cstheme="minorHAnsi"/>
              </w:rPr>
              <w:t>a dlhobobé udržanie</w:t>
            </w:r>
            <w:r w:rsidR="00A6266A">
              <w:rPr>
                <w:rFonts w:asciiTheme="minorHAnsi" w:hAnsiTheme="minorHAnsi" w:cstheme="minorHAnsi"/>
              </w:rPr>
              <w:t xml:space="preserve"> sa na trhu práce. Pod</w:t>
            </w:r>
            <w:r w:rsidRPr="00B508BF">
              <w:rPr>
                <w:rFonts w:asciiTheme="minorHAnsi" w:hAnsiTheme="minorHAnsi" w:cstheme="minorHAnsi"/>
              </w:rPr>
              <w:t>pora</w:t>
            </w:r>
            <w:r w:rsidR="00A171B1">
              <w:rPr>
                <w:rFonts w:asciiTheme="minorHAnsi" w:hAnsiTheme="minorHAnsi" w:cstheme="minorHAnsi"/>
              </w:rPr>
              <w:t xml:space="preserve"> koučom</w:t>
            </w:r>
            <w:r w:rsidRPr="00B508BF">
              <w:rPr>
                <w:rFonts w:asciiTheme="minorHAnsi" w:hAnsiTheme="minorHAnsi" w:cstheme="minorHAnsi"/>
              </w:rPr>
              <w:t xml:space="preserve"> bude poskytovaná priamo u zamestnávateľa</w:t>
            </w:r>
            <w:r w:rsidR="00362A9B" w:rsidRPr="001B7BA3">
              <w:rPr>
                <w:rFonts w:asciiTheme="minorHAnsi" w:hAnsiTheme="minorHAnsi" w:cstheme="minorHAnsi"/>
              </w:rPr>
              <w:t xml:space="preserve"> dlhodobo nezamestnaný</w:t>
            </w:r>
            <w:r w:rsidR="00362A9B">
              <w:rPr>
                <w:rFonts w:asciiTheme="minorHAnsi" w:hAnsiTheme="minorHAnsi" w:cstheme="minorHAnsi"/>
              </w:rPr>
              <w:t>m</w:t>
            </w:r>
            <w:r w:rsidR="00362A9B" w:rsidRPr="001B7BA3">
              <w:rPr>
                <w:rFonts w:asciiTheme="minorHAnsi" w:hAnsiTheme="minorHAnsi" w:cstheme="minorHAnsi"/>
              </w:rPr>
              <w:t xml:space="preserve"> občan</w:t>
            </w:r>
            <w:r w:rsidR="00362A9B">
              <w:rPr>
                <w:rFonts w:asciiTheme="minorHAnsi" w:hAnsiTheme="minorHAnsi" w:cstheme="minorHAnsi"/>
              </w:rPr>
              <w:t>om</w:t>
            </w:r>
            <w:r w:rsidR="00362A9B" w:rsidRPr="001B7BA3">
              <w:rPr>
                <w:rFonts w:asciiTheme="minorHAnsi" w:hAnsiTheme="minorHAnsi" w:cstheme="minorHAnsi"/>
              </w:rPr>
              <w:t>; občan</w:t>
            </w:r>
            <w:r w:rsidR="00362A9B">
              <w:rPr>
                <w:rFonts w:asciiTheme="minorHAnsi" w:hAnsiTheme="minorHAnsi" w:cstheme="minorHAnsi"/>
              </w:rPr>
              <w:t>om</w:t>
            </w:r>
            <w:r w:rsidR="00362A9B" w:rsidRPr="001B7BA3">
              <w:rPr>
                <w:rFonts w:asciiTheme="minorHAnsi" w:hAnsiTheme="minorHAnsi" w:cstheme="minorHAnsi"/>
              </w:rPr>
              <w:t>, ktor</w:t>
            </w:r>
            <w:r w:rsidR="00362A9B">
              <w:rPr>
                <w:rFonts w:asciiTheme="minorHAnsi" w:hAnsiTheme="minorHAnsi" w:cstheme="minorHAnsi"/>
              </w:rPr>
              <w:t>í</w:t>
            </w:r>
            <w:r w:rsidR="00362A9B" w:rsidRPr="001B7BA3">
              <w:rPr>
                <w:rFonts w:asciiTheme="minorHAnsi" w:hAnsiTheme="minorHAnsi" w:cstheme="minorHAnsi"/>
              </w:rPr>
              <w:t xml:space="preserve"> dosiahl</w:t>
            </w:r>
            <w:r w:rsidR="00362A9B">
              <w:rPr>
                <w:rFonts w:asciiTheme="minorHAnsi" w:hAnsiTheme="minorHAnsi" w:cstheme="minorHAnsi"/>
              </w:rPr>
              <w:t>i</w:t>
            </w:r>
            <w:r w:rsidR="00362A9B" w:rsidRPr="001B7BA3">
              <w:rPr>
                <w:rFonts w:asciiTheme="minorHAnsi" w:hAnsiTheme="minorHAnsi" w:cstheme="minorHAnsi"/>
              </w:rPr>
              <w:t xml:space="preserve"> vzdelanie nižšie ako stredné odborné vzdelanie; </w:t>
            </w:r>
            <w:r w:rsidR="00362A9B">
              <w:rPr>
                <w:rFonts w:asciiTheme="minorHAnsi" w:hAnsiTheme="minorHAnsi" w:cstheme="minorHAnsi"/>
              </w:rPr>
              <w:t xml:space="preserve">a </w:t>
            </w:r>
            <w:r w:rsidR="00362A9B" w:rsidRPr="001B7BA3">
              <w:rPr>
                <w:rFonts w:asciiTheme="minorHAnsi" w:hAnsiTheme="minorHAnsi" w:cstheme="minorHAnsi"/>
              </w:rPr>
              <w:t>neaktívn</w:t>
            </w:r>
            <w:r w:rsidR="00362A9B">
              <w:rPr>
                <w:rFonts w:asciiTheme="minorHAnsi" w:hAnsiTheme="minorHAnsi" w:cstheme="minorHAnsi"/>
              </w:rPr>
              <w:t>ym osobám</w:t>
            </w:r>
            <w:r w:rsidR="005E4AB9">
              <w:rPr>
                <w:rFonts w:asciiTheme="minorHAnsi" w:hAnsiTheme="minorHAnsi" w:cstheme="minorHAnsi"/>
              </w:rPr>
              <w:t xml:space="preserve"> zapojeným do projektu</w:t>
            </w:r>
            <w:r w:rsidRPr="00B508BF">
              <w:rPr>
                <w:rFonts w:asciiTheme="minorHAnsi" w:hAnsiTheme="minorHAnsi" w:cstheme="minorHAnsi"/>
              </w:rPr>
              <w:t xml:space="preserve">. </w:t>
            </w:r>
          </w:p>
          <w:p w14:paraId="2AA125D6" w14:textId="5E637066" w:rsidR="00B508BF" w:rsidRPr="00B508BF" w:rsidRDefault="00B508BF" w:rsidP="00B508BF">
            <w:pPr>
              <w:pStyle w:val="TableParagraph"/>
              <w:jc w:val="both"/>
              <w:rPr>
                <w:rFonts w:asciiTheme="minorHAnsi" w:hAnsiTheme="minorHAnsi" w:cstheme="minorHAnsi"/>
              </w:rPr>
            </w:pPr>
            <w:r w:rsidRPr="00B508BF">
              <w:rPr>
                <w:rFonts w:asciiTheme="minorHAnsi" w:hAnsiTheme="minorHAnsi" w:cstheme="minorHAnsi"/>
              </w:rPr>
              <w:t>Účelom príspevku je zvýšenie</w:t>
            </w:r>
            <w:r w:rsidRPr="00B508BF">
              <w:rPr>
                <w:rFonts w:asciiTheme="minorHAnsi" w:hAnsiTheme="minorHAnsi" w:cstheme="minorHAnsi"/>
                <w:spacing w:val="-6"/>
              </w:rPr>
              <w:t xml:space="preserve"> </w:t>
            </w:r>
            <w:r w:rsidRPr="00B508BF">
              <w:rPr>
                <w:rFonts w:asciiTheme="minorHAnsi" w:hAnsiTheme="minorHAnsi" w:cstheme="minorHAnsi"/>
              </w:rPr>
              <w:t>motivácie</w:t>
            </w:r>
            <w:r w:rsidRPr="00B508BF">
              <w:rPr>
                <w:rFonts w:asciiTheme="minorHAnsi" w:hAnsiTheme="minorHAnsi" w:cstheme="minorHAnsi"/>
                <w:spacing w:val="-5"/>
              </w:rPr>
              <w:t xml:space="preserve"> </w:t>
            </w:r>
            <w:r w:rsidRPr="00B508BF">
              <w:rPr>
                <w:rFonts w:asciiTheme="minorHAnsi" w:hAnsiTheme="minorHAnsi" w:cstheme="minorHAnsi"/>
              </w:rPr>
              <w:t>k</w:t>
            </w:r>
            <w:r w:rsidRPr="00DA150C">
              <w:rPr>
                <w:rFonts w:asciiTheme="minorHAnsi" w:hAnsiTheme="minorHAnsi" w:cstheme="minorHAnsi"/>
              </w:rPr>
              <w:t xml:space="preserve"> </w:t>
            </w:r>
            <w:r w:rsidR="00DA150C" w:rsidRPr="00B508BF">
              <w:rPr>
                <w:rFonts w:asciiTheme="minorHAnsi" w:hAnsiTheme="minorHAnsi" w:cstheme="minorHAnsi"/>
              </w:rPr>
              <w:t>zotrvani</w:t>
            </w:r>
            <w:r w:rsidR="00DA150C">
              <w:rPr>
                <w:rFonts w:asciiTheme="minorHAnsi" w:hAnsiTheme="minorHAnsi" w:cstheme="minorHAnsi"/>
              </w:rPr>
              <w:t>u</w:t>
            </w:r>
            <w:r w:rsidR="00DA150C" w:rsidRPr="00B508BF">
              <w:rPr>
                <w:rFonts w:asciiTheme="minorHAnsi" w:hAnsiTheme="minorHAnsi" w:cstheme="minorHAnsi"/>
              </w:rPr>
              <w:t xml:space="preserve"> v pro</w:t>
            </w:r>
            <w:r w:rsidR="00DA150C">
              <w:rPr>
                <w:rFonts w:asciiTheme="minorHAnsi" w:hAnsiTheme="minorHAnsi" w:cstheme="minorHAnsi"/>
              </w:rPr>
              <w:t>jekte a k následnému</w:t>
            </w:r>
            <w:r w:rsidR="00DA150C" w:rsidRPr="00B508BF">
              <w:rPr>
                <w:rFonts w:asciiTheme="minorHAnsi" w:hAnsiTheme="minorHAnsi" w:cstheme="minorHAnsi"/>
              </w:rPr>
              <w:t xml:space="preserve"> </w:t>
            </w:r>
            <w:r w:rsidRPr="00B508BF">
              <w:rPr>
                <w:rFonts w:asciiTheme="minorHAnsi" w:hAnsiTheme="minorHAnsi" w:cstheme="minorHAnsi"/>
              </w:rPr>
              <w:t>stabilnému</w:t>
            </w:r>
            <w:r w:rsidRPr="00DA150C">
              <w:rPr>
                <w:rFonts w:asciiTheme="minorHAnsi" w:hAnsiTheme="minorHAnsi" w:cstheme="minorHAnsi"/>
              </w:rPr>
              <w:t xml:space="preserve"> </w:t>
            </w:r>
            <w:r w:rsidRPr="00B508BF">
              <w:rPr>
                <w:rFonts w:asciiTheme="minorHAnsi" w:hAnsiTheme="minorHAnsi" w:cstheme="minorHAnsi"/>
              </w:rPr>
              <w:t>zamestnaniu. Dĺžka podpory a jej výška sú stanovené v Prílohe č. 1.</w:t>
            </w:r>
          </w:p>
          <w:p w14:paraId="03355072" w14:textId="77777777" w:rsidR="00B508BF" w:rsidRPr="00B508BF" w:rsidRDefault="00B508BF" w:rsidP="00B508BF">
            <w:pPr>
              <w:jc w:val="both"/>
              <w:rPr>
                <w:rFonts w:asciiTheme="minorHAnsi" w:hAnsiTheme="minorHAnsi" w:cstheme="minorHAnsi"/>
                <w:b/>
                <w:i/>
                <w:lang w:eastAsia="cs-CZ"/>
              </w:rPr>
            </w:pPr>
          </w:p>
          <w:p w14:paraId="2F5BE6C1" w14:textId="77777777" w:rsidR="00B508BF" w:rsidRPr="00B508BF" w:rsidRDefault="00B508BF" w:rsidP="00B508BF">
            <w:pPr>
              <w:jc w:val="both"/>
              <w:rPr>
                <w:rFonts w:asciiTheme="minorHAnsi" w:hAnsiTheme="minorHAnsi" w:cstheme="minorHAnsi"/>
                <w:b/>
                <w:i/>
              </w:rPr>
            </w:pPr>
            <w:r w:rsidRPr="00B508BF">
              <w:rPr>
                <w:rFonts w:asciiTheme="minorHAnsi" w:hAnsiTheme="minorHAnsi" w:cstheme="minorHAnsi"/>
                <w:b/>
              </w:rPr>
              <w:t>Podaktivita</w:t>
            </w:r>
            <w:r w:rsidRPr="00B508BF">
              <w:rPr>
                <w:rFonts w:asciiTheme="minorHAnsi" w:hAnsiTheme="minorHAnsi" w:cstheme="minorHAnsi"/>
                <w:b/>
                <w:spacing w:val="-7"/>
              </w:rPr>
              <w:t xml:space="preserve"> </w:t>
            </w:r>
            <w:r w:rsidRPr="00B508BF">
              <w:rPr>
                <w:rFonts w:asciiTheme="minorHAnsi" w:hAnsiTheme="minorHAnsi" w:cstheme="minorHAnsi"/>
                <w:b/>
              </w:rPr>
              <w:t>1.5:</w:t>
            </w:r>
            <w:r w:rsidRPr="00B508BF">
              <w:rPr>
                <w:rFonts w:asciiTheme="minorHAnsi" w:hAnsiTheme="minorHAnsi" w:cstheme="minorHAnsi"/>
                <w:b/>
                <w:spacing w:val="-5"/>
              </w:rPr>
              <w:t xml:space="preserve"> </w:t>
            </w:r>
            <w:r w:rsidRPr="00B508BF">
              <w:rPr>
                <w:rFonts w:asciiTheme="minorHAnsi" w:hAnsiTheme="minorHAnsi" w:cstheme="minorHAnsi"/>
                <w:b/>
              </w:rPr>
              <w:t>Poskytovanie</w:t>
            </w:r>
            <w:r w:rsidRPr="00B508BF">
              <w:rPr>
                <w:rFonts w:asciiTheme="minorHAnsi" w:hAnsiTheme="minorHAnsi" w:cstheme="minorHAnsi"/>
                <w:b/>
                <w:spacing w:val="-7"/>
              </w:rPr>
              <w:t xml:space="preserve"> </w:t>
            </w:r>
            <w:r w:rsidRPr="00B508BF">
              <w:rPr>
                <w:rFonts w:asciiTheme="minorHAnsi" w:hAnsiTheme="minorHAnsi" w:cstheme="minorHAnsi"/>
                <w:b/>
              </w:rPr>
              <w:t>finančných</w:t>
            </w:r>
            <w:r w:rsidRPr="00B508BF">
              <w:rPr>
                <w:rFonts w:asciiTheme="minorHAnsi" w:hAnsiTheme="minorHAnsi" w:cstheme="minorHAnsi"/>
                <w:b/>
                <w:spacing w:val="-7"/>
              </w:rPr>
              <w:t xml:space="preserve"> </w:t>
            </w:r>
            <w:r w:rsidRPr="00B508BF">
              <w:rPr>
                <w:rFonts w:asciiTheme="minorHAnsi" w:hAnsiTheme="minorHAnsi" w:cstheme="minorHAnsi"/>
                <w:b/>
              </w:rPr>
              <w:t>príspevkov</w:t>
            </w:r>
            <w:r w:rsidRPr="00B508BF">
              <w:rPr>
                <w:rFonts w:asciiTheme="minorHAnsi" w:hAnsiTheme="minorHAnsi" w:cstheme="minorHAnsi"/>
                <w:b/>
                <w:spacing w:val="-8"/>
              </w:rPr>
              <w:t xml:space="preserve"> </w:t>
            </w:r>
            <w:r w:rsidRPr="00B508BF">
              <w:rPr>
                <w:rFonts w:asciiTheme="minorHAnsi" w:hAnsiTheme="minorHAnsi" w:cstheme="minorHAnsi"/>
                <w:b/>
              </w:rPr>
              <w:t>zamestnávateľom</w:t>
            </w:r>
            <w:r w:rsidRPr="00B508BF">
              <w:rPr>
                <w:rFonts w:asciiTheme="minorHAnsi" w:hAnsiTheme="minorHAnsi" w:cstheme="minorHAnsi"/>
                <w:b/>
                <w:spacing w:val="-7"/>
              </w:rPr>
              <w:t xml:space="preserve"> </w:t>
            </w:r>
            <w:r w:rsidRPr="00B508BF">
              <w:rPr>
                <w:rFonts w:asciiTheme="minorHAnsi" w:hAnsiTheme="minorHAnsi" w:cstheme="minorHAnsi"/>
                <w:b/>
              </w:rPr>
              <w:t>a</w:t>
            </w:r>
            <w:r w:rsidRPr="00B508BF">
              <w:rPr>
                <w:rFonts w:asciiTheme="minorHAnsi" w:hAnsiTheme="minorHAnsi" w:cstheme="minorHAnsi"/>
                <w:b/>
                <w:spacing w:val="-1"/>
              </w:rPr>
              <w:t xml:space="preserve"> </w:t>
            </w:r>
            <w:r w:rsidRPr="00B508BF">
              <w:rPr>
                <w:rFonts w:asciiTheme="minorHAnsi" w:hAnsiTheme="minorHAnsi" w:cstheme="minorHAnsi"/>
                <w:b/>
              </w:rPr>
              <w:t>súčasne</w:t>
            </w:r>
            <w:r w:rsidRPr="00B508BF">
              <w:rPr>
                <w:rFonts w:asciiTheme="minorHAnsi" w:hAnsiTheme="minorHAnsi" w:cstheme="minorHAnsi"/>
                <w:b/>
                <w:spacing w:val="-7"/>
              </w:rPr>
              <w:t xml:space="preserve"> </w:t>
            </w:r>
            <w:r w:rsidRPr="00B508BF">
              <w:rPr>
                <w:rFonts w:asciiTheme="minorHAnsi" w:hAnsiTheme="minorHAnsi" w:cstheme="minorHAnsi"/>
                <w:b/>
              </w:rPr>
              <w:t>aj</w:t>
            </w:r>
            <w:r w:rsidRPr="00B508BF">
              <w:rPr>
                <w:rFonts w:asciiTheme="minorHAnsi" w:hAnsiTheme="minorHAnsi" w:cstheme="minorHAnsi"/>
                <w:b/>
                <w:spacing w:val="-7"/>
              </w:rPr>
              <w:t xml:space="preserve"> neaktívnym </w:t>
            </w:r>
            <w:r w:rsidRPr="00B508BF">
              <w:rPr>
                <w:rFonts w:asciiTheme="minorHAnsi" w:hAnsiTheme="minorHAnsi" w:cstheme="minorHAnsi"/>
                <w:b/>
              </w:rPr>
              <w:t>osobám</w:t>
            </w:r>
            <w:r>
              <w:rPr>
                <w:rFonts w:asciiTheme="minorHAnsi" w:hAnsiTheme="minorHAnsi" w:cstheme="minorHAnsi"/>
                <w:b/>
              </w:rPr>
              <w:t xml:space="preserve"> </w:t>
            </w:r>
            <w:r w:rsidRPr="00B508BF">
              <w:rPr>
                <w:rFonts w:asciiTheme="minorHAnsi" w:hAnsiTheme="minorHAnsi" w:cstheme="minorHAnsi"/>
                <w:b/>
              </w:rPr>
              <w:t>(Práca</w:t>
            </w:r>
            <w:r w:rsidRPr="00B508BF">
              <w:rPr>
                <w:rFonts w:asciiTheme="minorHAnsi" w:hAnsiTheme="minorHAnsi" w:cstheme="minorHAnsi"/>
                <w:b/>
                <w:spacing w:val="-7"/>
              </w:rPr>
              <w:t xml:space="preserve"> </w:t>
            </w:r>
            <w:r w:rsidRPr="00B508BF">
              <w:rPr>
                <w:rFonts w:asciiTheme="minorHAnsi" w:hAnsiTheme="minorHAnsi" w:cstheme="minorHAnsi"/>
                <w:b/>
              </w:rPr>
              <w:t>na</w:t>
            </w:r>
            <w:r w:rsidRPr="00B508BF">
              <w:rPr>
                <w:rFonts w:asciiTheme="minorHAnsi" w:hAnsiTheme="minorHAnsi" w:cstheme="minorHAnsi"/>
                <w:b/>
                <w:spacing w:val="-8"/>
              </w:rPr>
              <w:t xml:space="preserve"> </w:t>
            </w:r>
            <w:r w:rsidRPr="00B508BF">
              <w:rPr>
                <w:rFonts w:asciiTheme="minorHAnsi" w:hAnsiTheme="minorHAnsi" w:cstheme="minorHAnsi"/>
                <w:b/>
                <w:spacing w:val="-2"/>
              </w:rPr>
              <w:t>skúšku)</w:t>
            </w:r>
          </w:p>
          <w:p w14:paraId="73B03C93" w14:textId="3A1ADA3F" w:rsidR="00B508BF" w:rsidRPr="00A171B1" w:rsidRDefault="00B508BF" w:rsidP="00B508BF">
            <w:pPr>
              <w:pStyle w:val="TableParagraph"/>
              <w:contextualSpacing/>
              <w:rPr>
                <w:rFonts w:asciiTheme="minorHAnsi" w:hAnsiTheme="minorHAnsi" w:cstheme="minorHAnsi"/>
              </w:rPr>
            </w:pPr>
            <w:r w:rsidRPr="00B508BF">
              <w:rPr>
                <w:rFonts w:asciiTheme="minorHAnsi" w:hAnsiTheme="minorHAnsi" w:cstheme="minorHAnsi"/>
              </w:rPr>
              <w:t xml:space="preserve">Oprávnenou osobou sú </w:t>
            </w:r>
            <w:r w:rsidRPr="00FF6C96">
              <w:rPr>
                <w:rFonts w:asciiTheme="minorHAnsi" w:hAnsiTheme="minorHAnsi" w:cstheme="minorHAnsi"/>
                <w:b/>
              </w:rPr>
              <w:t>neaktívne osoby</w:t>
            </w:r>
            <w:r w:rsidRPr="00A171B1">
              <w:rPr>
                <w:rFonts w:asciiTheme="minorHAnsi" w:hAnsiTheme="minorHAnsi" w:cstheme="minorHAnsi"/>
              </w:rPr>
              <w:t xml:space="preserve"> v zmysle </w:t>
            </w:r>
            <w:r w:rsidRPr="00FF6C96">
              <w:rPr>
                <w:rFonts w:asciiTheme="minorHAnsi" w:hAnsiTheme="minorHAnsi" w:cstheme="minorHAnsi"/>
                <w:b/>
              </w:rPr>
              <w:t>iniciatívy Práca namiesto dávok</w:t>
            </w:r>
            <w:r w:rsidRPr="00A171B1">
              <w:rPr>
                <w:rFonts w:asciiTheme="minorHAnsi" w:hAnsiTheme="minorHAnsi" w:cstheme="minorHAnsi"/>
              </w:rPr>
              <w:t xml:space="preserve"> (osoby v hmotnej núdzi podľa § 2 ods. 7 zákona o službách zamestnanosti).</w:t>
            </w:r>
          </w:p>
          <w:p w14:paraId="4B10C8AA" w14:textId="5812E0C7" w:rsidR="00B508BF" w:rsidRPr="00B508BF" w:rsidRDefault="00B508BF" w:rsidP="00B508BF">
            <w:pPr>
              <w:pStyle w:val="TableParagraph"/>
              <w:spacing w:before="1"/>
              <w:ind w:right="96"/>
              <w:jc w:val="both"/>
              <w:rPr>
                <w:rFonts w:asciiTheme="minorHAnsi" w:hAnsiTheme="minorHAnsi" w:cstheme="minorHAnsi"/>
                <w:spacing w:val="-5"/>
              </w:rPr>
            </w:pPr>
            <w:r w:rsidRPr="00B508BF">
              <w:rPr>
                <w:rFonts w:asciiTheme="minorHAnsi" w:hAnsiTheme="minorHAnsi" w:cstheme="minorHAnsi"/>
              </w:rPr>
              <w:t xml:space="preserve">Podpora práce tejto CS bude zabezpečená poskytnutím </w:t>
            </w:r>
            <w:bookmarkStart w:id="42" w:name="_Hlk132698978"/>
            <w:r w:rsidRPr="00B508BF">
              <w:rPr>
                <w:rFonts w:asciiTheme="minorHAnsi" w:hAnsiTheme="minorHAnsi" w:cstheme="minorHAnsi"/>
              </w:rPr>
              <w:t>príspevku zamestnávateľovi na úhradu časti nevyhnutných nákladov súvisiacich s prácou na skúšku. Zároveň</w:t>
            </w:r>
            <w:r w:rsidR="00147E2C">
              <w:rPr>
                <w:rFonts w:asciiTheme="minorHAnsi" w:hAnsiTheme="minorHAnsi" w:cstheme="minorHAnsi"/>
              </w:rPr>
              <w:t xml:space="preserve"> samotným</w:t>
            </w:r>
            <w:r w:rsidRPr="00B508BF">
              <w:rPr>
                <w:rFonts w:asciiTheme="minorHAnsi" w:hAnsiTheme="minorHAnsi" w:cstheme="minorHAnsi"/>
              </w:rPr>
              <w:t xml:space="preserve"> osobám z CS bude poskytnutý príspevok vo výške sumy životného minima na úhradu nevyhnutných výdavkov spojených s vykonávaním práce na skúšku</w:t>
            </w:r>
            <w:r w:rsidR="00147E2C">
              <w:rPr>
                <w:rFonts w:asciiTheme="minorHAnsi" w:hAnsiTheme="minorHAnsi" w:cstheme="minorHAnsi"/>
              </w:rPr>
              <w:t>. Práca na skúšku musí byť</w:t>
            </w:r>
            <w:r w:rsidRPr="00B508BF">
              <w:rPr>
                <w:rFonts w:asciiTheme="minorHAnsi" w:hAnsiTheme="minorHAnsi" w:cstheme="minorHAnsi"/>
              </w:rPr>
              <w:t xml:space="preserve"> v rozsahu maximálne 20 hodín týždenne. </w:t>
            </w:r>
            <w:bookmarkEnd w:id="42"/>
            <w:r w:rsidRPr="00B508BF">
              <w:rPr>
                <w:rFonts w:asciiTheme="minorHAnsi" w:hAnsiTheme="minorHAnsi" w:cstheme="minorHAnsi"/>
              </w:rPr>
              <w:t>V prípade nižšieho rozsahu vykonávania práce na skúšku sa výška príspevkov alikvotne kráti. Dĺžka podpory je</w:t>
            </w:r>
            <w:r w:rsidRPr="00B508BF">
              <w:rPr>
                <w:rFonts w:asciiTheme="minorHAnsi" w:hAnsiTheme="minorHAnsi" w:cstheme="minorHAnsi"/>
                <w:spacing w:val="-6"/>
              </w:rPr>
              <w:t xml:space="preserve"> </w:t>
            </w:r>
            <w:r w:rsidRPr="00B508BF">
              <w:rPr>
                <w:rFonts w:asciiTheme="minorHAnsi" w:hAnsiTheme="minorHAnsi" w:cstheme="minorHAnsi"/>
              </w:rPr>
              <w:t>stanovená</w:t>
            </w:r>
            <w:r w:rsidRPr="00B508BF">
              <w:rPr>
                <w:rFonts w:asciiTheme="minorHAnsi" w:hAnsiTheme="minorHAnsi" w:cstheme="minorHAnsi"/>
                <w:spacing w:val="-4"/>
              </w:rPr>
              <w:t xml:space="preserve"> </w:t>
            </w:r>
            <w:r w:rsidRPr="00B508BF">
              <w:rPr>
                <w:rFonts w:asciiTheme="minorHAnsi" w:hAnsiTheme="minorHAnsi" w:cstheme="minorHAnsi"/>
              </w:rPr>
              <w:t>v</w:t>
            </w:r>
            <w:r w:rsidRPr="00B508BF">
              <w:rPr>
                <w:rFonts w:asciiTheme="minorHAnsi" w:hAnsiTheme="minorHAnsi" w:cstheme="minorHAnsi"/>
                <w:spacing w:val="-6"/>
              </w:rPr>
              <w:t xml:space="preserve"> </w:t>
            </w:r>
            <w:r w:rsidRPr="00B508BF">
              <w:rPr>
                <w:rFonts w:asciiTheme="minorHAnsi" w:hAnsiTheme="minorHAnsi" w:cstheme="minorHAnsi"/>
              </w:rPr>
              <w:t>Prílohe</w:t>
            </w:r>
            <w:r w:rsidRPr="00B508BF">
              <w:rPr>
                <w:rFonts w:asciiTheme="minorHAnsi" w:hAnsiTheme="minorHAnsi" w:cstheme="minorHAnsi"/>
                <w:spacing w:val="-6"/>
              </w:rPr>
              <w:t xml:space="preserve"> </w:t>
            </w:r>
            <w:r w:rsidRPr="00B508BF">
              <w:rPr>
                <w:rFonts w:asciiTheme="minorHAnsi" w:hAnsiTheme="minorHAnsi" w:cstheme="minorHAnsi"/>
              </w:rPr>
              <w:t>č.</w:t>
            </w:r>
            <w:r w:rsidRPr="00B508BF">
              <w:rPr>
                <w:rFonts w:asciiTheme="minorHAnsi" w:hAnsiTheme="minorHAnsi" w:cstheme="minorHAnsi"/>
                <w:spacing w:val="-5"/>
              </w:rPr>
              <w:t xml:space="preserve"> 1.</w:t>
            </w:r>
          </w:p>
          <w:p w14:paraId="5DEF05EF" w14:textId="77777777" w:rsidR="00B508BF" w:rsidRPr="00B508BF" w:rsidRDefault="00B508BF" w:rsidP="00B508BF">
            <w:pPr>
              <w:pStyle w:val="TableParagraph"/>
              <w:spacing w:before="1"/>
              <w:ind w:right="96"/>
              <w:jc w:val="both"/>
              <w:rPr>
                <w:rFonts w:asciiTheme="minorHAnsi" w:hAnsiTheme="minorHAnsi" w:cstheme="minorHAnsi"/>
                <w:spacing w:val="-5"/>
              </w:rPr>
            </w:pPr>
          </w:p>
          <w:p w14:paraId="35C39C68" w14:textId="77777777" w:rsidR="00B508BF" w:rsidRPr="00B508BF" w:rsidRDefault="00B508BF" w:rsidP="00B508BF">
            <w:pPr>
              <w:pStyle w:val="TableParagraph"/>
              <w:contextualSpacing/>
              <w:rPr>
                <w:rFonts w:asciiTheme="minorHAnsi" w:hAnsiTheme="minorHAnsi" w:cstheme="minorHAnsi"/>
                <w:b/>
              </w:rPr>
            </w:pPr>
            <w:r w:rsidRPr="00B508BF">
              <w:rPr>
                <w:rFonts w:asciiTheme="minorHAnsi" w:hAnsiTheme="minorHAnsi" w:cstheme="minorHAnsi"/>
                <w:b/>
              </w:rPr>
              <w:t>Podaktivita 1.6: Poskytovanie</w:t>
            </w:r>
            <w:r w:rsidRPr="00B508BF">
              <w:rPr>
                <w:rFonts w:asciiTheme="minorHAnsi" w:hAnsiTheme="minorHAnsi" w:cstheme="minorHAnsi"/>
                <w:b/>
                <w:spacing w:val="-9"/>
              </w:rPr>
              <w:t xml:space="preserve"> </w:t>
            </w:r>
            <w:r w:rsidRPr="00B508BF">
              <w:rPr>
                <w:rFonts w:asciiTheme="minorHAnsi" w:hAnsiTheme="minorHAnsi" w:cstheme="minorHAnsi"/>
                <w:b/>
              </w:rPr>
              <w:t>finančných</w:t>
            </w:r>
            <w:r w:rsidRPr="00B508BF">
              <w:rPr>
                <w:rFonts w:asciiTheme="minorHAnsi" w:hAnsiTheme="minorHAnsi" w:cstheme="minorHAnsi"/>
                <w:b/>
                <w:spacing w:val="-8"/>
              </w:rPr>
              <w:t xml:space="preserve"> </w:t>
            </w:r>
            <w:r w:rsidRPr="00B508BF">
              <w:rPr>
                <w:rFonts w:asciiTheme="minorHAnsi" w:hAnsiTheme="minorHAnsi" w:cstheme="minorHAnsi"/>
                <w:b/>
              </w:rPr>
              <w:t>príspevkov</w:t>
            </w:r>
            <w:r w:rsidRPr="00B508BF">
              <w:rPr>
                <w:rFonts w:asciiTheme="minorHAnsi" w:hAnsiTheme="minorHAnsi" w:cstheme="minorHAnsi"/>
                <w:b/>
                <w:spacing w:val="-10"/>
              </w:rPr>
              <w:t xml:space="preserve"> osamelým rodičom</w:t>
            </w:r>
            <w:r w:rsidRPr="00B508BF">
              <w:rPr>
                <w:rFonts w:asciiTheme="minorHAnsi" w:hAnsiTheme="minorHAnsi" w:cstheme="minorHAnsi"/>
                <w:b/>
              </w:rPr>
              <w:t xml:space="preserve"> (Motivačný</w:t>
            </w:r>
            <w:r w:rsidRPr="00B508BF">
              <w:rPr>
                <w:rFonts w:asciiTheme="minorHAnsi" w:hAnsiTheme="minorHAnsi" w:cstheme="minorHAnsi"/>
                <w:b/>
                <w:spacing w:val="-9"/>
              </w:rPr>
              <w:t xml:space="preserve"> </w:t>
            </w:r>
            <w:r w:rsidRPr="00B508BF">
              <w:rPr>
                <w:rFonts w:asciiTheme="minorHAnsi" w:hAnsiTheme="minorHAnsi" w:cstheme="minorHAnsi"/>
                <w:b/>
                <w:spacing w:val="-2"/>
              </w:rPr>
              <w:t>príspevok pre osamelého rodiča)</w:t>
            </w:r>
          </w:p>
          <w:p w14:paraId="2C5421EA" w14:textId="1CC11EDC" w:rsidR="00B508BF" w:rsidRPr="00B508BF" w:rsidRDefault="00B508BF" w:rsidP="00B508BF">
            <w:pPr>
              <w:pStyle w:val="TableParagraph"/>
              <w:contextualSpacing/>
              <w:rPr>
                <w:rFonts w:asciiTheme="minorHAnsi" w:hAnsiTheme="minorHAnsi" w:cstheme="minorHAnsi"/>
                <w:b/>
              </w:rPr>
            </w:pPr>
            <w:r w:rsidRPr="00B508BF">
              <w:rPr>
                <w:rFonts w:asciiTheme="minorHAnsi" w:hAnsiTheme="minorHAnsi" w:cstheme="minorHAnsi"/>
              </w:rPr>
              <w:t xml:space="preserve">Oprávnenou osobou </w:t>
            </w:r>
            <w:r w:rsidR="007D278A">
              <w:rPr>
                <w:rFonts w:asciiTheme="minorHAnsi" w:hAnsiTheme="minorHAnsi" w:cstheme="minorHAnsi"/>
              </w:rPr>
              <w:t xml:space="preserve">sa </w:t>
            </w:r>
            <w:r w:rsidR="007D278A" w:rsidRPr="00B508BF">
              <w:rPr>
                <w:rFonts w:asciiTheme="minorHAnsi" w:hAnsiTheme="minorHAnsi" w:cstheme="minorHAnsi"/>
              </w:rPr>
              <w:t>rozumie osoba, ktorá je</w:t>
            </w:r>
            <w:r w:rsidR="007D278A" w:rsidRPr="00B508BF">
              <w:rPr>
                <w:rFonts w:asciiTheme="minorHAnsi" w:hAnsiTheme="minorHAnsi" w:cstheme="minorHAnsi"/>
                <w:b/>
              </w:rPr>
              <w:t xml:space="preserve"> </w:t>
            </w:r>
            <w:r w:rsidR="007D278A" w:rsidRPr="007D278A">
              <w:rPr>
                <w:rFonts w:asciiTheme="minorHAnsi" w:hAnsiTheme="minorHAnsi" w:cstheme="minorHAnsi"/>
              </w:rPr>
              <w:t xml:space="preserve">zapojená do </w:t>
            </w:r>
            <w:r w:rsidR="008F0010">
              <w:rPr>
                <w:rFonts w:asciiTheme="minorHAnsi" w:hAnsiTheme="minorHAnsi" w:cstheme="minorHAnsi"/>
              </w:rPr>
              <w:t xml:space="preserve">aktivít </w:t>
            </w:r>
            <w:r w:rsidR="003E2F58">
              <w:rPr>
                <w:rFonts w:asciiTheme="minorHAnsi" w:hAnsiTheme="minorHAnsi" w:cstheme="minorHAnsi"/>
              </w:rPr>
              <w:t>NP</w:t>
            </w:r>
            <w:r w:rsidRPr="00B508BF">
              <w:rPr>
                <w:rFonts w:asciiTheme="minorHAnsi" w:hAnsiTheme="minorHAnsi" w:cstheme="minorHAnsi"/>
              </w:rPr>
              <w:t xml:space="preserve"> </w:t>
            </w:r>
            <w:r w:rsidRPr="00B508BF">
              <w:rPr>
                <w:rFonts w:asciiTheme="minorHAnsi" w:hAnsiTheme="minorHAnsi" w:cstheme="minorHAnsi"/>
                <w:b/>
              </w:rPr>
              <w:t>Podpora osamelých rodičov - poradenstvo inak.</w:t>
            </w:r>
          </w:p>
          <w:p w14:paraId="32A5E992" w14:textId="5543E8F9" w:rsidR="00B508BF" w:rsidRPr="00FF6C96" w:rsidRDefault="00B508BF" w:rsidP="00B508BF">
            <w:pPr>
              <w:pStyle w:val="TableParagraph"/>
              <w:jc w:val="both"/>
              <w:rPr>
                <w:rFonts w:asciiTheme="minorHAnsi" w:hAnsiTheme="minorHAnsi" w:cstheme="minorHAnsi"/>
              </w:rPr>
            </w:pPr>
            <w:r w:rsidRPr="00B508BF">
              <w:rPr>
                <w:rFonts w:asciiTheme="minorHAnsi" w:hAnsiTheme="minorHAnsi" w:cstheme="minorHAnsi"/>
              </w:rPr>
              <w:t>V rámci tejto podaktivity sa</w:t>
            </w:r>
            <w:r w:rsidRPr="00B508BF">
              <w:rPr>
                <w:rFonts w:asciiTheme="minorHAnsi" w:hAnsiTheme="minorHAnsi" w:cstheme="minorHAnsi"/>
                <w:b/>
              </w:rPr>
              <w:t xml:space="preserve"> </w:t>
            </w:r>
            <w:r w:rsidRPr="00B508BF">
              <w:rPr>
                <w:rFonts w:asciiTheme="minorHAnsi" w:hAnsiTheme="minorHAnsi" w:cstheme="minorHAnsi"/>
              </w:rPr>
              <w:t xml:space="preserve">podporí začlenenie osamelých rodičov na trh práce, ktorým sa </w:t>
            </w:r>
            <w:r w:rsidR="008F0010">
              <w:rPr>
                <w:rFonts w:asciiTheme="minorHAnsi" w:hAnsiTheme="minorHAnsi" w:cstheme="minorHAnsi"/>
              </w:rPr>
              <w:t>za účasť na</w:t>
            </w:r>
            <w:r w:rsidRPr="00B508BF">
              <w:rPr>
                <w:rFonts w:asciiTheme="minorHAnsi" w:hAnsiTheme="minorHAnsi" w:cstheme="minorHAnsi"/>
              </w:rPr>
              <w:t xml:space="preserve"> poradensk</w:t>
            </w:r>
            <w:r w:rsidR="008F0010">
              <w:rPr>
                <w:rFonts w:asciiTheme="minorHAnsi" w:hAnsiTheme="minorHAnsi" w:cstheme="minorHAnsi"/>
              </w:rPr>
              <w:t>om programe</w:t>
            </w:r>
            <w:r w:rsidRPr="00B508BF">
              <w:rPr>
                <w:rFonts w:asciiTheme="minorHAnsi" w:hAnsiTheme="minorHAnsi" w:cstheme="minorHAnsi"/>
              </w:rPr>
              <w:t xml:space="preserve"> v rámci </w:t>
            </w:r>
            <w:r w:rsidRPr="00B508BF">
              <w:rPr>
                <w:rFonts w:asciiTheme="minorHAnsi" w:hAnsiTheme="minorHAnsi" w:cstheme="minorHAnsi"/>
                <w:b/>
                <w:i/>
              </w:rPr>
              <w:t>NP Podpora osamelých rodičov - poradenstvo inak</w:t>
            </w:r>
            <w:r w:rsidRPr="00B508BF">
              <w:rPr>
                <w:rFonts w:asciiTheme="minorHAnsi" w:hAnsiTheme="minorHAnsi" w:cstheme="minorHAnsi"/>
              </w:rPr>
              <w:t xml:space="preserve"> poskytne motivačný príspevok na zotrvanie v</w:t>
            </w:r>
            <w:r w:rsidR="008F0010">
              <w:rPr>
                <w:rFonts w:asciiTheme="minorHAnsi" w:hAnsiTheme="minorHAnsi" w:cstheme="minorHAnsi"/>
              </w:rPr>
              <w:t xml:space="preserve"> danom</w:t>
            </w:r>
            <w:r w:rsidRPr="00B508BF">
              <w:rPr>
                <w:rFonts w:asciiTheme="minorHAnsi" w:hAnsiTheme="minorHAnsi" w:cstheme="minorHAnsi"/>
              </w:rPr>
              <w:t xml:space="preserve"> programe. Poradenský program je určený pre osamelých rodičov, </w:t>
            </w:r>
            <w:r w:rsidRPr="00FF6C96">
              <w:rPr>
                <w:rFonts w:asciiTheme="minorHAnsi" w:hAnsiTheme="minorHAnsi" w:cstheme="minorHAnsi"/>
              </w:rPr>
              <w:t xml:space="preserve">ktorí sú </w:t>
            </w:r>
            <w:r w:rsidR="002757EE" w:rsidRPr="00FF6C96">
              <w:rPr>
                <w:rFonts w:asciiTheme="minorHAnsi" w:hAnsiTheme="minorHAnsi" w:cstheme="minorHAnsi"/>
                <w:b/>
              </w:rPr>
              <w:t>neaktívne osoby,</w:t>
            </w:r>
            <w:r w:rsidR="002757EE" w:rsidRPr="00FF6C96">
              <w:rPr>
                <w:rFonts w:asciiTheme="minorHAnsi" w:hAnsiTheme="minorHAnsi" w:cstheme="minorHAnsi"/>
              </w:rPr>
              <w:t xml:space="preserve"> </w:t>
            </w:r>
            <w:r w:rsidR="003E2F58">
              <w:rPr>
                <w:rFonts w:asciiTheme="minorHAnsi" w:hAnsiTheme="minorHAnsi" w:cstheme="minorHAnsi"/>
                <w:b/>
              </w:rPr>
              <w:t xml:space="preserve">UoZ </w:t>
            </w:r>
            <w:r w:rsidRPr="00FF6C96">
              <w:rPr>
                <w:rFonts w:asciiTheme="minorHAnsi" w:hAnsiTheme="minorHAnsi" w:cstheme="minorHAnsi"/>
                <w:b/>
              </w:rPr>
              <w:t xml:space="preserve">alebo záujemcovia o zamestnanie. </w:t>
            </w:r>
            <w:r w:rsidRPr="00FF6C96">
              <w:rPr>
                <w:rFonts w:asciiTheme="minorHAnsi" w:hAnsiTheme="minorHAnsi" w:cstheme="minorHAnsi"/>
              </w:rPr>
              <w:t xml:space="preserve">Zameraný je na zlepšenie ich životnej situácie a získanie nových alebo prehlbovanie existujúcich zručností alebo praktických skúseností, ktoré zlepšia ich životnú situáciu a rozšíria ich možnosti uplatnenia sa na trhu práce. Nárok na tento príspevok vzniká osamelému rodičovi po absolvovaní dvoch mesiacov </w:t>
            </w:r>
            <w:r w:rsidR="004C0D86" w:rsidRPr="00FF6C96">
              <w:rPr>
                <w:rFonts w:asciiTheme="minorHAnsi" w:hAnsiTheme="minorHAnsi" w:cstheme="minorHAnsi"/>
              </w:rPr>
              <w:t>aktívnej participácie na programe</w:t>
            </w:r>
            <w:r w:rsidRPr="00FF6C96">
              <w:rPr>
                <w:rFonts w:asciiTheme="minorHAnsi" w:hAnsiTheme="minorHAnsi" w:cstheme="minorHAnsi"/>
              </w:rPr>
              <w:t xml:space="preserve">, t. j. </w:t>
            </w:r>
            <w:proofErr w:type="gramStart"/>
            <w:r w:rsidRPr="00FF6C96">
              <w:rPr>
                <w:rFonts w:asciiTheme="minorHAnsi" w:hAnsiTheme="minorHAnsi" w:cstheme="minorHAnsi"/>
              </w:rPr>
              <w:t>od</w:t>
            </w:r>
            <w:proofErr w:type="gramEnd"/>
            <w:r w:rsidRPr="00FF6C96">
              <w:rPr>
                <w:rFonts w:asciiTheme="minorHAnsi" w:hAnsiTheme="minorHAnsi" w:cstheme="minorHAnsi"/>
              </w:rPr>
              <w:t xml:space="preserve"> tretieho mesiaca poradenstva</w:t>
            </w:r>
            <w:r w:rsidR="004C0D86" w:rsidRPr="00FF6C96">
              <w:rPr>
                <w:rFonts w:asciiTheme="minorHAnsi" w:hAnsiTheme="minorHAnsi" w:cstheme="minorHAnsi"/>
              </w:rPr>
              <w:t xml:space="preserve"> v poradni komplexnej pomoci</w:t>
            </w:r>
            <w:r w:rsidR="003E2F58">
              <w:rPr>
                <w:rFonts w:asciiTheme="minorHAnsi" w:hAnsiTheme="minorHAnsi" w:cstheme="minorHAnsi"/>
              </w:rPr>
              <w:t>,</w:t>
            </w:r>
            <w:r w:rsidR="004C0D86" w:rsidRPr="00FF6C96">
              <w:rPr>
                <w:rFonts w:asciiTheme="minorHAnsi" w:hAnsiTheme="minorHAnsi" w:cstheme="minorHAnsi"/>
              </w:rPr>
              <w:t xml:space="preserve"> a to na základe potvrdenia vydaného </w:t>
            </w:r>
            <w:r w:rsidR="003E2F58">
              <w:rPr>
                <w:rFonts w:asciiTheme="minorHAnsi" w:hAnsiTheme="minorHAnsi" w:cstheme="minorHAnsi"/>
              </w:rPr>
              <w:t xml:space="preserve">touto </w:t>
            </w:r>
            <w:r w:rsidR="004C0D86" w:rsidRPr="00FF6C96">
              <w:rPr>
                <w:rFonts w:asciiTheme="minorHAnsi" w:hAnsiTheme="minorHAnsi" w:cstheme="minorHAnsi"/>
              </w:rPr>
              <w:t>poradňou</w:t>
            </w:r>
            <w:r w:rsidR="00147E2C">
              <w:rPr>
                <w:rFonts w:asciiTheme="minorHAnsi" w:hAnsiTheme="minorHAnsi" w:cstheme="minorHAnsi"/>
              </w:rPr>
              <w:t xml:space="preserve">. </w:t>
            </w:r>
            <w:r w:rsidRPr="00FF6C96">
              <w:rPr>
                <w:rFonts w:asciiTheme="minorHAnsi" w:hAnsiTheme="minorHAnsi" w:cstheme="minorHAnsi"/>
              </w:rPr>
              <w:t xml:space="preserve">Účelom príspevku je zvýšenie motivácie pre zotrvanie </w:t>
            </w:r>
            <w:r w:rsidR="003E2F58">
              <w:rPr>
                <w:rFonts w:asciiTheme="minorHAnsi" w:hAnsiTheme="minorHAnsi" w:cstheme="minorHAnsi"/>
              </w:rPr>
              <w:t xml:space="preserve">v programe </w:t>
            </w:r>
            <w:r w:rsidRPr="00FF6C96">
              <w:rPr>
                <w:rFonts w:asciiTheme="minorHAnsi" w:hAnsiTheme="minorHAnsi" w:cstheme="minorHAnsi"/>
              </w:rPr>
              <w:t xml:space="preserve">a </w:t>
            </w:r>
            <w:r w:rsidR="003E2F58">
              <w:rPr>
                <w:rFonts w:asciiTheme="minorHAnsi" w:hAnsiTheme="minorHAnsi" w:cstheme="minorHAnsi"/>
              </w:rPr>
              <w:t xml:space="preserve">jeho </w:t>
            </w:r>
            <w:r w:rsidRPr="00FF6C96">
              <w:rPr>
                <w:rFonts w:asciiTheme="minorHAnsi" w:hAnsiTheme="minorHAnsi" w:cstheme="minorHAnsi"/>
              </w:rPr>
              <w:t>úspešné ukončenie. Dĺžka podpory a jej výška sú stanovené v Prílohe č. 1.</w:t>
            </w:r>
          </w:p>
          <w:p w14:paraId="21FE5E88" w14:textId="77777777" w:rsidR="00043350" w:rsidRPr="00B508BF" w:rsidRDefault="00043350" w:rsidP="00B508BF">
            <w:pPr>
              <w:pStyle w:val="TableParagraph"/>
              <w:jc w:val="both"/>
              <w:rPr>
                <w:rFonts w:asciiTheme="minorHAnsi" w:hAnsiTheme="minorHAnsi" w:cstheme="minorHAnsi"/>
              </w:rPr>
            </w:pPr>
          </w:p>
          <w:p w14:paraId="367D4EBD" w14:textId="77777777" w:rsidR="00043350" w:rsidRPr="00FF6C96" w:rsidRDefault="00525833" w:rsidP="00782A9D">
            <w:pPr>
              <w:pStyle w:val="TableParagraph"/>
              <w:spacing w:before="91"/>
              <w:rPr>
                <w:rFonts w:asciiTheme="minorHAnsi" w:hAnsiTheme="minorHAnsi" w:cstheme="minorHAnsi"/>
                <w:b/>
              </w:rPr>
            </w:pPr>
            <w:r w:rsidRPr="00FF6C96">
              <w:rPr>
                <w:rFonts w:asciiTheme="minorHAnsi" w:hAnsiTheme="minorHAnsi" w:cstheme="minorHAnsi"/>
                <w:b/>
              </w:rPr>
              <w:t>Finančné príspevky budú poskytované v súlade s príslušnými platnými schémami pomoci</w:t>
            </w:r>
            <w:r w:rsidR="00FF6C96">
              <w:rPr>
                <w:rFonts w:asciiTheme="minorHAnsi" w:hAnsiTheme="minorHAnsi" w:cstheme="minorHAnsi"/>
                <w:b/>
              </w:rPr>
              <w:t xml:space="preserve"> (uplatňujú sa na užívateľa)</w:t>
            </w:r>
            <w:r w:rsidRPr="00FF6C96">
              <w:rPr>
                <w:rFonts w:asciiTheme="minorHAnsi" w:hAnsiTheme="minorHAnsi" w:cstheme="minorHAnsi"/>
                <w:b/>
              </w:rPr>
              <w:t>:</w:t>
            </w:r>
          </w:p>
          <w:p w14:paraId="00427F82" w14:textId="5AB4187B" w:rsidR="00525833" w:rsidRPr="007C279B" w:rsidRDefault="00525833" w:rsidP="00782A9D">
            <w:pPr>
              <w:pStyle w:val="TableParagraph"/>
              <w:spacing w:before="91"/>
              <w:rPr>
                <w:rFonts w:asciiTheme="minorHAnsi" w:hAnsiTheme="minorHAnsi" w:cstheme="minorHAnsi"/>
              </w:rPr>
            </w:pPr>
            <w:r w:rsidRPr="007C279B">
              <w:rPr>
                <w:rFonts w:asciiTheme="minorHAnsi" w:hAnsiTheme="minorHAnsi" w:cstheme="minorHAnsi"/>
              </w:rPr>
              <w:t xml:space="preserve">- Schéma minimálnej pomoci na podporu zamestnanosti DM - 2/2024, </w:t>
            </w:r>
            <w:ins w:id="43" w:author="Marková Anna" w:date="2025-11-18T07:11:00Z">
              <w:r w:rsidR="007A665B">
                <w:rPr>
                  <w:rFonts w:asciiTheme="minorHAnsi" w:hAnsiTheme="minorHAnsi" w:cstheme="minorHAnsi"/>
                </w:rPr>
                <w:t>v platnom znení.</w:t>
              </w:r>
            </w:ins>
            <w:del w:id="44" w:author="Marková Anna" w:date="2025-11-18T07:11:00Z">
              <w:r w:rsidRPr="007C279B" w:rsidDel="007A665B">
                <w:rPr>
                  <w:rFonts w:asciiTheme="minorHAnsi" w:hAnsiTheme="minorHAnsi" w:cstheme="minorHAnsi"/>
                </w:rPr>
                <w:delText xml:space="preserve">v znení Dodatku č.2 </w:delText>
              </w:r>
            </w:del>
          </w:p>
          <w:p w14:paraId="12223F59" w14:textId="0241518E" w:rsidR="00525833" w:rsidRPr="007C279B" w:rsidRDefault="00525833" w:rsidP="00782A9D">
            <w:pPr>
              <w:pStyle w:val="TableParagraph"/>
              <w:spacing w:before="91"/>
              <w:rPr>
                <w:rFonts w:asciiTheme="minorHAnsi" w:hAnsiTheme="minorHAnsi" w:cstheme="minorHAnsi"/>
              </w:rPr>
            </w:pPr>
            <w:r w:rsidRPr="007C279B">
              <w:rPr>
                <w:rFonts w:asciiTheme="minorHAnsi" w:hAnsiTheme="minorHAnsi" w:cstheme="minorHAnsi"/>
              </w:rPr>
              <w:t xml:space="preserve">- Schéma štátnej pomoci na podporu vzdelávania a pomoci na prijímanie do zamestnania a zamestnávanie znevýhodnených zamestnancov a zamestnancov so zdravotným postihnutím, </w:t>
            </w:r>
            <w:ins w:id="45" w:author="Marková Anna" w:date="2025-11-18T07:11:00Z">
              <w:r w:rsidR="007A665B">
                <w:rPr>
                  <w:rFonts w:asciiTheme="minorHAnsi" w:hAnsiTheme="minorHAnsi" w:cstheme="minorHAnsi"/>
                </w:rPr>
                <w:t>v platnom znení</w:t>
              </w:r>
            </w:ins>
            <w:del w:id="46" w:author="Marková Anna" w:date="2025-11-18T07:11:00Z">
              <w:r w:rsidRPr="007C279B" w:rsidDel="007A665B">
                <w:rPr>
                  <w:rFonts w:asciiTheme="minorHAnsi" w:hAnsiTheme="minorHAnsi" w:cstheme="minorHAnsi"/>
                </w:rPr>
                <w:delText>v znení dodatku 2</w:delText>
              </w:r>
            </w:del>
            <w:r w:rsidRPr="007C279B">
              <w:rPr>
                <w:rFonts w:asciiTheme="minorHAnsi" w:hAnsiTheme="minorHAnsi" w:cstheme="minorHAnsi"/>
              </w:rPr>
              <w:t xml:space="preserve">. </w:t>
            </w:r>
          </w:p>
          <w:p w14:paraId="46E4F7C0" w14:textId="41C71CA3" w:rsidR="00525833" w:rsidRDefault="00525833" w:rsidP="00782A9D">
            <w:pPr>
              <w:pStyle w:val="TableParagraph"/>
              <w:spacing w:before="91"/>
              <w:rPr>
                <w:rFonts w:asciiTheme="minorHAnsi" w:hAnsiTheme="minorHAnsi" w:cstheme="minorHAnsi"/>
              </w:rPr>
            </w:pPr>
            <w:r w:rsidRPr="007C279B">
              <w:rPr>
                <w:rFonts w:asciiTheme="minorHAnsi" w:hAnsiTheme="minorHAnsi" w:cstheme="minorHAnsi"/>
              </w:rPr>
              <w:t xml:space="preserve">- </w:t>
            </w:r>
            <w:del w:id="47" w:author="Marková Anna" w:date="2025-11-18T07:13:00Z">
              <w:r w:rsidRPr="007C279B" w:rsidDel="007A665B">
                <w:rPr>
                  <w:rFonts w:asciiTheme="minorHAnsi" w:hAnsiTheme="minorHAnsi" w:cstheme="minorHAnsi"/>
                </w:rPr>
                <w:delText>SA. 120186 -</w:delText>
              </w:r>
            </w:del>
            <w:del w:id="48" w:author="Marková Anna" w:date="2025-11-18T07:14:00Z">
              <w:r w:rsidRPr="007C279B" w:rsidDel="007A665B">
                <w:rPr>
                  <w:rFonts w:asciiTheme="minorHAnsi" w:hAnsiTheme="minorHAnsi" w:cstheme="minorHAnsi"/>
                </w:rPr>
                <w:delText xml:space="preserve"> </w:delText>
              </w:r>
            </w:del>
            <w:r w:rsidRPr="007C279B">
              <w:rPr>
                <w:rFonts w:asciiTheme="minorHAnsi" w:hAnsiTheme="minorHAnsi" w:cstheme="minorHAnsi"/>
              </w:rPr>
              <w:t>Schéma minimálnej pomoci na podporu zamestnanosti v odvetví poľnohospodárskej prvovýroby DM - 9/2023</w:t>
            </w:r>
            <w:ins w:id="49" w:author="Marková Anna" w:date="2025-11-18T07:14:00Z">
              <w:r w:rsidR="007A665B">
                <w:rPr>
                  <w:rFonts w:asciiTheme="minorHAnsi" w:hAnsiTheme="minorHAnsi" w:cstheme="minorHAnsi"/>
                </w:rPr>
                <w:t xml:space="preserve"> v  platnom znení.</w:t>
              </w:r>
            </w:ins>
          </w:p>
          <w:p w14:paraId="59014E5B" w14:textId="77777777" w:rsidR="008D23FB" w:rsidRPr="007C279B" w:rsidRDefault="008D23FB" w:rsidP="008D23FB">
            <w:pPr>
              <w:pStyle w:val="TableParagraph"/>
              <w:ind w:right="347"/>
              <w:rPr>
                <w:rFonts w:asciiTheme="minorHAnsi" w:hAnsiTheme="minorHAnsi" w:cstheme="minorHAnsi"/>
              </w:rPr>
            </w:pPr>
          </w:p>
          <w:p w14:paraId="2227E1A9" w14:textId="77777777" w:rsidR="008D23FB" w:rsidRPr="007C279B" w:rsidRDefault="008D23FB" w:rsidP="008D23FB">
            <w:pPr>
              <w:pStyle w:val="TableParagraph"/>
              <w:ind w:right="347"/>
              <w:rPr>
                <w:rFonts w:asciiTheme="minorHAnsi" w:hAnsiTheme="minorHAnsi" w:cstheme="minorHAnsi"/>
              </w:rPr>
            </w:pPr>
            <w:r w:rsidRPr="007C279B">
              <w:rPr>
                <w:rFonts w:asciiTheme="minorHAnsi" w:hAnsiTheme="minorHAnsi" w:cstheme="minorHAnsi"/>
              </w:rPr>
              <w:t>Pri poskytovaní</w:t>
            </w:r>
            <w:r w:rsidRPr="007C279B">
              <w:rPr>
                <w:rFonts w:asciiTheme="minorHAnsi" w:hAnsiTheme="minorHAnsi" w:cstheme="minorHAnsi"/>
                <w:spacing w:val="-4"/>
              </w:rPr>
              <w:t xml:space="preserve"> </w:t>
            </w:r>
            <w:r w:rsidRPr="007C279B">
              <w:rPr>
                <w:rFonts w:asciiTheme="minorHAnsi" w:hAnsiTheme="minorHAnsi" w:cstheme="minorHAnsi"/>
              </w:rPr>
              <w:t>príspevkov</w:t>
            </w:r>
            <w:r w:rsidRPr="007C279B">
              <w:rPr>
                <w:rFonts w:asciiTheme="minorHAnsi" w:hAnsiTheme="minorHAnsi" w:cstheme="minorHAnsi"/>
                <w:spacing w:val="-5"/>
              </w:rPr>
              <w:t xml:space="preserve"> </w:t>
            </w:r>
            <w:r w:rsidRPr="007C279B">
              <w:rPr>
                <w:rFonts w:asciiTheme="minorHAnsi" w:hAnsiTheme="minorHAnsi" w:cstheme="minorHAnsi"/>
              </w:rPr>
              <w:t>bude</w:t>
            </w:r>
            <w:r w:rsidRPr="007C279B">
              <w:rPr>
                <w:rFonts w:asciiTheme="minorHAnsi" w:hAnsiTheme="minorHAnsi" w:cstheme="minorHAnsi"/>
                <w:spacing w:val="-5"/>
              </w:rPr>
              <w:t xml:space="preserve"> </w:t>
            </w:r>
            <w:r w:rsidRPr="007C279B">
              <w:rPr>
                <w:rFonts w:asciiTheme="minorHAnsi" w:hAnsiTheme="minorHAnsi" w:cstheme="minorHAnsi"/>
              </w:rPr>
              <w:t>žiadateľ</w:t>
            </w:r>
            <w:r w:rsidRPr="007C279B">
              <w:rPr>
                <w:rFonts w:asciiTheme="minorHAnsi" w:hAnsiTheme="minorHAnsi" w:cstheme="minorHAnsi"/>
                <w:spacing w:val="-5"/>
              </w:rPr>
              <w:t xml:space="preserve"> </w:t>
            </w:r>
            <w:r w:rsidRPr="007C279B">
              <w:rPr>
                <w:rFonts w:asciiTheme="minorHAnsi" w:hAnsiTheme="minorHAnsi" w:cstheme="minorHAnsi"/>
              </w:rPr>
              <w:t>využívať</w:t>
            </w:r>
            <w:r w:rsidRPr="007C279B">
              <w:rPr>
                <w:rFonts w:asciiTheme="minorHAnsi" w:hAnsiTheme="minorHAnsi" w:cstheme="minorHAnsi"/>
                <w:spacing w:val="-5"/>
              </w:rPr>
              <w:t xml:space="preserve"> </w:t>
            </w:r>
            <w:r w:rsidRPr="007C279B">
              <w:rPr>
                <w:rFonts w:asciiTheme="minorHAnsi" w:hAnsiTheme="minorHAnsi" w:cstheme="minorHAnsi"/>
              </w:rPr>
              <w:t>vlastné</w:t>
            </w:r>
            <w:r w:rsidRPr="007C279B">
              <w:rPr>
                <w:rFonts w:asciiTheme="minorHAnsi" w:hAnsiTheme="minorHAnsi" w:cstheme="minorHAnsi"/>
                <w:spacing w:val="-5"/>
              </w:rPr>
              <w:t xml:space="preserve"> </w:t>
            </w:r>
            <w:r w:rsidRPr="007C279B">
              <w:rPr>
                <w:rFonts w:asciiTheme="minorHAnsi" w:hAnsiTheme="minorHAnsi" w:cstheme="minorHAnsi"/>
              </w:rPr>
              <w:t>personálne,</w:t>
            </w:r>
            <w:r w:rsidRPr="007C279B">
              <w:rPr>
                <w:rFonts w:asciiTheme="minorHAnsi" w:hAnsiTheme="minorHAnsi" w:cstheme="minorHAnsi"/>
                <w:spacing w:val="-5"/>
              </w:rPr>
              <w:t xml:space="preserve"> </w:t>
            </w:r>
            <w:r w:rsidRPr="007C279B">
              <w:rPr>
                <w:rFonts w:asciiTheme="minorHAnsi" w:hAnsiTheme="minorHAnsi" w:cstheme="minorHAnsi"/>
              </w:rPr>
              <w:t>materiálne,</w:t>
            </w:r>
            <w:r w:rsidRPr="007C279B">
              <w:rPr>
                <w:rFonts w:asciiTheme="minorHAnsi" w:hAnsiTheme="minorHAnsi" w:cstheme="minorHAnsi"/>
                <w:spacing w:val="-5"/>
              </w:rPr>
              <w:t xml:space="preserve"> </w:t>
            </w:r>
            <w:r w:rsidRPr="007C279B">
              <w:rPr>
                <w:rFonts w:asciiTheme="minorHAnsi" w:hAnsiTheme="minorHAnsi" w:cstheme="minorHAnsi"/>
              </w:rPr>
              <w:t>priestorové,</w:t>
            </w:r>
            <w:r w:rsidRPr="007C279B">
              <w:rPr>
                <w:rFonts w:asciiTheme="minorHAnsi" w:hAnsiTheme="minorHAnsi" w:cstheme="minorHAnsi"/>
                <w:spacing w:val="-5"/>
              </w:rPr>
              <w:t xml:space="preserve"> </w:t>
            </w:r>
            <w:r w:rsidRPr="007C279B">
              <w:rPr>
                <w:rFonts w:asciiTheme="minorHAnsi" w:hAnsiTheme="minorHAnsi" w:cstheme="minorHAnsi"/>
              </w:rPr>
              <w:t>technické</w:t>
            </w:r>
            <w:r w:rsidRPr="007C279B">
              <w:rPr>
                <w:rFonts w:asciiTheme="minorHAnsi" w:hAnsiTheme="minorHAnsi" w:cstheme="minorHAnsi"/>
                <w:spacing w:val="-5"/>
              </w:rPr>
              <w:t xml:space="preserve"> </w:t>
            </w:r>
            <w:r w:rsidRPr="007C279B">
              <w:rPr>
                <w:rFonts w:asciiTheme="minorHAnsi" w:hAnsiTheme="minorHAnsi" w:cstheme="minorHAnsi"/>
              </w:rPr>
              <w:t xml:space="preserve">možnosti. </w:t>
            </w:r>
          </w:p>
          <w:p w14:paraId="6F08D9BF" w14:textId="77777777" w:rsidR="008D23FB" w:rsidRPr="007C279B" w:rsidRDefault="008D23FB" w:rsidP="008D23FB">
            <w:pPr>
              <w:pStyle w:val="TableParagraph"/>
              <w:ind w:right="347"/>
              <w:rPr>
                <w:rFonts w:asciiTheme="minorHAnsi" w:hAnsiTheme="minorHAnsi" w:cstheme="minorHAnsi"/>
              </w:rPr>
            </w:pPr>
          </w:p>
          <w:p w14:paraId="41966DEC" w14:textId="77777777" w:rsidR="008D23FB" w:rsidRPr="007C279B" w:rsidRDefault="008D23FB" w:rsidP="008D23FB">
            <w:pPr>
              <w:pStyle w:val="TableParagraph"/>
              <w:ind w:right="347"/>
              <w:rPr>
                <w:rFonts w:asciiTheme="minorHAnsi" w:hAnsiTheme="minorHAnsi" w:cstheme="minorHAnsi"/>
              </w:rPr>
            </w:pPr>
            <w:r w:rsidRPr="007C279B">
              <w:rPr>
                <w:rFonts w:asciiTheme="minorHAnsi" w:hAnsiTheme="minorHAnsi" w:cstheme="minorHAnsi"/>
              </w:rPr>
              <w:t>Verejné obstarávania v súvislosti s týmto projektom nie je plánované.</w:t>
            </w:r>
          </w:p>
          <w:p w14:paraId="4303C230" w14:textId="77777777" w:rsidR="008D23FB" w:rsidRPr="007C279B" w:rsidRDefault="008D23FB" w:rsidP="008D23FB">
            <w:pPr>
              <w:pStyle w:val="TableParagraph"/>
              <w:rPr>
                <w:rFonts w:asciiTheme="minorHAnsi" w:hAnsiTheme="minorHAnsi" w:cstheme="minorHAnsi"/>
              </w:rPr>
            </w:pPr>
          </w:p>
          <w:p w14:paraId="023D81E9" w14:textId="1E9A8DA1" w:rsidR="009B3AEB" w:rsidRDefault="008D23FB" w:rsidP="009B3AEB">
            <w:pPr>
              <w:contextualSpacing/>
              <w:rPr>
                <w:rFonts w:ascii="Calibri" w:hAnsi="Calibri" w:cs="Arial"/>
                <w:lang w:val="sk-SK"/>
              </w:rPr>
            </w:pPr>
            <w:r w:rsidRPr="007C279B">
              <w:rPr>
                <w:rFonts w:asciiTheme="minorHAnsi" w:hAnsiTheme="minorHAnsi" w:cstheme="minorHAnsi"/>
              </w:rPr>
              <w:t>Očakáva</w:t>
            </w:r>
            <w:r w:rsidRPr="007C279B">
              <w:rPr>
                <w:rFonts w:asciiTheme="minorHAnsi" w:hAnsiTheme="minorHAnsi" w:cstheme="minorHAnsi"/>
                <w:spacing w:val="-7"/>
              </w:rPr>
              <w:t xml:space="preserve"> </w:t>
            </w:r>
            <w:r w:rsidRPr="007C279B">
              <w:rPr>
                <w:rFonts w:asciiTheme="minorHAnsi" w:hAnsiTheme="minorHAnsi" w:cstheme="minorHAnsi"/>
              </w:rPr>
              <w:t>sa,</w:t>
            </w:r>
            <w:r w:rsidRPr="007C279B">
              <w:rPr>
                <w:rFonts w:asciiTheme="minorHAnsi" w:hAnsiTheme="minorHAnsi" w:cstheme="minorHAnsi"/>
                <w:spacing w:val="-7"/>
              </w:rPr>
              <w:t xml:space="preserve"> </w:t>
            </w:r>
            <w:r w:rsidRPr="007C279B">
              <w:rPr>
                <w:rFonts w:asciiTheme="minorHAnsi" w:hAnsiTheme="minorHAnsi" w:cstheme="minorHAnsi"/>
              </w:rPr>
              <w:t>že</w:t>
            </w:r>
            <w:r w:rsidRPr="007C279B">
              <w:rPr>
                <w:rFonts w:asciiTheme="minorHAnsi" w:hAnsiTheme="minorHAnsi" w:cstheme="minorHAnsi"/>
                <w:spacing w:val="-8"/>
              </w:rPr>
              <w:t xml:space="preserve"> </w:t>
            </w:r>
            <w:r w:rsidRPr="007C279B">
              <w:rPr>
                <w:rFonts w:asciiTheme="minorHAnsi" w:hAnsiTheme="minorHAnsi" w:cstheme="minorHAnsi"/>
              </w:rPr>
              <w:t>realizovaný</w:t>
            </w:r>
            <w:r w:rsidRPr="007C279B">
              <w:rPr>
                <w:rFonts w:asciiTheme="minorHAnsi" w:hAnsiTheme="minorHAnsi" w:cstheme="minorHAnsi"/>
                <w:spacing w:val="-7"/>
              </w:rPr>
              <w:t xml:space="preserve"> </w:t>
            </w:r>
            <w:r w:rsidRPr="007C279B">
              <w:rPr>
                <w:rFonts w:asciiTheme="minorHAnsi" w:hAnsiTheme="minorHAnsi" w:cstheme="minorHAnsi"/>
              </w:rPr>
              <w:t>NP</w:t>
            </w:r>
            <w:r w:rsidRPr="007C279B">
              <w:rPr>
                <w:rFonts w:asciiTheme="minorHAnsi" w:hAnsiTheme="minorHAnsi" w:cstheme="minorHAnsi"/>
                <w:spacing w:val="-8"/>
              </w:rPr>
              <w:t xml:space="preserve"> </w:t>
            </w:r>
            <w:r w:rsidRPr="007C279B">
              <w:rPr>
                <w:rFonts w:asciiTheme="minorHAnsi" w:hAnsiTheme="minorHAnsi" w:cstheme="minorHAnsi"/>
              </w:rPr>
              <w:t>prispeje</w:t>
            </w:r>
            <w:r w:rsidRPr="007C279B">
              <w:rPr>
                <w:rFonts w:asciiTheme="minorHAnsi" w:hAnsiTheme="minorHAnsi" w:cstheme="minorHAnsi"/>
                <w:spacing w:val="-8"/>
              </w:rPr>
              <w:t xml:space="preserve"> </w:t>
            </w:r>
            <w:r w:rsidRPr="007C279B">
              <w:rPr>
                <w:rFonts w:asciiTheme="minorHAnsi" w:hAnsiTheme="minorHAnsi" w:cstheme="minorHAnsi"/>
              </w:rPr>
              <w:t>k</w:t>
            </w:r>
            <w:r w:rsidRPr="007C279B">
              <w:rPr>
                <w:rFonts w:asciiTheme="minorHAnsi" w:hAnsiTheme="minorHAnsi" w:cstheme="minorHAnsi"/>
                <w:spacing w:val="-7"/>
              </w:rPr>
              <w:t xml:space="preserve"> </w:t>
            </w:r>
            <w:r w:rsidRPr="007C279B">
              <w:rPr>
                <w:rFonts w:asciiTheme="minorHAnsi" w:hAnsiTheme="minorHAnsi" w:cstheme="minorHAnsi"/>
              </w:rPr>
              <w:t>zlepšeniu</w:t>
            </w:r>
            <w:r w:rsidRPr="007C279B">
              <w:rPr>
                <w:rFonts w:asciiTheme="minorHAnsi" w:hAnsiTheme="minorHAnsi" w:cstheme="minorHAnsi"/>
                <w:spacing w:val="-7"/>
              </w:rPr>
              <w:t xml:space="preserve"> </w:t>
            </w:r>
            <w:r w:rsidRPr="00FB4D5D">
              <w:rPr>
                <w:rFonts w:asciiTheme="minorHAnsi" w:hAnsiTheme="minorHAnsi" w:cstheme="minorHAnsi"/>
              </w:rPr>
              <w:t>uplatniteľnosti</w:t>
            </w:r>
            <w:r w:rsidRPr="00171A50">
              <w:rPr>
                <w:rFonts w:asciiTheme="minorHAnsi" w:hAnsiTheme="minorHAnsi" w:cstheme="minorHAnsi"/>
              </w:rPr>
              <w:t xml:space="preserve"> </w:t>
            </w:r>
            <w:r w:rsidR="00FB4D5D" w:rsidRPr="00171A50">
              <w:rPr>
                <w:rFonts w:asciiTheme="minorHAnsi" w:hAnsiTheme="minorHAnsi" w:cstheme="minorHAnsi"/>
              </w:rPr>
              <w:t xml:space="preserve">6 259 </w:t>
            </w:r>
            <w:r w:rsidR="00956C72" w:rsidRPr="00171A50">
              <w:rPr>
                <w:rFonts w:asciiTheme="minorHAnsi" w:hAnsiTheme="minorHAnsi" w:cstheme="minorHAnsi"/>
              </w:rPr>
              <w:t xml:space="preserve">osôb </w:t>
            </w:r>
            <w:r w:rsidR="005E4AB9">
              <w:rPr>
                <w:rFonts w:asciiTheme="minorHAnsi" w:hAnsiTheme="minorHAnsi" w:cstheme="minorHAnsi"/>
              </w:rPr>
              <w:t>na trhu práce.</w:t>
            </w:r>
            <w:r w:rsidR="009B3AEB">
              <w:rPr>
                <w:rFonts w:ascii="Calibri" w:hAnsi="Calibri" w:cs="Arial"/>
                <w:lang w:val="sk-SK"/>
              </w:rPr>
              <w:t xml:space="preserve">  </w:t>
            </w:r>
          </w:p>
          <w:p w14:paraId="0CAD6C4A" w14:textId="77777777" w:rsidR="009B3AEB" w:rsidRDefault="009B3AEB" w:rsidP="009B3AEB">
            <w:pPr>
              <w:contextualSpacing/>
              <w:rPr>
                <w:rFonts w:ascii="Calibri" w:hAnsi="Calibri" w:cs="Arial"/>
                <w:lang w:val="sk-SK"/>
              </w:rPr>
            </w:pPr>
            <w:r>
              <w:rPr>
                <w:rFonts w:ascii="Calibri" w:hAnsi="Calibri" w:cs="Arial"/>
                <w:lang w:val="sk-SK"/>
              </w:rPr>
              <w:t xml:space="preserve">  4P1:  4442 z toho  MRR: 4172  VRR: 270</w:t>
            </w:r>
          </w:p>
          <w:p w14:paraId="741FFF8A" w14:textId="2A38149C" w:rsidR="008D23FB" w:rsidRPr="007C279B" w:rsidRDefault="009B3AEB" w:rsidP="009B3AEB">
            <w:pPr>
              <w:pStyle w:val="TableParagraph"/>
              <w:rPr>
                <w:rFonts w:asciiTheme="minorHAnsi" w:hAnsiTheme="minorHAnsi" w:cstheme="minorHAnsi"/>
              </w:rPr>
            </w:pPr>
            <w:r>
              <w:rPr>
                <w:rFonts w:ascii="Calibri" w:hAnsi="Calibri" w:cs="Arial"/>
                <w:lang w:val="sk-SK"/>
              </w:rPr>
              <w:t xml:space="preserve">  4P4:  1817 z toho  MRR: 1722   VRR: 95</w:t>
            </w:r>
            <w:r w:rsidR="00956C72" w:rsidRPr="007C279B">
              <w:rPr>
                <w:rFonts w:asciiTheme="minorHAnsi" w:hAnsiTheme="minorHAnsi" w:cstheme="minorHAnsi"/>
                <w:spacing w:val="-6"/>
              </w:rPr>
              <w:t xml:space="preserve"> </w:t>
            </w:r>
          </w:p>
          <w:p w14:paraId="0A9B4BDC" w14:textId="77777777" w:rsidR="00945B7B" w:rsidRPr="007C279B" w:rsidRDefault="00945B7B" w:rsidP="00C0671E">
            <w:pPr>
              <w:pStyle w:val="TableParagraph"/>
              <w:contextualSpacing/>
              <w:rPr>
                <w:rFonts w:asciiTheme="minorHAnsi" w:hAnsiTheme="minorHAnsi" w:cstheme="minorHAnsi"/>
              </w:rPr>
            </w:pPr>
          </w:p>
          <w:p w14:paraId="02B9EF7F" w14:textId="77777777" w:rsidR="00D2427D" w:rsidRPr="00147E2C" w:rsidRDefault="00D2427D" w:rsidP="00D2427D">
            <w:pPr>
              <w:widowControl/>
              <w:autoSpaceDE/>
              <w:autoSpaceDN/>
              <w:spacing w:before="120"/>
              <w:contextualSpacing/>
              <w:jc w:val="both"/>
              <w:rPr>
                <w:rFonts w:asciiTheme="minorHAnsi" w:hAnsiTheme="minorHAnsi" w:cstheme="minorHAnsi"/>
                <w:sz w:val="16"/>
                <w:szCs w:val="16"/>
                <w:lang w:val="sk-SK"/>
              </w:rPr>
            </w:pPr>
            <w:r w:rsidRPr="00147E2C">
              <w:rPr>
                <w:rFonts w:asciiTheme="minorHAnsi" w:hAnsiTheme="minorHAnsi" w:cstheme="minorHAnsi"/>
                <w:sz w:val="16"/>
                <w:szCs w:val="16"/>
                <w:lang w:val="sk-SK"/>
              </w:rPr>
              <w:t>V tabuľke nižšie uveďte, či v rámci národného projektu bude uplatnený inštitút užívateľa</w:t>
            </w:r>
            <w:r w:rsidRPr="00147E2C">
              <w:rPr>
                <w:rFonts w:asciiTheme="minorHAnsi" w:hAnsiTheme="minorHAnsi" w:cstheme="minorHAnsi"/>
                <w:sz w:val="16"/>
                <w:szCs w:val="16"/>
                <w:vertAlign w:val="superscript"/>
                <w:lang w:val="sk-SK"/>
              </w:rPr>
              <w:footnoteReference w:id="21"/>
            </w:r>
            <w:r w:rsidRPr="00147E2C">
              <w:rPr>
                <w:rFonts w:asciiTheme="minorHAnsi" w:hAnsiTheme="minorHAnsi" w:cstheme="minorHAnsi"/>
                <w:sz w:val="16"/>
                <w:szCs w:val="16"/>
                <w:lang w:val="sk-SK"/>
              </w:rPr>
              <w:t xml:space="preserve"> podľa § 3 písm. u) zákona č. 121/2022 Z. z. o príspevkoch z fondov Európskej únie a o zmene a doplnení niektorých zákonov v znení neskorších predpisov.</w:t>
            </w:r>
          </w:p>
          <w:tbl>
            <w:tblPr>
              <w:tblStyle w:val="Mriekatabuky"/>
              <w:tblpPr w:leftFromText="141" w:rightFromText="141" w:vertAnchor="text" w:horzAnchor="margin" w:tblpY="121"/>
              <w:tblW w:w="0" w:type="auto"/>
              <w:tblLayout w:type="fixed"/>
              <w:tblLook w:val="04A0" w:firstRow="1" w:lastRow="0" w:firstColumn="1" w:lastColumn="0" w:noHBand="0" w:noVBand="1"/>
            </w:tblPr>
            <w:tblGrid>
              <w:gridCol w:w="2516"/>
              <w:gridCol w:w="2182"/>
              <w:gridCol w:w="2182"/>
              <w:gridCol w:w="3180"/>
            </w:tblGrid>
            <w:tr w:rsidR="00D2427D" w:rsidRPr="007C279B" w14:paraId="1C8B9FA9" w14:textId="77777777" w:rsidTr="00D2427D">
              <w:tc>
                <w:tcPr>
                  <w:tcW w:w="2516"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hideMark/>
                </w:tcPr>
                <w:p w14:paraId="322593EF" w14:textId="77777777" w:rsidR="00D2427D" w:rsidRPr="007C279B" w:rsidRDefault="00D2427D" w:rsidP="00D2427D">
                  <w:pPr>
                    <w:jc w:val="center"/>
                    <w:rPr>
                      <w:rFonts w:asciiTheme="minorHAnsi" w:hAnsiTheme="minorHAnsi" w:cstheme="minorHAnsi"/>
                      <w:b/>
                      <w:sz w:val="20"/>
                      <w:szCs w:val="20"/>
                    </w:rPr>
                  </w:pPr>
                  <w:r w:rsidRPr="007C279B">
                    <w:rPr>
                      <w:rFonts w:asciiTheme="minorHAnsi" w:hAnsiTheme="minorHAnsi" w:cstheme="minorHAnsi"/>
                      <w:b/>
                      <w:sz w:val="20"/>
                      <w:szCs w:val="20"/>
                    </w:rPr>
                    <w:t>Názov aktivity</w:t>
                  </w:r>
                </w:p>
              </w:tc>
              <w:tc>
                <w:tcPr>
                  <w:tcW w:w="2182"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hideMark/>
                </w:tcPr>
                <w:p w14:paraId="66A90586" w14:textId="77777777" w:rsidR="00D2427D" w:rsidRPr="007C279B" w:rsidRDefault="00D2427D" w:rsidP="00D2427D">
                  <w:pPr>
                    <w:jc w:val="center"/>
                    <w:rPr>
                      <w:rFonts w:asciiTheme="minorHAnsi" w:hAnsiTheme="minorHAnsi" w:cstheme="minorHAnsi"/>
                      <w:b/>
                      <w:i/>
                      <w:sz w:val="20"/>
                      <w:szCs w:val="20"/>
                    </w:rPr>
                  </w:pPr>
                  <w:r w:rsidRPr="007C279B">
                    <w:rPr>
                      <w:rFonts w:asciiTheme="minorHAnsi" w:hAnsiTheme="minorHAnsi" w:cstheme="minorHAnsi"/>
                      <w:b/>
                      <w:sz w:val="20"/>
                      <w:szCs w:val="20"/>
                    </w:rPr>
                    <w:t>Využitie inštitútu užívateľa (áno/nie)</w:t>
                  </w:r>
                </w:p>
              </w:tc>
              <w:tc>
                <w:tcPr>
                  <w:tcW w:w="2182"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hideMark/>
                </w:tcPr>
                <w:p w14:paraId="7D45E461" w14:textId="77777777" w:rsidR="00D2427D" w:rsidRPr="007C279B" w:rsidRDefault="00D2427D" w:rsidP="00D2427D">
                  <w:pPr>
                    <w:jc w:val="center"/>
                    <w:rPr>
                      <w:rFonts w:asciiTheme="minorHAnsi" w:hAnsiTheme="minorHAnsi" w:cstheme="minorHAnsi"/>
                      <w:b/>
                      <w:sz w:val="20"/>
                      <w:szCs w:val="20"/>
                    </w:rPr>
                  </w:pPr>
                  <w:r w:rsidRPr="007C279B">
                    <w:rPr>
                      <w:rFonts w:asciiTheme="minorHAnsi" w:hAnsiTheme="minorHAnsi" w:cstheme="minorHAnsi"/>
                      <w:b/>
                      <w:sz w:val="20"/>
                      <w:szCs w:val="20"/>
                    </w:rPr>
                    <w:t>Typ užívateľa</w:t>
                  </w:r>
                  <w:r w:rsidRPr="007C279B">
                    <w:rPr>
                      <w:rStyle w:val="Odkaznapoznmkupodiarou"/>
                      <w:rFonts w:asciiTheme="minorHAnsi" w:hAnsiTheme="minorHAnsi" w:cstheme="minorHAnsi"/>
                      <w:b/>
                      <w:sz w:val="20"/>
                      <w:szCs w:val="20"/>
                    </w:rPr>
                    <w:footnoteReference w:id="22"/>
                  </w:r>
                </w:p>
              </w:tc>
              <w:tc>
                <w:tcPr>
                  <w:tcW w:w="3180"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hideMark/>
                </w:tcPr>
                <w:p w14:paraId="7D57635B" w14:textId="77777777" w:rsidR="00D2427D" w:rsidRPr="007C279B" w:rsidRDefault="00D2427D" w:rsidP="00D2427D">
                  <w:pPr>
                    <w:jc w:val="center"/>
                    <w:rPr>
                      <w:rFonts w:asciiTheme="minorHAnsi" w:hAnsiTheme="minorHAnsi" w:cstheme="minorHAnsi"/>
                      <w:b/>
                      <w:sz w:val="20"/>
                      <w:szCs w:val="20"/>
                    </w:rPr>
                  </w:pPr>
                  <w:r w:rsidRPr="007C279B">
                    <w:rPr>
                      <w:rFonts w:asciiTheme="minorHAnsi" w:hAnsiTheme="minorHAnsi" w:cstheme="minorHAnsi"/>
                      <w:b/>
                      <w:sz w:val="20"/>
                      <w:szCs w:val="20"/>
                    </w:rPr>
                    <w:t>Poskytovateľ príspevku užívateľovi (žiadateľ alebo partner)</w:t>
                  </w:r>
                </w:p>
              </w:tc>
            </w:tr>
            <w:tr w:rsidR="007C279B" w:rsidRPr="007C279B" w14:paraId="0FD0A1AB" w14:textId="77777777" w:rsidTr="00D2427D">
              <w:tc>
                <w:tcPr>
                  <w:tcW w:w="2516"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hideMark/>
                </w:tcPr>
                <w:p w14:paraId="3378C4C7" w14:textId="77777777" w:rsidR="00D2427D" w:rsidRPr="007C279B" w:rsidRDefault="00A13441" w:rsidP="00D2427D">
                  <w:pPr>
                    <w:rPr>
                      <w:rFonts w:asciiTheme="minorHAnsi" w:hAnsiTheme="minorHAnsi" w:cstheme="minorHAnsi"/>
                    </w:rPr>
                  </w:pPr>
                  <w:r w:rsidRPr="007C279B">
                    <w:rPr>
                      <w:rFonts w:asciiTheme="minorHAnsi" w:hAnsiTheme="minorHAnsi" w:cstheme="minorHAnsi"/>
                    </w:rPr>
                    <w:t>Podaktivita 1.1: Mentorované zapracovanie</w:t>
                  </w:r>
                </w:p>
              </w:tc>
              <w:tc>
                <w:tcPr>
                  <w:tcW w:w="2182" w:type="dxa"/>
                  <w:tcBorders>
                    <w:top w:val="single" w:sz="4" w:space="0" w:color="auto"/>
                    <w:left w:val="single" w:sz="4" w:space="0" w:color="auto"/>
                    <w:bottom w:val="single" w:sz="4" w:space="0" w:color="auto"/>
                    <w:right w:val="single" w:sz="4" w:space="0" w:color="auto"/>
                  </w:tcBorders>
                </w:tcPr>
                <w:p w14:paraId="3B21CA7A" w14:textId="77777777" w:rsidR="00D2427D" w:rsidRPr="007C279B" w:rsidRDefault="00A13441" w:rsidP="00A13441">
                  <w:pPr>
                    <w:jc w:val="center"/>
                    <w:rPr>
                      <w:rFonts w:asciiTheme="minorHAnsi" w:hAnsiTheme="minorHAnsi" w:cstheme="minorHAnsi"/>
                    </w:rPr>
                  </w:pPr>
                  <w:r w:rsidRPr="007C279B">
                    <w:rPr>
                      <w:rFonts w:asciiTheme="minorHAnsi" w:hAnsiTheme="minorHAnsi" w:cstheme="minorHAnsi"/>
                    </w:rPr>
                    <w:t>Ano</w:t>
                  </w:r>
                </w:p>
              </w:tc>
              <w:tc>
                <w:tcPr>
                  <w:tcW w:w="2182" w:type="dxa"/>
                  <w:tcBorders>
                    <w:top w:val="single" w:sz="4" w:space="0" w:color="auto"/>
                    <w:left w:val="single" w:sz="4" w:space="0" w:color="auto"/>
                    <w:bottom w:val="single" w:sz="4" w:space="0" w:color="auto"/>
                    <w:right w:val="single" w:sz="4" w:space="0" w:color="auto"/>
                  </w:tcBorders>
                </w:tcPr>
                <w:p w14:paraId="1A618F67" w14:textId="77777777" w:rsidR="00D2427D" w:rsidRPr="007C279B" w:rsidRDefault="00A13441" w:rsidP="00A13441">
                  <w:pPr>
                    <w:rPr>
                      <w:rFonts w:asciiTheme="minorHAnsi" w:hAnsiTheme="minorHAnsi" w:cstheme="minorHAnsi"/>
                    </w:rPr>
                  </w:pPr>
                  <w:r w:rsidRPr="007C279B">
                    <w:rPr>
                      <w:rFonts w:asciiTheme="minorHAnsi" w:hAnsiTheme="minorHAnsi" w:cstheme="minorHAnsi"/>
                    </w:rPr>
                    <w:t xml:space="preserve">- Zamestnávatelia v zmysle § 3 zákona č. 5/2004 Z. z. </w:t>
                  </w:r>
                </w:p>
              </w:tc>
              <w:tc>
                <w:tcPr>
                  <w:tcW w:w="3180" w:type="dxa"/>
                  <w:tcBorders>
                    <w:top w:val="single" w:sz="4" w:space="0" w:color="auto"/>
                    <w:left w:val="single" w:sz="4" w:space="0" w:color="auto"/>
                    <w:bottom w:val="single" w:sz="4" w:space="0" w:color="auto"/>
                    <w:right w:val="single" w:sz="4" w:space="0" w:color="auto"/>
                  </w:tcBorders>
                </w:tcPr>
                <w:p w14:paraId="2BC7172B" w14:textId="77777777" w:rsidR="00D2427D" w:rsidRPr="007C279B" w:rsidRDefault="00950505" w:rsidP="00D2427D">
                  <w:pPr>
                    <w:rPr>
                      <w:rFonts w:asciiTheme="minorHAnsi" w:hAnsiTheme="minorHAnsi" w:cstheme="minorHAnsi"/>
                    </w:rPr>
                  </w:pPr>
                  <w:r w:rsidRPr="007C279B">
                    <w:rPr>
                      <w:rFonts w:asciiTheme="minorHAnsi" w:hAnsiTheme="minorHAnsi" w:cstheme="minorHAnsi"/>
                    </w:rPr>
                    <w:t>Ústredie práce, sociálnych vecí a rodiny</w:t>
                  </w:r>
                </w:p>
              </w:tc>
            </w:tr>
            <w:tr w:rsidR="004C0D86" w:rsidRPr="007C279B" w14:paraId="3C67FE3C" w14:textId="77777777" w:rsidTr="00D2427D">
              <w:tc>
                <w:tcPr>
                  <w:tcW w:w="2516"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51D6D6D1" w14:textId="77777777" w:rsidR="004C0D86" w:rsidRPr="007C279B" w:rsidRDefault="004C0D86" w:rsidP="004C0D86">
                  <w:pPr>
                    <w:rPr>
                      <w:rFonts w:asciiTheme="minorHAnsi" w:hAnsiTheme="minorHAnsi" w:cstheme="minorHAnsi"/>
                    </w:rPr>
                  </w:pPr>
                  <w:r w:rsidRPr="007C279B">
                    <w:rPr>
                      <w:rFonts w:asciiTheme="minorHAnsi" w:hAnsiTheme="minorHAnsi" w:cstheme="minorHAnsi"/>
                    </w:rPr>
                    <w:t>Podaktivita 1.</w:t>
                  </w:r>
                  <w:r>
                    <w:rPr>
                      <w:rFonts w:asciiTheme="minorHAnsi" w:hAnsiTheme="minorHAnsi" w:cstheme="minorHAnsi"/>
                    </w:rPr>
                    <w:t>2</w:t>
                  </w:r>
                  <w:r w:rsidRPr="007C279B">
                    <w:rPr>
                      <w:rFonts w:asciiTheme="minorHAnsi" w:hAnsiTheme="minorHAnsi" w:cstheme="minorHAnsi"/>
                    </w:rPr>
                    <w:t>: Odmena pre APZ za umiestnenie na otvorenom trhu práce</w:t>
                  </w:r>
                </w:p>
              </w:tc>
              <w:tc>
                <w:tcPr>
                  <w:tcW w:w="2182" w:type="dxa"/>
                  <w:tcBorders>
                    <w:top w:val="single" w:sz="4" w:space="0" w:color="auto"/>
                    <w:left w:val="single" w:sz="4" w:space="0" w:color="auto"/>
                    <w:bottom w:val="single" w:sz="4" w:space="0" w:color="auto"/>
                    <w:right w:val="single" w:sz="4" w:space="0" w:color="auto"/>
                  </w:tcBorders>
                </w:tcPr>
                <w:p w14:paraId="39FBE485" w14:textId="77777777" w:rsidR="004C0D86" w:rsidRPr="007C279B" w:rsidRDefault="004C0D86" w:rsidP="004C0D86">
                  <w:pPr>
                    <w:jc w:val="center"/>
                    <w:rPr>
                      <w:rFonts w:asciiTheme="minorHAnsi" w:hAnsiTheme="minorHAnsi" w:cstheme="minorHAnsi"/>
                    </w:rPr>
                  </w:pPr>
                  <w:r w:rsidRPr="007C279B">
                    <w:rPr>
                      <w:rFonts w:asciiTheme="minorHAnsi" w:hAnsiTheme="minorHAnsi" w:cstheme="minorHAnsi"/>
                    </w:rPr>
                    <w:t>Ano</w:t>
                  </w:r>
                </w:p>
              </w:tc>
              <w:tc>
                <w:tcPr>
                  <w:tcW w:w="2182" w:type="dxa"/>
                  <w:tcBorders>
                    <w:top w:val="single" w:sz="4" w:space="0" w:color="auto"/>
                    <w:left w:val="single" w:sz="4" w:space="0" w:color="auto"/>
                    <w:bottom w:val="single" w:sz="4" w:space="0" w:color="auto"/>
                    <w:right w:val="single" w:sz="4" w:space="0" w:color="auto"/>
                  </w:tcBorders>
                </w:tcPr>
                <w:p w14:paraId="0F7A9EEE" w14:textId="77777777" w:rsidR="004C0D86" w:rsidRPr="007C279B" w:rsidRDefault="004C0D86" w:rsidP="004C0D86">
                  <w:pPr>
                    <w:rPr>
                      <w:rFonts w:asciiTheme="minorHAnsi" w:hAnsiTheme="minorHAnsi" w:cstheme="minorHAnsi"/>
                    </w:rPr>
                  </w:pPr>
                  <w:r w:rsidRPr="007C279B">
                    <w:rPr>
                      <w:rFonts w:asciiTheme="minorHAnsi" w:hAnsiTheme="minorHAnsi" w:cstheme="minorHAnsi"/>
                    </w:rPr>
                    <w:t>APZ v zmysle § 58 zákona č. 5/2004 Z. z.</w:t>
                  </w:r>
                </w:p>
              </w:tc>
              <w:tc>
                <w:tcPr>
                  <w:tcW w:w="3180" w:type="dxa"/>
                  <w:tcBorders>
                    <w:top w:val="single" w:sz="4" w:space="0" w:color="auto"/>
                    <w:left w:val="single" w:sz="4" w:space="0" w:color="auto"/>
                    <w:bottom w:val="single" w:sz="4" w:space="0" w:color="auto"/>
                    <w:right w:val="single" w:sz="4" w:space="0" w:color="auto"/>
                  </w:tcBorders>
                </w:tcPr>
                <w:p w14:paraId="6E2FD76A" w14:textId="77777777" w:rsidR="004C0D86" w:rsidRPr="007C279B" w:rsidRDefault="004C0D86" w:rsidP="004C0D86">
                  <w:pPr>
                    <w:rPr>
                      <w:rFonts w:asciiTheme="minorHAnsi" w:hAnsiTheme="minorHAnsi" w:cstheme="minorHAnsi"/>
                    </w:rPr>
                  </w:pPr>
                  <w:r w:rsidRPr="007C279B">
                    <w:rPr>
                      <w:rFonts w:asciiTheme="minorHAnsi" w:hAnsiTheme="minorHAnsi" w:cstheme="minorHAnsi"/>
                    </w:rPr>
                    <w:t>Ústredie práce, sociálnych vecí a rodiny</w:t>
                  </w:r>
                </w:p>
              </w:tc>
            </w:tr>
            <w:tr w:rsidR="00FF6C96" w:rsidRPr="007C279B" w14:paraId="779C10D7" w14:textId="77777777" w:rsidTr="00D2427D">
              <w:tc>
                <w:tcPr>
                  <w:tcW w:w="2516"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7C912008" w14:textId="77777777" w:rsidR="00FF6C96" w:rsidRPr="007C279B" w:rsidRDefault="00FF6C96" w:rsidP="00FF6C96">
                  <w:pPr>
                    <w:rPr>
                      <w:rFonts w:asciiTheme="minorHAnsi" w:hAnsiTheme="minorHAnsi" w:cstheme="minorHAnsi"/>
                    </w:rPr>
                  </w:pPr>
                  <w:r w:rsidRPr="007C279B">
                    <w:rPr>
                      <w:rFonts w:asciiTheme="minorHAnsi" w:hAnsiTheme="minorHAnsi" w:cstheme="minorHAnsi"/>
                    </w:rPr>
                    <w:t xml:space="preserve">Podaktivita 1.3: </w:t>
                  </w:r>
                </w:p>
                <w:p w14:paraId="6686C3BF" w14:textId="069E779D" w:rsidR="00FF6C96" w:rsidRPr="007C279B" w:rsidRDefault="00373FE9" w:rsidP="00FF6C96">
                  <w:pPr>
                    <w:rPr>
                      <w:rFonts w:asciiTheme="minorHAnsi" w:hAnsiTheme="minorHAnsi" w:cstheme="minorHAnsi"/>
                    </w:rPr>
                  </w:pPr>
                  <w:r w:rsidRPr="00373FE9">
                    <w:rPr>
                      <w:rFonts w:asciiTheme="minorHAnsi" w:hAnsiTheme="minorHAnsi" w:cstheme="minorHAnsi"/>
                    </w:rPr>
                    <w:t>Motivačný príspevok pre neaktívne osoby</w:t>
                  </w:r>
                </w:p>
              </w:tc>
              <w:tc>
                <w:tcPr>
                  <w:tcW w:w="2182" w:type="dxa"/>
                  <w:tcBorders>
                    <w:top w:val="single" w:sz="4" w:space="0" w:color="auto"/>
                    <w:left w:val="single" w:sz="4" w:space="0" w:color="auto"/>
                    <w:bottom w:val="single" w:sz="4" w:space="0" w:color="auto"/>
                    <w:right w:val="single" w:sz="4" w:space="0" w:color="auto"/>
                  </w:tcBorders>
                </w:tcPr>
                <w:p w14:paraId="5B106581" w14:textId="77777777" w:rsidR="00FF6C96" w:rsidRPr="007C279B" w:rsidRDefault="00FF6C96" w:rsidP="00FF6C96">
                  <w:pPr>
                    <w:jc w:val="center"/>
                    <w:rPr>
                      <w:rFonts w:asciiTheme="minorHAnsi" w:hAnsiTheme="minorHAnsi" w:cstheme="minorHAnsi"/>
                    </w:rPr>
                  </w:pPr>
                  <w:r w:rsidRPr="007C279B">
                    <w:rPr>
                      <w:rFonts w:asciiTheme="minorHAnsi" w:hAnsiTheme="minorHAnsi" w:cstheme="minorHAnsi"/>
                    </w:rPr>
                    <w:t>Ano</w:t>
                  </w:r>
                </w:p>
              </w:tc>
              <w:tc>
                <w:tcPr>
                  <w:tcW w:w="2182" w:type="dxa"/>
                  <w:tcBorders>
                    <w:top w:val="single" w:sz="4" w:space="0" w:color="auto"/>
                    <w:left w:val="single" w:sz="4" w:space="0" w:color="auto"/>
                    <w:bottom w:val="single" w:sz="4" w:space="0" w:color="auto"/>
                    <w:right w:val="single" w:sz="4" w:space="0" w:color="auto"/>
                  </w:tcBorders>
                </w:tcPr>
                <w:p w14:paraId="333A17A7" w14:textId="1A9DA369" w:rsidR="00373FE9" w:rsidRPr="007C279B" w:rsidRDefault="00373FE9" w:rsidP="00FF6C96">
                  <w:pPr>
                    <w:rPr>
                      <w:rFonts w:asciiTheme="minorHAnsi" w:hAnsiTheme="minorHAnsi" w:cstheme="minorHAnsi"/>
                    </w:rPr>
                  </w:pPr>
                  <w:r>
                    <w:rPr>
                      <w:rFonts w:asciiTheme="minorHAnsi" w:hAnsiTheme="minorHAnsi" w:cstheme="minorHAnsi"/>
                    </w:rPr>
                    <w:t>- Fyzická osoba, ktorá spĺňa podmienky cieľovej skupiny</w:t>
                  </w:r>
                </w:p>
                <w:p w14:paraId="3441D55D" w14:textId="77777777" w:rsidR="00FF6C96" w:rsidRPr="007C279B" w:rsidRDefault="00FF6C96" w:rsidP="00FF6C96">
                  <w:pPr>
                    <w:rPr>
                      <w:rFonts w:asciiTheme="minorHAnsi" w:hAnsiTheme="minorHAnsi" w:cstheme="minorHAnsi"/>
                    </w:rPr>
                  </w:pPr>
                </w:p>
              </w:tc>
              <w:tc>
                <w:tcPr>
                  <w:tcW w:w="3180" w:type="dxa"/>
                  <w:tcBorders>
                    <w:top w:val="single" w:sz="4" w:space="0" w:color="auto"/>
                    <w:left w:val="single" w:sz="4" w:space="0" w:color="auto"/>
                    <w:bottom w:val="single" w:sz="4" w:space="0" w:color="auto"/>
                    <w:right w:val="single" w:sz="4" w:space="0" w:color="auto"/>
                  </w:tcBorders>
                </w:tcPr>
                <w:p w14:paraId="5CA31651" w14:textId="77777777" w:rsidR="00FF6C96" w:rsidRPr="007C279B" w:rsidRDefault="00FF6C96" w:rsidP="00FF6C96">
                  <w:pPr>
                    <w:rPr>
                      <w:rFonts w:asciiTheme="minorHAnsi" w:hAnsiTheme="minorHAnsi" w:cstheme="minorHAnsi"/>
                    </w:rPr>
                  </w:pPr>
                  <w:r w:rsidRPr="007C279B">
                    <w:rPr>
                      <w:rFonts w:asciiTheme="minorHAnsi" w:hAnsiTheme="minorHAnsi" w:cstheme="minorHAnsi"/>
                    </w:rPr>
                    <w:t>Ústredie práce, sociálnych vecí a rodiny</w:t>
                  </w:r>
                </w:p>
              </w:tc>
            </w:tr>
            <w:tr w:rsidR="00373FE9" w:rsidRPr="007C279B" w14:paraId="58A0B7A2" w14:textId="77777777" w:rsidTr="00D2427D">
              <w:tc>
                <w:tcPr>
                  <w:tcW w:w="2516"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57CDD24D" w14:textId="7AE8DCA5" w:rsidR="00373FE9" w:rsidRDefault="00373FE9" w:rsidP="00373FE9">
                  <w:pPr>
                    <w:rPr>
                      <w:rFonts w:asciiTheme="minorHAnsi" w:hAnsiTheme="minorHAnsi" w:cstheme="minorHAnsi"/>
                    </w:rPr>
                  </w:pPr>
                  <w:r w:rsidRPr="007C279B">
                    <w:rPr>
                      <w:rFonts w:asciiTheme="minorHAnsi" w:hAnsiTheme="minorHAnsi" w:cstheme="minorHAnsi"/>
                    </w:rPr>
                    <w:t>Podaktivita 1.</w:t>
                  </w:r>
                  <w:r>
                    <w:rPr>
                      <w:rFonts w:asciiTheme="minorHAnsi" w:hAnsiTheme="minorHAnsi" w:cstheme="minorHAnsi"/>
                    </w:rPr>
                    <w:t>4</w:t>
                  </w:r>
                  <w:r w:rsidRPr="007C279B">
                    <w:rPr>
                      <w:rFonts w:asciiTheme="minorHAnsi" w:hAnsiTheme="minorHAnsi" w:cstheme="minorHAnsi"/>
                    </w:rPr>
                    <w:t xml:space="preserve">: </w:t>
                  </w:r>
                </w:p>
                <w:p w14:paraId="526599A1" w14:textId="1C53A4FF" w:rsidR="00373FE9" w:rsidRPr="007C279B" w:rsidRDefault="00373FE9" w:rsidP="00373FE9">
                  <w:pPr>
                    <w:rPr>
                      <w:rFonts w:asciiTheme="minorHAnsi" w:hAnsiTheme="minorHAnsi" w:cstheme="minorHAnsi"/>
                    </w:rPr>
                  </w:pPr>
                  <w:r w:rsidRPr="00373FE9">
                    <w:rPr>
                      <w:rFonts w:asciiTheme="minorHAnsi" w:hAnsiTheme="minorHAnsi" w:cstheme="minorHAnsi"/>
                    </w:rPr>
                    <w:t>Motivačný príspevok pre znevýhodnených</w:t>
                  </w:r>
                </w:p>
                <w:p w14:paraId="6999C125" w14:textId="77777777" w:rsidR="00373FE9" w:rsidRPr="007C279B" w:rsidRDefault="00373FE9" w:rsidP="00373FE9">
                  <w:pPr>
                    <w:rPr>
                      <w:rFonts w:asciiTheme="minorHAnsi" w:hAnsiTheme="minorHAnsi" w:cstheme="minorHAnsi"/>
                    </w:rPr>
                  </w:pPr>
                </w:p>
              </w:tc>
              <w:tc>
                <w:tcPr>
                  <w:tcW w:w="2182" w:type="dxa"/>
                  <w:tcBorders>
                    <w:top w:val="single" w:sz="4" w:space="0" w:color="auto"/>
                    <w:left w:val="single" w:sz="4" w:space="0" w:color="auto"/>
                    <w:bottom w:val="single" w:sz="4" w:space="0" w:color="auto"/>
                    <w:right w:val="single" w:sz="4" w:space="0" w:color="auto"/>
                  </w:tcBorders>
                </w:tcPr>
                <w:p w14:paraId="4A93886D" w14:textId="7CFB2D1A" w:rsidR="00373FE9" w:rsidRPr="007C279B" w:rsidRDefault="00373FE9" w:rsidP="00FF6C96">
                  <w:pPr>
                    <w:jc w:val="center"/>
                    <w:rPr>
                      <w:rFonts w:asciiTheme="minorHAnsi" w:hAnsiTheme="minorHAnsi" w:cstheme="minorHAnsi"/>
                    </w:rPr>
                  </w:pPr>
                  <w:r>
                    <w:rPr>
                      <w:rFonts w:asciiTheme="minorHAnsi" w:hAnsiTheme="minorHAnsi" w:cstheme="minorHAnsi"/>
                    </w:rPr>
                    <w:t>Ano</w:t>
                  </w:r>
                </w:p>
              </w:tc>
              <w:tc>
                <w:tcPr>
                  <w:tcW w:w="2182" w:type="dxa"/>
                  <w:tcBorders>
                    <w:top w:val="single" w:sz="4" w:space="0" w:color="auto"/>
                    <w:left w:val="single" w:sz="4" w:space="0" w:color="auto"/>
                    <w:bottom w:val="single" w:sz="4" w:space="0" w:color="auto"/>
                    <w:right w:val="single" w:sz="4" w:space="0" w:color="auto"/>
                  </w:tcBorders>
                </w:tcPr>
                <w:p w14:paraId="18E58B3A" w14:textId="3C4DE4AB" w:rsidR="00373FE9" w:rsidRPr="007C279B" w:rsidRDefault="00373FE9" w:rsidP="00FF6C96">
                  <w:pPr>
                    <w:rPr>
                      <w:rFonts w:asciiTheme="minorHAnsi" w:hAnsiTheme="minorHAnsi" w:cstheme="minorHAnsi"/>
                    </w:rPr>
                  </w:pPr>
                  <w:r>
                    <w:rPr>
                      <w:rFonts w:asciiTheme="minorHAnsi" w:hAnsiTheme="minorHAnsi" w:cstheme="minorHAnsi"/>
                    </w:rPr>
                    <w:t>- Fyzická osoba, ktorá spĺňa podmienky cieľovej skupiny</w:t>
                  </w:r>
                </w:p>
              </w:tc>
              <w:tc>
                <w:tcPr>
                  <w:tcW w:w="3180" w:type="dxa"/>
                  <w:tcBorders>
                    <w:top w:val="single" w:sz="4" w:space="0" w:color="auto"/>
                    <w:left w:val="single" w:sz="4" w:space="0" w:color="auto"/>
                    <w:bottom w:val="single" w:sz="4" w:space="0" w:color="auto"/>
                    <w:right w:val="single" w:sz="4" w:space="0" w:color="auto"/>
                  </w:tcBorders>
                </w:tcPr>
                <w:p w14:paraId="391AEA71" w14:textId="37734675" w:rsidR="00373FE9" w:rsidRPr="007C279B" w:rsidRDefault="00373FE9" w:rsidP="00FF6C96">
                  <w:pPr>
                    <w:rPr>
                      <w:rFonts w:asciiTheme="minorHAnsi" w:hAnsiTheme="minorHAnsi" w:cstheme="minorHAnsi"/>
                    </w:rPr>
                  </w:pPr>
                  <w:r w:rsidRPr="007C279B">
                    <w:rPr>
                      <w:rFonts w:asciiTheme="minorHAnsi" w:hAnsiTheme="minorHAnsi" w:cstheme="minorHAnsi"/>
                    </w:rPr>
                    <w:t>Ústredie práce, sociálnych vecí a rodiny</w:t>
                  </w:r>
                </w:p>
              </w:tc>
            </w:tr>
            <w:tr w:rsidR="00373FE9" w:rsidRPr="007C279B" w14:paraId="78955C7C" w14:textId="77777777" w:rsidTr="00D2427D">
              <w:tc>
                <w:tcPr>
                  <w:tcW w:w="2516"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39A4A2C8" w14:textId="2C5D74E8" w:rsidR="00373FE9" w:rsidRPr="007C279B" w:rsidRDefault="00373FE9" w:rsidP="00373FE9">
                  <w:pPr>
                    <w:rPr>
                      <w:rFonts w:asciiTheme="minorHAnsi" w:hAnsiTheme="minorHAnsi" w:cstheme="minorHAnsi"/>
                    </w:rPr>
                  </w:pPr>
                  <w:r w:rsidRPr="007C279B">
                    <w:rPr>
                      <w:rFonts w:asciiTheme="minorHAnsi" w:hAnsiTheme="minorHAnsi" w:cstheme="minorHAnsi"/>
                    </w:rPr>
                    <w:t>Podaktivita 1.</w:t>
                  </w:r>
                  <w:r>
                    <w:rPr>
                      <w:rFonts w:asciiTheme="minorHAnsi" w:hAnsiTheme="minorHAnsi" w:cstheme="minorHAnsi"/>
                    </w:rPr>
                    <w:t>5</w:t>
                  </w:r>
                  <w:r w:rsidRPr="007C279B">
                    <w:rPr>
                      <w:rFonts w:asciiTheme="minorHAnsi" w:hAnsiTheme="minorHAnsi" w:cstheme="minorHAnsi"/>
                    </w:rPr>
                    <w:t xml:space="preserve">: </w:t>
                  </w:r>
                </w:p>
                <w:p w14:paraId="48E9AC19" w14:textId="6F78A8FE" w:rsidR="00373FE9" w:rsidRPr="007C279B" w:rsidRDefault="00373FE9" w:rsidP="00FF6C96">
                  <w:pPr>
                    <w:rPr>
                      <w:rFonts w:asciiTheme="minorHAnsi" w:hAnsiTheme="minorHAnsi" w:cstheme="minorHAnsi"/>
                    </w:rPr>
                  </w:pPr>
                  <w:r w:rsidRPr="00373FE9">
                    <w:rPr>
                      <w:rFonts w:asciiTheme="minorHAnsi" w:hAnsiTheme="minorHAnsi" w:cstheme="minorHAnsi"/>
                    </w:rPr>
                    <w:t>Práca na skúšku</w:t>
                  </w:r>
                </w:p>
              </w:tc>
              <w:tc>
                <w:tcPr>
                  <w:tcW w:w="2182" w:type="dxa"/>
                  <w:tcBorders>
                    <w:top w:val="single" w:sz="4" w:space="0" w:color="auto"/>
                    <w:left w:val="single" w:sz="4" w:space="0" w:color="auto"/>
                    <w:bottom w:val="single" w:sz="4" w:space="0" w:color="auto"/>
                    <w:right w:val="single" w:sz="4" w:space="0" w:color="auto"/>
                  </w:tcBorders>
                </w:tcPr>
                <w:p w14:paraId="477C0C28" w14:textId="5EB171DD" w:rsidR="00373FE9" w:rsidRPr="007C279B" w:rsidRDefault="00373FE9" w:rsidP="00FF6C96">
                  <w:pPr>
                    <w:jc w:val="center"/>
                    <w:rPr>
                      <w:rFonts w:asciiTheme="minorHAnsi" w:hAnsiTheme="minorHAnsi" w:cstheme="minorHAnsi"/>
                    </w:rPr>
                  </w:pPr>
                  <w:r>
                    <w:rPr>
                      <w:rFonts w:asciiTheme="minorHAnsi" w:hAnsiTheme="minorHAnsi" w:cstheme="minorHAnsi"/>
                    </w:rPr>
                    <w:t>Ano</w:t>
                  </w:r>
                </w:p>
              </w:tc>
              <w:tc>
                <w:tcPr>
                  <w:tcW w:w="2182" w:type="dxa"/>
                  <w:tcBorders>
                    <w:top w:val="single" w:sz="4" w:space="0" w:color="auto"/>
                    <w:left w:val="single" w:sz="4" w:space="0" w:color="auto"/>
                    <w:bottom w:val="single" w:sz="4" w:space="0" w:color="auto"/>
                    <w:right w:val="single" w:sz="4" w:space="0" w:color="auto"/>
                  </w:tcBorders>
                </w:tcPr>
                <w:p w14:paraId="145A96D1" w14:textId="15373C2F" w:rsidR="00373FE9" w:rsidRDefault="00373FE9" w:rsidP="00FF6C96">
                  <w:pPr>
                    <w:rPr>
                      <w:rFonts w:asciiTheme="minorHAnsi" w:hAnsiTheme="minorHAnsi" w:cstheme="minorHAnsi"/>
                    </w:rPr>
                  </w:pPr>
                  <w:r>
                    <w:rPr>
                      <w:rFonts w:asciiTheme="minorHAnsi" w:hAnsiTheme="minorHAnsi" w:cstheme="minorHAnsi"/>
                    </w:rPr>
                    <w:t xml:space="preserve">- </w:t>
                  </w:r>
                  <w:r w:rsidRPr="007C279B">
                    <w:rPr>
                      <w:rFonts w:asciiTheme="minorHAnsi" w:hAnsiTheme="minorHAnsi" w:cstheme="minorHAnsi"/>
                    </w:rPr>
                    <w:t>Zamestnávatelia v zmysle § 3 zákona č. 5/2004 Z. z.</w:t>
                  </w:r>
                </w:p>
                <w:p w14:paraId="030CA0F5" w14:textId="77777777" w:rsidR="00373FE9" w:rsidRDefault="00373FE9" w:rsidP="00FF6C96">
                  <w:pPr>
                    <w:rPr>
                      <w:rFonts w:asciiTheme="minorHAnsi" w:hAnsiTheme="minorHAnsi" w:cstheme="minorHAnsi"/>
                    </w:rPr>
                  </w:pPr>
                </w:p>
                <w:p w14:paraId="7CEB2289" w14:textId="537B7313" w:rsidR="00373FE9" w:rsidRPr="007C279B" w:rsidRDefault="00373FE9" w:rsidP="00FF6C96">
                  <w:pPr>
                    <w:rPr>
                      <w:rFonts w:asciiTheme="minorHAnsi" w:hAnsiTheme="minorHAnsi" w:cstheme="minorHAnsi"/>
                    </w:rPr>
                  </w:pPr>
                  <w:r>
                    <w:rPr>
                      <w:rFonts w:asciiTheme="minorHAnsi" w:hAnsiTheme="minorHAnsi" w:cstheme="minorHAnsi"/>
                    </w:rPr>
                    <w:t>- Fyzická osoba, ktorá spĺňa podmienky cieľovej skupiny</w:t>
                  </w:r>
                </w:p>
              </w:tc>
              <w:tc>
                <w:tcPr>
                  <w:tcW w:w="3180" w:type="dxa"/>
                  <w:tcBorders>
                    <w:top w:val="single" w:sz="4" w:space="0" w:color="auto"/>
                    <w:left w:val="single" w:sz="4" w:space="0" w:color="auto"/>
                    <w:bottom w:val="single" w:sz="4" w:space="0" w:color="auto"/>
                    <w:right w:val="single" w:sz="4" w:space="0" w:color="auto"/>
                  </w:tcBorders>
                </w:tcPr>
                <w:p w14:paraId="6398D0F6" w14:textId="7F97FB7E" w:rsidR="00373FE9" w:rsidRPr="007C279B" w:rsidRDefault="00373FE9" w:rsidP="00FF6C96">
                  <w:pPr>
                    <w:rPr>
                      <w:rFonts w:asciiTheme="minorHAnsi" w:hAnsiTheme="minorHAnsi" w:cstheme="minorHAnsi"/>
                    </w:rPr>
                  </w:pPr>
                  <w:r w:rsidRPr="007C279B">
                    <w:rPr>
                      <w:rFonts w:asciiTheme="minorHAnsi" w:hAnsiTheme="minorHAnsi" w:cstheme="minorHAnsi"/>
                    </w:rPr>
                    <w:t>Ústredie práce, sociálnych vecí a rodiny</w:t>
                  </w:r>
                </w:p>
              </w:tc>
            </w:tr>
            <w:tr w:rsidR="00373FE9" w:rsidRPr="007C279B" w14:paraId="5537F7D0" w14:textId="77777777" w:rsidTr="00D2427D">
              <w:tc>
                <w:tcPr>
                  <w:tcW w:w="2516"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4B8F96EA" w14:textId="0DDBEA7E" w:rsidR="00373FE9" w:rsidRPr="007C279B" w:rsidRDefault="00373FE9" w:rsidP="00373FE9">
                  <w:pPr>
                    <w:rPr>
                      <w:rFonts w:asciiTheme="minorHAnsi" w:hAnsiTheme="minorHAnsi" w:cstheme="minorHAnsi"/>
                    </w:rPr>
                  </w:pPr>
                  <w:r>
                    <w:rPr>
                      <w:rFonts w:asciiTheme="minorHAnsi" w:hAnsiTheme="minorHAnsi" w:cstheme="minorHAnsi"/>
                    </w:rPr>
                    <w:t>Podaktivita 1.6</w:t>
                  </w:r>
                  <w:r w:rsidRPr="007C279B">
                    <w:rPr>
                      <w:rFonts w:asciiTheme="minorHAnsi" w:hAnsiTheme="minorHAnsi" w:cstheme="minorHAnsi"/>
                    </w:rPr>
                    <w:t xml:space="preserve">: </w:t>
                  </w:r>
                </w:p>
                <w:p w14:paraId="747607BF" w14:textId="6FFF3EA4" w:rsidR="00373FE9" w:rsidRPr="007C279B" w:rsidRDefault="00373FE9" w:rsidP="00FF6C96">
                  <w:pPr>
                    <w:rPr>
                      <w:rFonts w:asciiTheme="minorHAnsi" w:hAnsiTheme="minorHAnsi" w:cstheme="minorHAnsi"/>
                    </w:rPr>
                  </w:pPr>
                  <w:r w:rsidRPr="00373FE9">
                    <w:rPr>
                      <w:rFonts w:asciiTheme="minorHAnsi" w:hAnsiTheme="minorHAnsi" w:cstheme="minorHAnsi"/>
                    </w:rPr>
                    <w:t>Motivačný príspevok pre osamelého rodiča</w:t>
                  </w:r>
                </w:p>
              </w:tc>
              <w:tc>
                <w:tcPr>
                  <w:tcW w:w="2182" w:type="dxa"/>
                  <w:tcBorders>
                    <w:top w:val="single" w:sz="4" w:space="0" w:color="auto"/>
                    <w:left w:val="single" w:sz="4" w:space="0" w:color="auto"/>
                    <w:bottom w:val="single" w:sz="4" w:space="0" w:color="auto"/>
                    <w:right w:val="single" w:sz="4" w:space="0" w:color="auto"/>
                  </w:tcBorders>
                </w:tcPr>
                <w:p w14:paraId="6F1412AF" w14:textId="4618F8F2" w:rsidR="00373FE9" w:rsidRPr="007C279B" w:rsidRDefault="00373FE9" w:rsidP="00FF6C96">
                  <w:pPr>
                    <w:jc w:val="center"/>
                    <w:rPr>
                      <w:rFonts w:asciiTheme="minorHAnsi" w:hAnsiTheme="minorHAnsi" w:cstheme="minorHAnsi"/>
                    </w:rPr>
                  </w:pPr>
                  <w:r>
                    <w:rPr>
                      <w:rFonts w:asciiTheme="minorHAnsi" w:hAnsiTheme="minorHAnsi" w:cstheme="minorHAnsi"/>
                    </w:rPr>
                    <w:t>Ano</w:t>
                  </w:r>
                </w:p>
              </w:tc>
              <w:tc>
                <w:tcPr>
                  <w:tcW w:w="2182" w:type="dxa"/>
                  <w:tcBorders>
                    <w:top w:val="single" w:sz="4" w:space="0" w:color="auto"/>
                    <w:left w:val="single" w:sz="4" w:space="0" w:color="auto"/>
                    <w:bottom w:val="single" w:sz="4" w:space="0" w:color="auto"/>
                    <w:right w:val="single" w:sz="4" w:space="0" w:color="auto"/>
                  </w:tcBorders>
                </w:tcPr>
                <w:p w14:paraId="701DBDC8" w14:textId="6E70304D" w:rsidR="00373FE9" w:rsidRPr="007C279B" w:rsidRDefault="00373FE9" w:rsidP="00FF6C96">
                  <w:pPr>
                    <w:rPr>
                      <w:rFonts w:asciiTheme="minorHAnsi" w:hAnsiTheme="minorHAnsi" w:cstheme="minorHAnsi"/>
                    </w:rPr>
                  </w:pPr>
                  <w:r>
                    <w:rPr>
                      <w:rFonts w:asciiTheme="minorHAnsi" w:hAnsiTheme="minorHAnsi" w:cstheme="minorHAnsi"/>
                    </w:rPr>
                    <w:t>- Fyzická osoba, ktorá spĺňa podmienky cieľovej skupiny</w:t>
                  </w:r>
                </w:p>
              </w:tc>
              <w:tc>
                <w:tcPr>
                  <w:tcW w:w="3180" w:type="dxa"/>
                  <w:tcBorders>
                    <w:top w:val="single" w:sz="4" w:space="0" w:color="auto"/>
                    <w:left w:val="single" w:sz="4" w:space="0" w:color="auto"/>
                    <w:bottom w:val="single" w:sz="4" w:space="0" w:color="auto"/>
                    <w:right w:val="single" w:sz="4" w:space="0" w:color="auto"/>
                  </w:tcBorders>
                </w:tcPr>
                <w:p w14:paraId="40068563" w14:textId="61F11F40" w:rsidR="00373FE9" w:rsidRPr="007C279B" w:rsidRDefault="00373FE9" w:rsidP="00FF6C96">
                  <w:pPr>
                    <w:rPr>
                      <w:rFonts w:asciiTheme="minorHAnsi" w:hAnsiTheme="minorHAnsi" w:cstheme="minorHAnsi"/>
                    </w:rPr>
                  </w:pPr>
                  <w:r w:rsidRPr="007C279B">
                    <w:rPr>
                      <w:rFonts w:asciiTheme="minorHAnsi" w:hAnsiTheme="minorHAnsi" w:cstheme="minorHAnsi"/>
                    </w:rPr>
                    <w:t>Ústredie práce, sociálnych vecí a rodiny</w:t>
                  </w:r>
                </w:p>
              </w:tc>
            </w:tr>
          </w:tbl>
          <w:p w14:paraId="393F0C21" w14:textId="77777777" w:rsidR="00D2427D" w:rsidRPr="007C279B" w:rsidRDefault="00D2427D" w:rsidP="007B22D8">
            <w:pPr>
              <w:adjustRightInd w:val="0"/>
              <w:jc w:val="both"/>
              <w:rPr>
                <w:rFonts w:asciiTheme="minorHAnsi" w:hAnsiTheme="minorHAnsi" w:cstheme="minorHAnsi"/>
                <w:sz w:val="20"/>
                <w:szCs w:val="20"/>
                <w:lang w:val="sk-SK"/>
              </w:rPr>
            </w:pPr>
          </w:p>
          <w:p w14:paraId="42C129ED" w14:textId="77777777" w:rsidR="00DF190B" w:rsidRPr="007C279B" w:rsidRDefault="00DF190B" w:rsidP="007B22D8">
            <w:pPr>
              <w:adjustRightInd w:val="0"/>
              <w:jc w:val="both"/>
              <w:rPr>
                <w:rFonts w:asciiTheme="minorHAnsi" w:hAnsiTheme="minorHAnsi" w:cstheme="minorHAnsi"/>
                <w:sz w:val="20"/>
                <w:szCs w:val="20"/>
                <w:lang w:val="sk-SK"/>
              </w:rPr>
            </w:pPr>
          </w:p>
          <w:p w14:paraId="07723E12" w14:textId="77777777" w:rsidR="00876DE7" w:rsidRPr="007C279B" w:rsidRDefault="00876DE7" w:rsidP="00876DE7">
            <w:pPr>
              <w:adjustRightInd w:val="0"/>
              <w:jc w:val="both"/>
              <w:rPr>
                <w:rFonts w:asciiTheme="minorHAnsi" w:hAnsiTheme="minorHAnsi" w:cstheme="minorHAnsi"/>
                <w:lang w:val="sk-SK"/>
              </w:rPr>
            </w:pPr>
            <w:r w:rsidRPr="007C279B">
              <w:rPr>
                <w:rFonts w:asciiTheme="minorHAnsi" w:hAnsiTheme="minorHAnsi" w:cstheme="minorHAnsi"/>
                <w:lang w:val="sk-SK"/>
              </w:rPr>
              <w:t>NP bude realizovaný v súlade s horizontálnymi princípmi s povinnosťou dodržania súladu projektu s Chartou  základných práv Európskej únie, rodovou rovnosťou , nediskrimináciou  a prístupnosťou osôb so zdravotným postihnutím, ktoré sú definované v Partnerskej dohode SR na roky 2021 – 2027 a v čl. 9 nariadenie o spoločných ustanoveniach</w:t>
            </w:r>
            <w:r w:rsidR="00F64800" w:rsidRPr="007C279B">
              <w:rPr>
                <w:rStyle w:val="Odkaznapoznmkupodiarou"/>
                <w:rFonts w:asciiTheme="minorHAnsi" w:hAnsiTheme="minorHAnsi"/>
                <w:lang w:val="sk-SK"/>
              </w:rPr>
              <w:footnoteReference w:id="23"/>
            </w:r>
            <w:r w:rsidRPr="007C279B">
              <w:rPr>
                <w:rFonts w:asciiTheme="minorHAnsi" w:hAnsiTheme="minorHAnsi" w:cstheme="minorHAnsi"/>
                <w:lang w:val="sk-SK"/>
              </w:rPr>
              <w:t>, berúc do úvahy Chartu základných práv Európskej únie a povinnosti vyplývajúce z Dohovoru OSN o právach osôb so zdravotným postihnutím</w:t>
            </w:r>
            <w:r w:rsidR="00F64800" w:rsidRPr="007C279B">
              <w:rPr>
                <w:rStyle w:val="Odkaznapoznmkupodiarou"/>
                <w:rFonts w:asciiTheme="minorHAnsi" w:hAnsiTheme="minorHAnsi"/>
                <w:lang w:val="sk-SK"/>
              </w:rPr>
              <w:footnoteReference w:id="24"/>
            </w:r>
            <w:r w:rsidRPr="007C279B">
              <w:rPr>
                <w:rFonts w:asciiTheme="minorHAnsi" w:hAnsiTheme="minorHAnsi" w:cstheme="minorHAnsi"/>
                <w:lang w:val="sk-SK"/>
              </w:rPr>
              <w:t xml:space="preserve"> a zabezpečenia prístupnosti v súlade s jeho článkom 9, ako horizontálne základné podmienky.  </w:t>
            </w:r>
          </w:p>
          <w:p w14:paraId="44C3EB44" w14:textId="77777777" w:rsidR="004A2990" w:rsidRPr="007C279B" w:rsidRDefault="004A2990" w:rsidP="004A2990">
            <w:pPr>
              <w:adjustRightInd w:val="0"/>
              <w:jc w:val="both"/>
              <w:rPr>
                <w:rFonts w:asciiTheme="minorHAnsi" w:hAnsiTheme="minorHAnsi" w:cstheme="minorHAnsi"/>
                <w:lang w:val="sk-SK"/>
              </w:rPr>
            </w:pPr>
            <w:r w:rsidRPr="007C279B">
              <w:rPr>
                <w:rFonts w:asciiTheme="minorHAnsi" w:hAnsiTheme="minorHAnsi" w:cstheme="minorHAnsi"/>
                <w:lang w:val="sk-SK"/>
              </w:rPr>
              <w:t>Pri implementácii plánovaných aktivít projektu budú dodržiavané všetky články Charty ZP EÚ s dôrazom najmä na články Charty ZP EÚ, ktoré sa najviac vzťahujú k plánovaným intervenciám, aktivitám a cieľovým skupinám. V súvislosti so všetkými plánovanými aktivitami:</w:t>
            </w:r>
          </w:p>
          <w:p w14:paraId="2B25686B" w14:textId="77777777" w:rsidR="004A2990" w:rsidRPr="007C279B" w:rsidRDefault="004A2990" w:rsidP="004A2990">
            <w:pPr>
              <w:adjustRightInd w:val="0"/>
              <w:jc w:val="both"/>
              <w:rPr>
                <w:rFonts w:asciiTheme="minorHAnsi" w:hAnsiTheme="minorHAnsi" w:cstheme="minorHAnsi"/>
                <w:lang w:val="sk-SK"/>
              </w:rPr>
            </w:pPr>
          </w:p>
          <w:p w14:paraId="5523AD1B" w14:textId="77777777" w:rsidR="004A2990" w:rsidRPr="007C279B" w:rsidRDefault="004A2990" w:rsidP="004A2990">
            <w:pPr>
              <w:adjustRightInd w:val="0"/>
              <w:jc w:val="both"/>
              <w:rPr>
                <w:rFonts w:asciiTheme="minorHAnsi" w:hAnsiTheme="minorHAnsi" w:cstheme="minorHAnsi"/>
                <w:lang w:val="sk-SK"/>
              </w:rPr>
            </w:pPr>
            <w:r w:rsidRPr="007C279B">
              <w:rPr>
                <w:rFonts w:asciiTheme="minorHAnsi" w:hAnsiTheme="minorHAnsi" w:cstheme="minorHAnsi"/>
                <w:lang w:val="sk-SK"/>
              </w:rPr>
              <w:t xml:space="preserve">- pri všetkých oprávnených aktivitách realizovaných v rámci projektu bude zohľadnený princíp rovnosti mužov a žien a princíp nediskriminácie tak, aby nedochádzalo k znevýhodneným podmienkam pre akúkoľvek skupinu osôb a aby boli vytvorené podmienky prístupnosti aj pre osoby so zdravotným postihnutím k fyzickému prostrediu, k informáciám a komunikácii vrátane informačných a komunikačných technológií a systémov, ako aj k ďalším prostriedkom a službám dostupným alebo poskytovaným verejnosti, vrátane všetkých informačných a vzdelávacích aktivít, </w:t>
            </w:r>
          </w:p>
          <w:p w14:paraId="54B4D5A6" w14:textId="77777777" w:rsidR="004A2990" w:rsidRPr="007C279B" w:rsidRDefault="004A2990" w:rsidP="004A2990">
            <w:pPr>
              <w:adjustRightInd w:val="0"/>
              <w:jc w:val="both"/>
              <w:rPr>
                <w:rFonts w:asciiTheme="minorHAnsi" w:hAnsiTheme="minorHAnsi" w:cstheme="minorHAnsi"/>
                <w:lang w:val="sk-SK"/>
              </w:rPr>
            </w:pPr>
            <w:r w:rsidRPr="007C279B">
              <w:rPr>
                <w:rFonts w:asciiTheme="minorHAnsi" w:hAnsiTheme="minorHAnsi" w:cstheme="minorHAnsi"/>
                <w:lang w:val="sk-SK"/>
              </w:rPr>
              <w:t>- v rámci oprávnených aktivít zameraných na zvyšovanie kvalifikácie, rekvalifikácie, taktiež pri výbere účastníkov v rámci všetkých vzdelávacích aktivít nebude dochádzať k diskriminácii, k znevýhodneným podmienkam na základe pohlavia alebo príslušnosti k akejkoľvek znevýhodnenej skupine,</w:t>
            </w:r>
          </w:p>
          <w:p w14:paraId="38753046" w14:textId="77777777" w:rsidR="004A2990" w:rsidRPr="007C279B" w:rsidRDefault="004A2990" w:rsidP="004A2990">
            <w:pPr>
              <w:adjustRightInd w:val="0"/>
              <w:jc w:val="both"/>
              <w:rPr>
                <w:rFonts w:asciiTheme="minorHAnsi" w:hAnsiTheme="minorHAnsi" w:cstheme="minorHAnsi"/>
                <w:lang w:val="sk-SK"/>
              </w:rPr>
            </w:pPr>
            <w:r w:rsidRPr="007C279B">
              <w:rPr>
                <w:rFonts w:asciiTheme="minorHAnsi" w:hAnsiTheme="minorHAnsi" w:cstheme="minorHAnsi"/>
                <w:lang w:val="sk-SK"/>
              </w:rPr>
              <w:t xml:space="preserve">- pri výbere administratívnych a odborných kapacít zapojených do riadenia a realizácie projektu bude dodržaný princíp rovnosti mužov a žien a princíp nediskriminácie, </w:t>
            </w:r>
          </w:p>
          <w:p w14:paraId="02C9C7A6" w14:textId="77777777" w:rsidR="00EA3F47" w:rsidRPr="007C279B" w:rsidRDefault="004A2990" w:rsidP="007B22D8">
            <w:pPr>
              <w:adjustRightInd w:val="0"/>
              <w:jc w:val="both"/>
              <w:rPr>
                <w:rFonts w:asciiTheme="minorHAnsi" w:hAnsiTheme="minorHAnsi" w:cstheme="minorHAnsi"/>
                <w:lang w:val="sk-SK"/>
              </w:rPr>
            </w:pPr>
            <w:r w:rsidRPr="007C279B">
              <w:rPr>
                <w:rFonts w:asciiTheme="minorHAnsi" w:hAnsiTheme="minorHAnsi" w:cstheme="minorHAnsi"/>
                <w:lang w:val="sk-SK"/>
              </w:rPr>
              <w:t xml:space="preserve">- v rámci mzdového ohodnotenia administratívnych a odborných kapacít nebude dochádzať ku diskriminácií k nerovnému odmeňovaniu za rovnakú prácu na základe pohlavia alebo príslušnosti k akejkoľvek znevýhodnenej skupine osôb. </w:t>
            </w:r>
          </w:p>
          <w:p w14:paraId="11FCD318" w14:textId="77777777" w:rsidR="00525833" w:rsidRPr="007C279B" w:rsidRDefault="00525833" w:rsidP="001E0810">
            <w:pPr>
              <w:adjustRightInd w:val="0"/>
              <w:jc w:val="both"/>
              <w:rPr>
                <w:rFonts w:asciiTheme="minorHAnsi" w:hAnsiTheme="minorHAnsi" w:cstheme="minorHAnsi"/>
                <w:lang w:val="sk-SK"/>
              </w:rPr>
            </w:pPr>
          </w:p>
          <w:p w14:paraId="42347D01" w14:textId="5480B4FF" w:rsidR="00903CB1" w:rsidRPr="00DA4890" w:rsidRDefault="00525833" w:rsidP="00DA4890">
            <w:pPr>
              <w:adjustRightInd w:val="0"/>
              <w:jc w:val="both"/>
              <w:rPr>
                <w:rFonts w:asciiTheme="minorHAnsi" w:hAnsiTheme="minorHAnsi" w:cstheme="minorHAnsi"/>
                <w:lang w:val="sk-SK"/>
              </w:rPr>
            </w:pPr>
            <w:r w:rsidRPr="007C279B">
              <w:rPr>
                <w:rFonts w:asciiTheme="minorHAnsi" w:hAnsiTheme="minorHAnsi" w:cstheme="minorHAnsi"/>
                <w:lang w:val="sk-SK"/>
              </w:rPr>
              <w:t>Okrem hlavnej aktivity budú súčasťou projektu informovanosť a publicita, riadenie projektu a iné podporné činnosti, ktoré majú charakter nepriamych nákladov.</w:t>
            </w:r>
          </w:p>
        </w:tc>
      </w:tr>
      <w:tr w:rsidR="00B8332B" w:rsidRPr="007C279B" w14:paraId="06DA073E" w14:textId="77777777" w:rsidTr="00B312F7">
        <w:tc>
          <w:tcPr>
            <w:tcW w:w="5000" w:type="pct"/>
            <w:shd w:val="clear" w:color="auto" w:fill="F2F2F2" w:themeFill="background1" w:themeFillShade="F2"/>
          </w:tcPr>
          <w:p w14:paraId="5D830815" w14:textId="77777777" w:rsidR="00B8332B" w:rsidRPr="007C279B" w:rsidRDefault="00A70221" w:rsidP="00111755">
            <w:pPr>
              <w:tabs>
                <w:tab w:val="left" w:pos="709"/>
              </w:tabs>
              <w:contextualSpacing/>
              <w:rPr>
                <w:rFonts w:ascii="Calibri" w:hAnsi="Calibri" w:cs="Arial"/>
                <w:b/>
                <w:lang w:val="sk-SK"/>
              </w:rPr>
            </w:pPr>
            <w:r w:rsidRPr="007C279B">
              <w:rPr>
                <w:rFonts w:ascii="Calibri" w:hAnsi="Calibri" w:cs="Arial"/>
                <w:b/>
                <w:lang w:val="sk-SK"/>
              </w:rPr>
              <w:t>Situácia po realizácii projektu</w:t>
            </w:r>
            <w:r w:rsidR="00111755" w:rsidRPr="007C279B">
              <w:rPr>
                <w:rFonts w:ascii="Calibri" w:hAnsi="Calibri" w:cs="Arial"/>
                <w:b/>
                <w:lang w:val="sk-SK"/>
              </w:rPr>
              <w:t xml:space="preserve"> a</w:t>
            </w:r>
            <w:r w:rsidRPr="007C279B">
              <w:rPr>
                <w:rFonts w:ascii="Calibri" w:hAnsi="Calibri" w:cs="Arial"/>
                <w:b/>
                <w:lang w:val="sk-SK"/>
              </w:rPr>
              <w:t xml:space="preserve"> udržateľnosť</w:t>
            </w:r>
            <w:r w:rsidR="00111755" w:rsidRPr="007C279B">
              <w:rPr>
                <w:rFonts w:ascii="Calibri" w:hAnsi="Calibri" w:cs="Arial"/>
                <w:b/>
                <w:lang w:val="sk-SK"/>
              </w:rPr>
              <w:t xml:space="preserve"> projektu</w:t>
            </w:r>
          </w:p>
        </w:tc>
      </w:tr>
      <w:tr w:rsidR="00B8332B" w:rsidRPr="007C279B" w14:paraId="61806FB2" w14:textId="77777777" w:rsidTr="00D34886">
        <w:trPr>
          <w:trHeight w:val="699"/>
        </w:trPr>
        <w:tc>
          <w:tcPr>
            <w:tcW w:w="5000" w:type="pct"/>
            <w:shd w:val="clear" w:color="auto" w:fill="auto"/>
          </w:tcPr>
          <w:p w14:paraId="7554816E" w14:textId="144801D0" w:rsidR="001E0810" w:rsidRPr="007C279B" w:rsidRDefault="00D76EE5" w:rsidP="001E0810">
            <w:pPr>
              <w:pStyle w:val="TableParagraph"/>
              <w:spacing w:before="1"/>
              <w:ind w:right="96"/>
              <w:jc w:val="both"/>
              <w:rPr>
                <w:rFonts w:asciiTheme="minorHAnsi" w:hAnsiTheme="minorHAnsi" w:cstheme="minorHAnsi"/>
              </w:rPr>
            </w:pPr>
            <w:r w:rsidRPr="001E0810">
              <w:rPr>
                <w:rFonts w:asciiTheme="minorHAnsi" w:hAnsiTheme="minorHAnsi" w:cstheme="minorHAnsi"/>
              </w:rPr>
              <w:t>NP</w:t>
            </w:r>
            <w:r>
              <w:rPr>
                <w:rFonts w:asciiTheme="minorHAnsi" w:hAnsiTheme="minorHAnsi" w:cstheme="minorHAnsi"/>
              </w:rPr>
              <w:t>,</w:t>
            </w:r>
            <w:r w:rsidRPr="001E0810">
              <w:rPr>
                <w:rFonts w:asciiTheme="minorHAnsi" w:hAnsiTheme="minorHAnsi" w:cstheme="minorHAnsi"/>
                <w:spacing w:val="-5"/>
              </w:rPr>
              <w:t xml:space="preserve"> </w:t>
            </w:r>
            <w:r w:rsidRPr="00D76EE5">
              <w:rPr>
                <w:rFonts w:asciiTheme="minorHAnsi" w:hAnsiTheme="minorHAnsi" w:cstheme="minorHAnsi"/>
              </w:rPr>
              <w:t>prostredníctvom</w:t>
            </w:r>
            <w:r w:rsidRPr="00D76EE5">
              <w:rPr>
                <w:rFonts w:asciiTheme="minorHAnsi" w:hAnsiTheme="minorHAnsi" w:cstheme="minorHAnsi"/>
                <w:spacing w:val="-6"/>
              </w:rPr>
              <w:t xml:space="preserve"> </w:t>
            </w:r>
            <w:r w:rsidRPr="00D76EE5">
              <w:rPr>
                <w:rFonts w:asciiTheme="minorHAnsi" w:hAnsiTheme="minorHAnsi" w:cstheme="minorHAnsi"/>
              </w:rPr>
              <w:t>poskytovania</w:t>
            </w:r>
            <w:r w:rsidRPr="00D76EE5">
              <w:rPr>
                <w:rFonts w:asciiTheme="minorHAnsi" w:hAnsiTheme="minorHAnsi" w:cstheme="minorHAnsi"/>
                <w:spacing w:val="-5"/>
              </w:rPr>
              <w:t xml:space="preserve"> </w:t>
            </w:r>
            <w:r w:rsidRPr="00D76EE5">
              <w:rPr>
                <w:rFonts w:asciiTheme="minorHAnsi" w:hAnsiTheme="minorHAnsi" w:cstheme="minorHAnsi"/>
              </w:rPr>
              <w:t>príspevkov, prispeje</w:t>
            </w:r>
            <w:r w:rsidRPr="00D76EE5">
              <w:rPr>
                <w:rFonts w:asciiTheme="minorHAnsi" w:hAnsiTheme="minorHAnsi" w:cstheme="minorHAnsi"/>
                <w:spacing w:val="-5"/>
              </w:rPr>
              <w:t xml:space="preserve"> </w:t>
            </w:r>
            <w:r w:rsidRPr="00D76EE5">
              <w:rPr>
                <w:rFonts w:asciiTheme="minorHAnsi" w:hAnsiTheme="minorHAnsi" w:cstheme="minorHAnsi"/>
              </w:rPr>
              <w:t>k</w:t>
            </w:r>
            <w:r w:rsidRPr="00D76EE5">
              <w:rPr>
                <w:rFonts w:asciiTheme="minorHAnsi" w:hAnsiTheme="minorHAnsi" w:cstheme="minorHAnsi"/>
                <w:spacing w:val="-5"/>
              </w:rPr>
              <w:t xml:space="preserve"> </w:t>
            </w:r>
            <w:r w:rsidRPr="00D76EE5">
              <w:rPr>
                <w:rFonts w:asciiTheme="minorHAnsi" w:hAnsiTheme="minorHAnsi" w:cstheme="minorHAnsi"/>
              </w:rPr>
              <w:t>zvýšeniu</w:t>
            </w:r>
            <w:r w:rsidRPr="00D76EE5">
              <w:rPr>
                <w:rFonts w:asciiTheme="minorHAnsi" w:hAnsiTheme="minorHAnsi" w:cstheme="minorHAnsi"/>
                <w:spacing w:val="-4"/>
              </w:rPr>
              <w:t xml:space="preserve"> </w:t>
            </w:r>
            <w:r w:rsidRPr="00D76EE5">
              <w:rPr>
                <w:rFonts w:asciiTheme="minorHAnsi" w:hAnsiTheme="minorHAnsi" w:cstheme="minorHAnsi"/>
              </w:rPr>
              <w:t>zamestnanosti</w:t>
            </w:r>
            <w:r w:rsidRPr="00D76EE5">
              <w:rPr>
                <w:rFonts w:asciiTheme="minorHAnsi" w:hAnsiTheme="minorHAnsi" w:cstheme="minorHAnsi"/>
                <w:spacing w:val="-5"/>
              </w:rPr>
              <w:t xml:space="preserve"> </w:t>
            </w:r>
            <w:r w:rsidRPr="00D76EE5">
              <w:rPr>
                <w:rFonts w:asciiTheme="minorHAnsi" w:hAnsiTheme="minorHAnsi" w:cstheme="minorHAnsi"/>
              </w:rPr>
              <w:t>a</w:t>
            </w:r>
            <w:r w:rsidRPr="00D76EE5">
              <w:rPr>
                <w:rFonts w:asciiTheme="minorHAnsi" w:hAnsiTheme="minorHAnsi" w:cstheme="minorHAnsi"/>
                <w:spacing w:val="-3"/>
              </w:rPr>
              <w:t xml:space="preserve"> </w:t>
            </w:r>
            <w:r w:rsidRPr="00D76EE5">
              <w:rPr>
                <w:rFonts w:asciiTheme="minorHAnsi" w:hAnsiTheme="minorHAnsi" w:cstheme="minorHAnsi"/>
              </w:rPr>
              <w:t>zamestnateľnosti nových cieľových skupín (</w:t>
            </w:r>
            <w:r w:rsidR="00B442EA">
              <w:rPr>
                <w:rFonts w:asciiTheme="minorHAnsi" w:hAnsiTheme="minorHAnsi" w:cstheme="minorHAnsi"/>
              </w:rPr>
              <w:t xml:space="preserve">napr. </w:t>
            </w:r>
            <w:r w:rsidRPr="00D76EE5">
              <w:rPr>
                <w:rFonts w:asciiTheme="minorHAnsi" w:hAnsiTheme="minorHAnsi" w:cstheme="minorHAnsi"/>
              </w:rPr>
              <w:t>neaktívnych osôb, osamelých rodičov</w:t>
            </w:r>
            <w:r w:rsidR="00B442EA">
              <w:rPr>
                <w:rFonts w:asciiTheme="minorHAnsi" w:hAnsiTheme="minorHAnsi" w:cstheme="minorHAnsi"/>
              </w:rPr>
              <w:t xml:space="preserve"> a pod.</w:t>
            </w:r>
            <w:r w:rsidR="00B442EA" w:rsidRPr="00D76EE5">
              <w:rPr>
                <w:rFonts w:asciiTheme="minorHAnsi" w:hAnsiTheme="minorHAnsi" w:cstheme="minorHAnsi"/>
              </w:rPr>
              <w:t>)</w:t>
            </w:r>
            <w:r w:rsidR="00B442EA">
              <w:rPr>
                <w:rFonts w:asciiTheme="minorHAnsi" w:hAnsiTheme="minorHAnsi" w:cstheme="minorHAnsi"/>
              </w:rPr>
              <w:t xml:space="preserve">, </w:t>
            </w:r>
            <w:r w:rsidR="00B442EA" w:rsidRPr="00D76EE5">
              <w:rPr>
                <w:rFonts w:asciiTheme="minorHAnsi" w:hAnsiTheme="minorHAnsi" w:cstheme="minorHAnsi"/>
              </w:rPr>
              <w:t>ktoré</w:t>
            </w:r>
            <w:r w:rsidRPr="00D76EE5">
              <w:rPr>
                <w:rFonts w:asciiTheme="minorHAnsi" w:hAnsiTheme="minorHAnsi" w:cstheme="minorHAnsi"/>
              </w:rPr>
              <w:t xml:space="preserve"> nespĺňajú podmienky nároku </w:t>
            </w:r>
            <w:r w:rsidR="007B278A">
              <w:rPr>
                <w:rFonts w:asciiTheme="minorHAnsi" w:hAnsiTheme="minorHAnsi" w:cstheme="minorHAnsi"/>
              </w:rPr>
              <w:t xml:space="preserve">na príspevok poskytovaný v rámci </w:t>
            </w:r>
            <w:r w:rsidRPr="00D76EE5">
              <w:rPr>
                <w:rFonts w:asciiTheme="minorHAnsi" w:hAnsiTheme="minorHAnsi" w:cstheme="minorHAnsi"/>
              </w:rPr>
              <w:t xml:space="preserve">NP FS I. </w:t>
            </w:r>
            <w:r w:rsidRPr="00D76EE5">
              <w:rPr>
                <w:rFonts w:asciiTheme="minorHAnsi" w:hAnsiTheme="minorHAnsi" w:cstheme="minorHAnsi"/>
                <w:spacing w:val="-3"/>
              </w:rPr>
              <w:t xml:space="preserve"> </w:t>
            </w:r>
            <w:r w:rsidR="001E0810" w:rsidRPr="007C279B">
              <w:rPr>
                <w:rFonts w:asciiTheme="minorHAnsi" w:hAnsiTheme="minorHAnsi" w:cstheme="minorHAnsi"/>
              </w:rPr>
              <w:t xml:space="preserve">Projekt pomôže k zvýšeniu zamestnanosti v SR a bude mať pozitívny dopad na príjmy štátneho </w:t>
            </w:r>
            <w:r w:rsidR="001E0810" w:rsidRPr="007C279B">
              <w:rPr>
                <w:rFonts w:asciiTheme="minorHAnsi" w:hAnsiTheme="minorHAnsi" w:cstheme="minorHAnsi"/>
                <w:spacing w:val="-2"/>
              </w:rPr>
              <w:t>rozpočtu.</w:t>
            </w:r>
          </w:p>
          <w:p w14:paraId="45F643BC" w14:textId="77777777" w:rsidR="001E0810" w:rsidRPr="007C279B" w:rsidRDefault="001E0810" w:rsidP="001E0810">
            <w:pPr>
              <w:pStyle w:val="TableParagraph"/>
              <w:spacing w:line="244" w:lineRule="exact"/>
              <w:jc w:val="both"/>
              <w:rPr>
                <w:rFonts w:asciiTheme="minorHAnsi" w:hAnsiTheme="minorHAnsi" w:cstheme="minorHAnsi"/>
              </w:rPr>
            </w:pPr>
            <w:r w:rsidRPr="007C279B">
              <w:rPr>
                <w:rFonts w:asciiTheme="minorHAnsi" w:hAnsiTheme="minorHAnsi" w:cstheme="minorHAnsi"/>
              </w:rPr>
              <w:t>Prispeje</w:t>
            </w:r>
            <w:r w:rsidRPr="007C279B">
              <w:rPr>
                <w:rFonts w:asciiTheme="minorHAnsi" w:hAnsiTheme="minorHAnsi" w:cstheme="minorHAnsi"/>
                <w:spacing w:val="-6"/>
              </w:rPr>
              <w:t xml:space="preserve"> </w:t>
            </w:r>
            <w:r w:rsidRPr="007C279B">
              <w:rPr>
                <w:rFonts w:asciiTheme="minorHAnsi" w:hAnsiTheme="minorHAnsi" w:cstheme="minorHAnsi"/>
              </w:rPr>
              <w:t>k</w:t>
            </w:r>
            <w:r w:rsidRPr="007C279B">
              <w:rPr>
                <w:rFonts w:asciiTheme="minorHAnsi" w:hAnsiTheme="minorHAnsi" w:cstheme="minorHAnsi"/>
                <w:spacing w:val="-2"/>
              </w:rPr>
              <w:t xml:space="preserve"> </w:t>
            </w:r>
            <w:r w:rsidRPr="007C279B">
              <w:rPr>
                <w:rFonts w:asciiTheme="minorHAnsi" w:hAnsiTheme="minorHAnsi" w:cstheme="minorHAnsi"/>
              </w:rPr>
              <w:t>nasledujúcim</w:t>
            </w:r>
            <w:r w:rsidRPr="007C279B">
              <w:rPr>
                <w:rFonts w:asciiTheme="minorHAnsi" w:hAnsiTheme="minorHAnsi" w:cstheme="minorHAnsi"/>
                <w:spacing w:val="-6"/>
              </w:rPr>
              <w:t xml:space="preserve"> </w:t>
            </w:r>
            <w:r w:rsidRPr="007C279B">
              <w:rPr>
                <w:rFonts w:asciiTheme="minorHAnsi" w:hAnsiTheme="minorHAnsi" w:cstheme="minorHAnsi"/>
              </w:rPr>
              <w:t>cieľom</w:t>
            </w:r>
            <w:r w:rsidRPr="007C279B">
              <w:rPr>
                <w:rFonts w:asciiTheme="minorHAnsi" w:hAnsiTheme="minorHAnsi" w:cstheme="minorHAnsi"/>
                <w:spacing w:val="-5"/>
              </w:rPr>
              <w:t xml:space="preserve"> </w:t>
            </w:r>
            <w:r w:rsidRPr="007C279B">
              <w:rPr>
                <w:rFonts w:asciiTheme="minorHAnsi" w:hAnsiTheme="minorHAnsi" w:cstheme="minorHAnsi"/>
              </w:rPr>
              <w:t>PD</w:t>
            </w:r>
            <w:r w:rsidRPr="007C279B">
              <w:rPr>
                <w:rFonts w:asciiTheme="minorHAnsi" w:hAnsiTheme="minorHAnsi" w:cstheme="minorHAnsi"/>
                <w:spacing w:val="-5"/>
              </w:rPr>
              <w:t xml:space="preserve"> </w:t>
            </w:r>
            <w:r w:rsidRPr="007C279B">
              <w:rPr>
                <w:rFonts w:asciiTheme="minorHAnsi" w:hAnsiTheme="minorHAnsi" w:cstheme="minorHAnsi"/>
              </w:rPr>
              <w:t>SK</w:t>
            </w:r>
            <w:r w:rsidRPr="007C279B">
              <w:rPr>
                <w:rFonts w:asciiTheme="minorHAnsi" w:hAnsiTheme="minorHAnsi" w:cstheme="minorHAnsi"/>
                <w:spacing w:val="-3"/>
              </w:rPr>
              <w:t xml:space="preserve"> </w:t>
            </w:r>
            <w:r w:rsidRPr="007C279B">
              <w:rPr>
                <w:rFonts w:asciiTheme="minorHAnsi" w:hAnsiTheme="minorHAnsi" w:cstheme="minorHAnsi"/>
              </w:rPr>
              <w:t>a</w:t>
            </w:r>
            <w:r w:rsidRPr="007C279B">
              <w:rPr>
                <w:rFonts w:asciiTheme="minorHAnsi" w:hAnsiTheme="minorHAnsi" w:cstheme="minorHAnsi"/>
                <w:spacing w:val="-4"/>
              </w:rPr>
              <w:t xml:space="preserve"> </w:t>
            </w:r>
            <w:r w:rsidRPr="007C279B">
              <w:rPr>
                <w:rFonts w:asciiTheme="minorHAnsi" w:hAnsiTheme="minorHAnsi" w:cstheme="minorHAnsi"/>
              </w:rPr>
              <w:t>P</w:t>
            </w:r>
            <w:r w:rsidRPr="007C279B">
              <w:rPr>
                <w:rFonts w:asciiTheme="minorHAnsi" w:hAnsiTheme="minorHAnsi" w:cstheme="minorHAnsi"/>
                <w:spacing w:val="-4"/>
              </w:rPr>
              <w:t xml:space="preserve"> </w:t>
            </w:r>
            <w:r w:rsidRPr="007C279B">
              <w:rPr>
                <w:rFonts w:asciiTheme="minorHAnsi" w:hAnsiTheme="minorHAnsi" w:cstheme="minorHAnsi"/>
                <w:spacing w:val="-5"/>
              </w:rPr>
              <w:t>SK:</w:t>
            </w:r>
          </w:p>
          <w:p w14:paraId="139156FF" w14:textId="77777777" w:rsidR="001E0810" w:rsidRPr="007C279B" w:rsidRDefault="001E0810" w:rsidP="001E0810">
            <w:pPr>
              <w:pStyle w:val="TableParagraph"/>
              <w:spacing w:before="243"/>
              <w:rPr>
                <w:rFonts w:asciiTheme="minorHAnsi" w:hAnsiTheme="minorHAnsi" w:cstheme="minorHAnsi"/>
              </w:rPr>
            </w:pPr>
            <w:r w:rsidRPr="007C279B">
              <w:rPr>
                <w:rFonts w:asciiTheme="minorHAnsi" w:hAnsiTheme="minorHAnsi" w:cstheme="minorHAnsi"/>
                <w:u w:val="single"/>
              </w:rPr>
              <w:t>V</w:t>
            </w:r>
            <w:r w:rsidRPr="007C279B">
              <w:rPr>
                <w:rFonts w:asciiTheme="minorHAnsi" w:hAnsiTheme="minorHAnsi" w:cstheme="minorHAnsi"/>
                <w:spacing w:val="-7"/>
                <w:u w:val="single"/>
              </w:rPr>
              <w:t xml:space="preserve"> </w:t>
            </w:r>
            <w:r w:rsidRPr="007C279B">
              <w:rPr>
                <w:rFonts w:asciiTheme="minorHAnsi" w:hAnsiTheme="minorHAnsi" w:cstheme="minorHAnsi"/>
                <w:u w:val="single"/>
              </w:rPr>
              <w:t>priorite</w:t>
            </w:r>
            <w:r w:rsidRPr="007C279B">
              <w:rPr>
                <w:rFonts w:asciiTheme="minorHAnsi" w:hAnsiTheme="minorHAnsi" w:cstheme="minorHAnsi"/>
                <w:spacing w:val="-7"/>
                <w:u w:val="single"/>
              </w:rPr>
              <w:t xml:space="preserve"> </w:t>
            </w:r>
            <w:r w:rsidRPr="007C279B">
              <w:rPr>
                <w:rFonts w:asciiTheme="minorHAnsi" w:hAnsiTheme="minorHAnsi" w:cstheme="minorHAnsi"/>
                <w:u w:val="single"/>
              </w:rPr>
              <w:t>4P1.</w:t>
            </w:r>
            <w:r w:rsidRPr="007C279B">
              <w:rPr>
                <w:rFonts w:asciiTheme="minorHAnsi" w:hAnsiTheme="minorHAnsi" w:cstheme="minorHAnsi"/>
                <w:spacing w:val="-7"/>
                <w:u w:val="single"/>
              </w:rPr>
              <w:t xml:space="preserve"> </w:t>
            </w:r>
            <w:r w:rsidRPr="007C279B">
              <w:rPr>
                <w:rFonts w:asciiTheme="minorHAnsi" w:hAnsiTheme="minorHAnsi" w:cstheme="minorHAnsi"/>
                <w:u w:val="single"/>
              </w:rPr>
              <w:t>Adaptabilný</w:t>
            </w:r>
            <w:r w:rsidRPr="007C279B">
              <w:rPr>
                <w:rFonts w:asciiTheme="minorHAnsi" w:hAnsiTheme="minorHAnsi" w:cstheme="minorHAnsi"/>
                <w:spacing w:val="-5"/>
                <w:u w:val="single"/>
              </w:rPr>
              <w:t xml:space="preserve"> </w:t>
            </w:r>
            <w:r w:rsidRPr="007C279B">
              <w:rPr>
                <w:rFonts w:asciiTheme="minorHAnsi" w:hAnsiTheme="minorHAnsi" w:cstheme="minorHAnsi"/>
                <w:u w:val="single"/>
              </w:rPr>
              <w:t>a</w:t>
            </w:r>
            <w:r w:rsidRPr="007C279B">
              <w:rPr>
                <w:rFonts w:asciiTheme="minorHAnsi" w:hAnsiTheme="minorHAnsi" w:cstheme="minorHAnsi"/>
                <w:spacing w:val="-3"/>
                <w:u w:val="single"/>
              </w:rPr>
              <w:t xml:space="preserve"> </w:t>
            </w:r>
            <w:r w:rsidRPr="007C279B">
              <w:rPr>
                <w:rFonts w:asciiTheme="minorHAnsi" w:hAnsiTheme="minorHAnsi" w:cstheme="minorHAnsi"/>
                <w:u w:val="single"/>
              </w:rPr>
              <w:t>prístupný</w:t>
            </w:r>
            <w:r w:rsidRPr="007C279B">
              <w:rPr>
                <w:rFonts w:asciiTheme="minorHAnsi" w:hAnsiTheme="minorHAnsi" w:cstheme="minorHAnsi"/>
                <w:spacing w:val="-6"/>
                <w:u w:val="single"/>
              </w:rPr>
              <w:t xml:space="preserve"> </w:t>
            </w:r>
            <w:r w:rsidRPr="007C279B">
              <w:rPr>
                <w:rFonts w:asciiTheme="minorHAnsi" w:hAnsiTheme="minorHAnsi" w:cstheme="minorHAnsi"/>
                <w:u w:val="single"/>
              </w:rPr>
              <w:t>trh</w:t>
            </w:r>
            <w:r w:rsidRPr="007C279B">
              <w:rPr>
                <w:rFonts w:asciiTheme="minorHAnsi" w:hAnsiTheme="minorHAnsi" w:cstheme="minorHAnsi"/>
                <w:spacing w:val="-6"/>
                <w:u w:val="single"/>
              </w:rPr>
              <w:t xml:space="preserve"> </w:t>
            </w:r>
            <w:r w:rsidRPr="007C279B">
              <w:rPr>
                <w:rFonts w:asciiTheme="minorHAnsi" w:hAnsiTheme="minorHAnsi" w:cstheme="minorHAnsi"/>
                <w:u w:val="single"/>
              </w:rPr>
              <w:t>práce</w:t>
            </w:r>
            <w:r w:rsidRPr="007C279B">
              <w:rPr>
                <w:rFonts w:asciiTheme="minorHAnsi" w:hAnsiTheme="minorHAnsi" w:cstheme="minorHAnsi"/>
                <w:spacing w:val="-8"/>
                <w:u w:val="single"/>
              </w:rPr>
              <w:t xml:space="preserve"> </w:t>
            </w:r>
            <w:r w:rsidRPr="007C279B">
              <w:rPr>
                <w:rFonts w:asciiTheme="minorHAnsi" w:hAnsiTheme="minorHAnsi" w:cstheme="minorHAnsi"/>
                <w:u w:val="single"/>
              </w:rPr>
              <w:t>(APTP)</w:t>
            </w:r>
            <w:r w:rsidRPr="007C279B">
              <w:rPr>
                <w:rFonts w:asciiTheme="minorHAnsi" w:hAnsiTheme="minorHAnsi" w:cstheme="minorHAnsi"/>
                <w:spacing w:val="-7"/>
                <w:u w:val="single"/>
              </w:rPr>
              <w:t xml:space="preserve"> </w:t>
            </w:r>
            <w:r w:rsidRPr="007C279B">
              <w:rPr>
                <w:rFonts w:asciiTheme="minorHAnsi" w:hAnsiTheme="minorHAnsi" w:cstheme="minorHAnsi"/>
                <w:u w:val="single"/>
              </w:rPr>
              <w:t>prispieva</w:t>
            </w:r>
            <w:r w:rsidRPr="007C279B">
              <w:rPr>
                <w:rFonts w:asciiTheme="minorHAnsi" w:hAnsiTheme="minorHAnsi" w:cstheme="minorHAnsi"/>
                <w:spacing w:val="-7"/>
                <w:u w:val="single"/>
              </w:rPr>
              <w:t xml:space="preserve"> </w:t>
            </w:r>
            <w:r w:rsidRPr="007C279B">
              <w:rPr>
                <w:rFonts w:asciiTheme="minorHAnsi" w:hAnsiTheme="minorHAnsi" w:cstheme="minorHAnsi"/>
                <w:u w:val="single"/>
              </w:rPr>
              <w:t>k</w:t>
            </w:r>
            <w:r w:rsidRPr="007C279B">
              <w:rPr>
                <w:rFonts w:asciiTheme="minorHAnsi" w:hAnsiTheme="minorHAnsi" w:cstheme="minorHAnsi"/>
                <w:spacing w:val="-1"/>
                <w:u w:val="single"/>
              </w:rPr>
              <w:t xml:space="preserve"> </w:t>
            </w:r>
            <w:r w:rsidRPr="007C279B">
              <w:rPr>
                <w:rFonts w:asciiTheme="minorHAnsi" w:hAnsiTheme="minorHAnsi" w:cstheme="minorHAnsi"/>
                <w:u w:val="single"/>
              </w:rPr>
              <w:t>plneniu</w:t>
            </w:r>
            <w:r w:rsidRPr="007C279B">
              <w:rPr>
                <w:rFonts w:asciiTheme="minorHAnsi" w:hAnsiTheme="minorHAnsi" w:cstheme="minorHAnsi"/>
                <w:spacing w:val="-7"/>
                <w:u w:val="single"/>
              </w:rPr>
              <w:t xml:space="preserve"> </w:t>
            </w:r>
            <w:r w:rsidRPr="007C279B">
              <w:rPr>
                <w:rFonts w:asciiTheme="minorHAnsi" w:hAnsiTheme="minorHAnsi" w:cstheme="minorHAnsi"/>
                <w:u w:val="single"/>
              </w:rPr>
              <w:t>očakávaných</w:t>
            </w:r>
            <w:r w:rsidRPr="007C279B">
              <w:rPr>
                <w:rFonts w:asciiTheme="minorHAnsi" w:hAnsiTheme="minorHAnsi" w:cstheme="minorHAnsi"/>
                <w:spacing w:val="-6"/>
                <w:u w:val="single"/>
              </w:rPr>
              <w:t xml:space="preserve"> </w:t>
            </w:r>
            <w:r w:rsidRPr="007C279B">
              <w:rPr>
                <w:rFonts w:asciiTheme="minorHAnsi" w:hAnsiTheme="minorHAnsi" w:cstheme="minorHAnsi"/>
                <w:spacing w:val="-2"/>
                <w:u w:val="single"/>
              </w:rPr>
              <w:t>výsledkov:</w:t>
            </w:r>
          </w:p>
          <w:p w14:paraId="49C323FE" w14:textId="77777777" w:rsidR="001E0810" w:rsidRPr="007C279B" w:rsidRDefault="001E0810" w:rsidP="001E0810">
            <w:pPr>
              <w:pStyle w:val="TableParagraph"/>
              <w:numPr>
                <w:ilvl w:val="0"/>
                <w:numId w:val="35"/>
              </w:numPr>
              <w:tabs>
                <w:tab w:val="left" w:pos="828"/>
              </w:tabs>
              <w:spacing w:before="1"/>
              <w:rPr>
                <w:rFonts w:asciiTheme="minorHAnsi" w:hAnsiTheme="minorHAnsi" w:cstheme="minorHAnsi"/>
              </w:rPr>
            </w:pPr>
            <w:r w:rsidRPr="007C279B">
              <w:rPr>
                <w:rFonts w:asciiTheme="minorHAnsi" w:hAnsiTheme="minorHAnsi" w:cstheme="minorHAnsi"/>
              </w:rPr>
              <w:t>zvýšenie</w:t>
            </w:r>
            <w:r w:rsidRPr="007C279B">
              <w:rPr>
                <w:rFonts w:asciiTheme="minorHAnsi" w:hAnsiTheme="minorHAnsi" w:cstheme="minorHAnsi"/>
                <w:spacing w:val="-6"/>
              </w:rPr>
              <w:t xml:space="preserve"> </w:t>
            </w:r>
            <w:r w:rsidRPr="007C279B">
              <w:rPr>
                <w:rFonts w:asciiTheme="minorHAnsi" w:hAnsiTheme="minorHAnsi" w:cstheme="minorHAnsi"/>
              </w:rPr>
              <w:t>zamestnanosti</w:t>
            </w:r>
            <w:r w:rsidRPr="007C279B">
              <w:rPr>
                <w:rFonts w:asciiTheme="minorHAnsi" w:hAnsiTheme="minorHAnsi" w:cstheme="minorHAnsi"/>
                <w:spacing w:val="-5"/>
              </w:rPr>
              <w:t xml:space="preserve"> </w:t>
            </w:r>
            <w:r w:rsidRPr="007C279B">
              <w:rPr>
                <w:rFonts w:asciiTheme="minorHAnsi" w:hAnsiTheme="minorHAnsi" w:cstheme="minorHAnsi"/>
              </w:rPr>
              <w:t>obyvateľstva</w:t>
            </w:r>
            <w:r w:rsidRPr="007C279B">
              <w:rPr>
                <w:rFonts w:asciiTheme="minorHAnsi" w:hAnsiTheme="minorHAnsi" w:cstheme="minorHAnsi"/>
                <w:spacing w:val="-5"/>
              </w:rPr>
              <w:t xml:space="preserve"> </w:t>
            </w:r>
            <w:r w:rsidRPr="007C279B">
              <w:rPr>
                <w:rFonts w:asciiTheme="minorHAnsi" w:hAnsiTheme="minorHAnsi" w:cstheme="minorHAnsi"/>
              </w:rPr>
              <w:t>vo</w:t>
            </w:r>
            <w:r w:rsidRPr="007C279B">
              <w:rPr>
                <w:rFonts w:asciiTheme="minorHAnsi" w:hAnsiTheme="minorHAnsi" w:cstheme="minorHAnsi"/>
                <w:spacing w:val="-5"/>
              </w:rPr>
              <w:t xml:space="preserve"> </w:t>
            </w:r>
            <w:r w:rsidRPr="007C279B">
              <w:rPr>
                <w:rFonts w:asciiTheme="minorHAnsi" w:hAnsiTheme="minorHAnsi" w:cstheme="minorHAnsi"/>
              </w:rPr>
              <w:t>veku</w:t>
            </w:r>
            <w:r w:rsidRPr="007C279B">
              <w:rPr>
                <w:rFonts w:asciiTheme="minorHAnsi" w:hAnsiTheme="minorHAnsi" w:cstheme="minorHAnsi"/>
                <w:spacing w:val="-4"/>
              </w:rPr>
              <w:t xml:space="preserve"> </w:t>
            </w:r>
            <w:r w:rsidRPr="007C279B">
              <w:rPr>
                <w:rFonts w:asciiTheme="minorHAnsi" w:hAnsiTheme="minorHAnsi" w:cstheme="minorHAnsi"/>
              </w:rPr>
              <w:t>20</w:t>
            </w:r>
            <w:r w:rsidRPr="007C279B">
              <w:rPr>
                <w:rFonts w:asciiTheme="minorHAnsi" w:hAnsiTheme="minorHAnsi" w:cstheme="minorHAnsi"/>
                <w:spacing w:val="-1"/>
              </w:rPr>
              <w:t xml:space="preserve"> </w:t>
            </w:r>
            <w:r w:rsidRPr="007C279B">
              <w:rPr>
                <w:rFonts w:asciiTheme="minorHAnsi" w:hAnsiTheme="minorHAnsi" w:cstheme="minorHAnsi"/>
              </w:rPr>
              <w:t>–</w:t>
            </w:r>
            <w:r w:rsidRPr="007C279B">
              <w:rPr>
                <w:rFonts w:asciiTheme="minorHAnsi" w:hAnsiTheme="minorHAnsi" w:cstheme="minorHAnsi"/>
                <w:spacing w:val="-6"/>
              </w:rPr>
              <w:t xml:space="preserve"> </w:t>
            </w:r>
            <w:r w:rsidRPr="007C279B">
              <w:rPr>
                <w:rFonts w:asciiTheme="minorHAnsi" w:hAnsiTheme="minorHAnsi" w:cstheme="minorHAnsi"/>
              </w:rPr>
              <w:t>64</w:t>
            </w:r>
            <w:r w:rsidRPr="007C279B">
              <w:rPr>
                <w:rFonts w:asciiTheme="minorHAnsi" w:hAnsiTheme="minorHAnsi" w:cstheme="minorHAnsi"/>
                <w:spacing w:val="-5"/>
              </w:rPr>
              <w:t xml:space="preserve"> </w:t>
            </w:r>
            <w:r w:rsidRPr="007C279B">
              <w:rPr>
                <w:rFonts w:asciiTheme="minorHAnsi" w:hAnsiTheme="minorHAnsi" w:cstheme="minorHAnsi"/>
              </w:rPr>
              <w:t>rokov</w:t>
            </w:r>
            <w:r w:rsidRPr="007C279B">
              <w:rPr>
                <w:rFonts w:asciiTheme="minorHAnsi" w:hAnsiTheme="minorHAnsi" w:cstheme="minorHAnsi"/>
                <w:spacing w:val="-4"/>
              </w:rPr>
              <w:t xml:space="preserve"> </w:t>
            </w:r>
            <w:r w:rsidRPr="007C279B">
              <w:rPr>
                <w:rFonts w:asciiTheme="minorHAnsi" w:hAnsiTheme="minorHAnsi" w:cstheme="minorHAnsi"/>
              </w:rPr>
              <w:t>do</w:t>
            </w:r>
            <w:r w:rsidRPr="007C279B">
              <w:rPr>
                <w:rFonts w:asciiTheme="minorHAnsi" w:hAnsiTheme="minorHAnsi" w:cstheme="minorHAnsi"/>
                <w:spacing w:val="-5"/>
              </w:rPr>
              <w:t xml:space="preserve"> </w:t>
            </w:r>
            <w:r w:rsidRPr="007C279B">
              <w:rPr>
                <w:rFonts w:asciiTheme="minorHAnsi" w:hAnsiTheme="minorHAnsi" w:cstheme="minorHAnsi"/>
              </w:rPr>
              <w:t>roku</w:t>
            </w:r>
            <w:r w:rsidRPr="007C279B">
              <w:rPr>
                <w:rFonts w:asciiTheme="minorHAnsi" w:hAnsiTheme="minorHAnsi" w:cstheme="minorHAnsi"/>
                <w:spacing w:val="-5"/>
              </w:rPr>
              <w:t xml:space="preserve"> </w:t>
            </w:r>
            <w:r w:rsidRPr="007C279B">
              <w:rPr>
                <w:rFonts w:asciiTheme="minorHAnsi" w:hAnsiTheme="minorHAnsi" w:cstheme="minorHAnsi"/>
              </w:rPr>
              <w:t>2030</w:t>
            </w:r>
            <w:r w:rsidRPr="007C279B">
              <w:rPr>
                <w:rFonts w:asciiTheme="minorHAnsi" w:hAnsiTheme="minorHAnsi" w:cstheme="minorHAnsi"/>
                <w:spacing w:val="-6"/>
              </w:rPr>
              <w:t xml:space="preserve"> </w:t>
            </w:r>
            <w:r w:rsidRPr="007C279B">
              <w:rPr>
                <w:rFonts w:asciiTheme="minorHAnsi" w:hAnsiTheme="minorHAnsi" w:cstheme="minorHAnsi"/>
              </w:rPr>
              <w:t>na</w:t>
            </w:r>
            <w:r w:rsidRPr="007C279B">
              <w:rPr>
                <w:rFonts w:asciiTheme="minorHAnsi" w:hAnsiTheme="minorHAnsi" w:cstheme="minorHAnsi"/>
                <w:spacing w:val="-5"/>
              </w:rPr>
              <w:t xml:space="preserve"> </w:t>
            </w:r>
            <w:r w:rsidRPr="007C279B">
              <w:rPr>
                <w:rFonts w:asciiTheme="minorHAnsi" w:hAnsiTheme="minorHAnsi" w:cstheme="minorHAnsi"/>
              </w:rPr>
              <w:t>76,5</w:t>
            </w:r>
            <w:r w:rsidRPr="007C279B">
              <w:rPr>
                <w:rFonts w:asciiTheme="minorHAnsi" w:hAnsiTheme="minorHAnsi" w:cstheme="minorHAnsi"/>
                <w:spacing w:val="-5"/>
              </w:rPr>
              <w:t xml:space="preserve"> %,</w:t>
            </w:r>
          </w:p>
          <w:p w14:paraId="5E489952" w14:textId="77777777" w:rsidR="001E0810" w:rsidRPr="007C279B" w:rsidRDefault="001E0810" w:rsidP="001E0810">
            <w:pPr>
              <w:pStyle w:val="TableParagraph"/>
              <w:numPr>
                <w:ilvl w:val="0"/>
                <w:numId w:val="35"/>
              </w:numPr>
              <w:tabs>
                <w:tab w:val="left" w:pos="828"/>
              </w:tabs>
              <w:ind w:right="111"/>
              <w:rPr>
                <w:rFonts w:asciiTheme="minorHAnsi" w:hAnsiTheme="minorHAnsi" w:cstheme="minorHAnsi"/>
              </w:rPr>
            </w:pPr>
            <w:r w:rsidRPr="007C279B">
              <w:rPr>
                <w:rFonts w:asciiTheme="minorHAnsi" w:hAnsiTheme="minorHAnsi" w:cstheme="minorHAnsi"/>
              </w:rPr>
              <w:t>zníženie podielu dlhodobo nezamestnaných osôb na celkovom počte nezamestnaných výrazne pod úroveň 30 % do roku 2030,</w:t>
            </w:r>
          </w:p>
          <w:p w14:paraId="222EB4A9" w14:textId="77777777" w:rsidR="001E0810" w:rsidRPr="007C279B" w:rsidRDefault="001E0810" w:rsidP="001E0810">
            <w:pPr>
              <w:pStyle w:val="TableParagraph"/>
              <w:numPr>
                <w:ilvl w:val="0"/>
                <w:numId w:val="35"/>
              </w:numPr>
              <w:tabs>
                <w:tab w:val="left" w:pos="828"/>
              </w:tabs>
              <w:spacing w:line="243" w:lineRule="exact"/>
              <w:rPr>
                <w:rFonts w:asciiTheme="minorHAnsi" w:hAnsiTheme="minorHAnsi" w:cstheme="minorHAnsi"/>
              </w:rPr>
            </w:pPr>
            <w:r w:rsidRPr="007C279B">
              <w:rPr>
                <w:rFonts w:asciiTheme="minorHAnsi" w:hAnsiTheme="minorHAnsi" w:cstheme="minorHAnsi"/>
              </w:rPr>
              <w:t>zníženie</w:t>
            </w:r>
            <w:r w:rsidRPr="007C279B">
              <w:rPr>
                <w:rFonts w:asciiTheme="minorHAnsi" w:hAnsiTheme="minorHAnsi" w:cstheme="minorHAnsi"/>
                <w:spacing w:val="-7"/>
              </w:rPr>
              <w:t xml:space="preserve"> </w:t>
            </w:r>
            <w:r w:rsidRPr="007C279B">
              <w:rPr>
                <w:rFonts w:asciiTheme="minorHAnsi" w:hAnsiTheme="minorHAnsi" w:cstheme="minorHAnsi"/>
              </w:rPr>
              <w:t>podielu</w:t>
            </w:r>
            <w:r w:rsidRPr="007C279B">
              <w:rPr>
                <w:rFonts w:asciiTheme="minorHAnsi" w:hAnsiTheme="minorHAnsi" w:cstheme="minorHAnsi"/>
                <w:spacing w:val="-5"/>
              </w:rPr>
              <w:t xml:space="preserve"> </w:t>
            </w:r>
            <w:r w:rsidRPr="007C279B">
              <w:rPr>
                <w:rFonts w:asciiTheme="minorHAnsi" w:hAnsiTheme="minorHAnsi" w:cstheme="minorHAnsi"/>
              </w:rPr>
              <w:t>osôb</w:t>
            </w:r>
            <w:r w:rsidRPr="007C279B">
              <w:rPr>
                <w:rFonts w:asciiTheme="minorHAnsi" w:hAnsiTheme="minorHAnsi" w:cstheme="minorHAnsi"/>
                <w:spacing w:val="-6"/>
              </w:rPr>
              <w:t xml:space="preserve"> </w:t>
            </w:r>
            <w:r w:rsidRPr="007C279B">
              <w:rPr>
                <w:rFonts w:asciiTheme="minorHAnsi" w:hAnsiTheme="minorHAnsi" w:cstheme="minorHAnsi"/>
              </w:rPr>
              <w:t>s</w:t>
            </w:r>
            <w:r w:rsidRPr="007C279B">
              <w:rPr>
                <w:rFonts w:asciiTheme="minorHAnsi" w:hAnsiTheme="minorHAnsi" w:cstheme="minorHAnsi"/>
                <w:spacing w:val="-6"/>
              </w:rPr>
              <w:t xml:space="preserve"> </w:t>
            </w:r>
            <w:r w:rsidRPr="007C279B">
              <w:rPr>
                <w:rFonts w:asciiTheme="minorHAnsi" w:hAnsiTheme="minorHAnsi" w:cstheme="minorHAnsi"/>
              </w:rPr>
              <w:t>nízkou</w:t>
            </w:r>
            <w:r w:rsidRPr="007C279B">
              <w:rPr>
                <w:rFonts w:asciiTheme="minorHAnsi" w:hAnsiTheme="minorHAnsi" w:cstheme="minorHAnsi"/>
                <w:spacing w:val="-6"/>
              </w:rPr>
              <w:t xml:space="preserve"> </w:t>
            </w:r>
            <w:r w:rsidRPr="007C279B">
              <w:rPr>
                <w:rFonts w:asciiTheme="minorHAnsi" w:hAnsiTheme="minorHAnsi" w:cstheme="minorHAnsi"/>
              </w:rPr>
              <w:t>kvalifikáciou</w:t>
            </w:r>
            <w:r w:rsidRPr="007C279B">
              <w:rPr>
                <w:rFonts w:asciiTheme="minorHAnsi" w:hAnsiTheme="minorHAnsi" w:cstheme="minorHAnsi"/>
                <w:spacing w:val="-5"/>
              </w:rPr>
              <w:t xml:space="preserve"> </w:t>
            </w:r>
            <w:r w:rsidRPr="007C279B">
              <w:rPr>
                <w:rFonts w:asciiTheme="minorHAnsi" w:hAnsiTheme="minorHAnsi" w:cstheme="minorHAnsi"/>
              </w:rPr>
              <w:t>na</w:t>
            </w:r>
            <w:r w:rsidRPr="007C279B">
              <w:rPr>
                <w:rFonts w:asciiTheme="minorHAnsi" w:hAnsiTheme="minorHAnsi" w:cstheme="minorHAnsi"/>
                <w:spacing w:val="-5"/>
              </w:rPr>
              <w:t xml:space="preserve"> </w:t>
            </w:r>
            <w:r w:rsidRPr="007C279B">
              <w:rPr>
                <w:rFonts w:asciiTheme="minorHAnsi" w:hAnsiTheme="minorHAnsi" w:cstheme="minorHAnsi"/>
              </w:rPr>
              <w:t>celkovom</w:t>
            </w:r>
            <w:r w:rsidRPr="007C279B">
              <w:rPr>
                <w:rFonts w:asciiTheme="minorHAnsi" w:hAnsiTheme="minorHAnsi" w:cstheme="minorHAnsi"/>
                <w:spacing w:val="-7"/>
              </w:rPr>
              <w:t xml:space="preserve"> </w:t>
            </w:r>
            <w:r w:rsidRPr="007C279B">
              <w:rPr>
                <w:rFonts w:asciiTheme="minorHAnsi" w:hAnsiTheme="minorHAnsi" w:cstheme="minorHAnsi"/>
              </w:rPr>
              <w:t>počte</w:t>
            </w:r>
            <w:r w:rsidRPr="007C279B">
              <w:rPr>
                <w:rFonts w:asciiTheme="minorHAnsi" w:hAnsiTheme="minorHAnsi" w:cstheme="minorHAnsi"/>
                <w:spacing w:val="-6"/>
              </w:rPr>
              <w:t xml:space="preserve"> </w:t>
            </w:r>
            <w:r w:rsidRPr="007C279B">
              <w:rPr>
                <w:rFonts w:asciiTheme="minorHAnsi" w:hAnsiTheme="minorHAnsi" w:cstheme="minorHAnsi"/>
              </w:rPr>
              <w:t>nezamestnaných</w:t>
            </w:r>
            <w:r w:rsidRPr="007C279B">
              <w:rPr>
                <w:rFonts w:asciiTheme="minorHAnsi" w:hAnsiTheme="minorHAnsi" w:cstheme="minorHAnsi"/>
                <w:spacing w:val="-6"/>
              </w:rPr>
              <w:t xml:space="preserve"> </w:t>
            </w:r>
            <w:r w:rsidRPr="007C279B">
              <w:rPr>
                <w:rFonts w:asciiTheme="minorHAnsi" w:hAnsiTheme="minorHAnsi" w:cstheme="minorHAnsi"/>
              </w:rPr>
              <w:t>na</w:t>
            </w:r>
            <w:r w:rsidRPr="007C279B">
              <w:rPr>
                <w:rFonts w:asciiTheme="minorHAnsi" w:hAnsiTheme="minorHAnsi" w:cstheme="minorHAnsi"/>
                <w:spacing w:val="-5"/>
              </w:rPr>
              <w:t xml:space="preserve"> </w:t>
            </w:r>
            <w:r w:rsidRPr="007C279B">
              <w:rPr>
                <w:rFonts w:asciiTheme="minorHAnsi" w:hAnsiTheme="minorHAnsi" w:cstheme="minorHAnsi"/>
              </w:rPr>
              <w:t>menej</w:t>
            </w:r>
            <w:r w:rsidRPr="007C279B">
              <w:rPr>
                <w:rFonts w:asciiTheme="minorHAnsi" w:hAnsiTheme="minorHAnsi" w:cstheme="minorHAnsi"/>
                <w:spacing w:val="-5"/>
              </w:rPr>
              <w:t xml:space="preserve"> </w:t>
            </w:r>
            <w:r w:rsidRPr="007C279B">
              <w:rPr>
                <w:rFonts w:asciiTheme="minorHAnsi" w:hAnsiTheme="minorHAnsi" w:cstheme="minorHAnsi"/>
              </w:rPr>
              <w:t>ako</w:t>
            </w:r>
            <w:r w:rsidRPr="007C279B">
              <w:rPr>
                <w:rFonts w:asciiTheme="minorHAnsi" w:hAnsiTheme="minorHAnsi" w:cstheme="minorHAnsi"/>
                <w:spacing w:val="-6"/>
              </w:rPr>
              <w:t xml:space="preserve"> </w:t>
            </w:r>
            <w:r w:rsidRPr="007C279B">
              <w:rPr>
                <w:rFonts w:asciiTheme="minorHAnsi" w:hAnsiTheme="minorHAnsi" w:cstheme="minorHAnsi"/>
              </w:rPr>
              <w:t>25</w:t>
            </w:r>
            <w:r w:rsidRPr="007C279B">
              <w:rPr>
                <w:rFonts w:asciiTheme="minorHAnsi" w:hAnsiTheme="minorHAnsi" w:cstheme="minorHAnsi"/>
                <w:spacing w:val="-5"/>
              </w:rPr>
              <w:t xml:space="preserve"> </w:t>
            </w:r>
            <w:r w:rsidRPr="007C279B">
              <w:rPr>
                <w:rFonts w:asciiTheme="minorHAnsi" w:hAnsiTheme="minorHAnsi" w:cstheme="minorHAnsi"/>
              </w:rPr>
              <w:t>%</w:t>
            </w:r>
            <w:r w:rsidRPr="007C279B">
              <w:rPr>
                <w:rFonts w:asciiTheme="minorHAnsi" w:hAnsiTheme="minorHAnsi" w:cstheme="minorHAnsi"/>
                <w:spacing w:val="-7"/>
              </w:rPr>
              <w:t xml:space="preserve"> </w:t>
            </w:r>
            <w:r w:rsidRPr="007C279B">
              <w:rPr>
                <w:rFonts w:asciiTheme="minorHAnsi" w:hAnsiTheme="minorHAnsi" w:cstheme="minorHAnsi"/>
              </w:rPr>
              <w:t>do</w:t>
            </w:r>
            <w:r w:rsidRPr="007C279B">
              <w:rPr>
                <w:rFonts w:asciiTheme="minorHAnsi" w:hAnsiTheme="minorHAnsi" w:cstheme="minorHAnsi"/>
                <w:spacing w:val="-5"/>
              </w:rPr>
              <w:t xml:space="preserve"> </w:t>
            </w:r>
            <w:r w:rsidRPr="007C279B">
              <w:rPr>
                <w:rFonts w:asciiTheme="minorHAnsi" w:hAnsiTheme="minorHAnsi" w:cstheme="minorHAnsi"/>
              </w:rPr>
              <w:t>roku</w:t>
            </w:r>
            <w:r w:rsidRPr="007C279B">
              <w:rPr>
                <w:rFonts w:asciiTheme="minorHAnsi" w:hAnsiTheme="minorHAnsi" w:cstheme="minorHAnsi"/>
                <w:spacing w:val="-5"/>
              </w:rPr>
              <w:t xml:space="preserve"> </w:t>
            </w:r>
            <w:r w:rsidRPr="007C279B">
              <w:rPr>
                <w:rFonts w:asciiTheme="minorHAnsi" w:hAnsiTheme="minorHAnsi" w:cstheme="minorHAnsi"/>
                <w:spacing w:val="-2"/>
              </w:rPr>
              <w:t>2030,</w:t>
            </w:r>
          </w:p>
          <w:p w14:paraId="74D57103" w14:textId="77777777" w:rsidR="00222FFB" w:rsidRPr="007C279B" w:rsidRDefault="00222FFB" w:rsidP="001E0810">
            <w:pPr>
              <w:adjustRightInd w:val="0"/>
              <w:jc w:val="both"/>
              <w:rPr>
                <w:rFonts w:asciiTheme="minorHAnsi" w:hAnsiTheme="minorHAnsi" w:cstheme="minorHAnsi"/>
              </w:rPr>
            </w:pPr>
            <w:r w:rsidRPr="007C279B">
              <w:rPr>
                <w:rFonts w:asciiTheme="minorHAnsi" w:hAnsiTheme="minorHAnsi" w:cstheme="minorHAnsi"/>
              </w:rPr>
              <w:t xml:space="preserve">          -     </w:t>
            </w:r>
            <w:r w:rsidR="001E0810" w:rsidRPr="007C279B">
              <w:rPr>
                <w:rFonts w:asciiTheme="minorHAnsi" w:hAnsiTheme="minorHAnsi" w:cstheme="minorHAnsi"/>
              </w:rPr>
              <w:t xml:space="preserve">zníženie podielu osôb so zdravotným postihnutím na celkovom počte nezamestnaných na menej ako 3 % </w:t>
            </w:r>
            <w:r w:rsidRPr="007C279B">
              <w:rPr>
                <w:rFonts w:asciiTheme="minorHAnsi" w:hAnsiTheme="minorHAnsi" w:cstheme="minorHAnsi"/>
              </w:rPr>
              <w:t xml:space="preserve">    </w:t>
            </w:r>
          </w:p>
          <w:p w14:paraId="3B5D7414" w14:textId="77777777" w:rsidR="009B4F06" w:rsidRPr="007C279B" w:rsidRDefault="00222FFB" w:rsidP="001E0810">
            <w:pPr>
              <w:adjustRightInd w:val="0"/>
              <w:jc w:val="both"/>
              <w:rPr>
                <w:rFonts w:asciiTheme="minorHAnsi" w:hAnsiTheme="minorHAnsi" w:cstheme="minorHAnsi"/>
              </w:rPr>
            </w:pPr>
            <w:r w:rsidRPr="007C279B">
              <w:rPr>
                <w:rFonts w:asciiTheme="minorHAnsi" w:hAnsiTheme="minorHAnsi" w:cstheme="minorHAnsi"/>
              </w:rPr>
              <w:t xml:space="preserve">                 </w:t>
            </w:r>
            <w:r w:rsidR="001E0810" w:rsidRPr="007C279B">
              <w:rPr>
                <w:rFonts w:asciiTheme="minorHAnsi" w:hAnsiTheme="minorHAnsi" w:cstheme="minorHAnsi"/>
              </w:rPr>
              <w:t>do roku 2030,</w:t>
            </w:r>
          </w:p>
          <w:p w14:paraId="0B3B0400" w14:textId="77777777" w:rsidR="001E0810" w:rsidRPr="007C279B" w:rsidRDefault="001E0810" w:rsidP="001E0810">
            <w:pPr>
              <w:pStyle w:val="TableParagraph"/>
              <w:numPr>
                <w:ilvl w:val="0"/>
                <w:numId w:val="36"/>
              </w:numPr>
              <w:tabs>
                <w:tab w:val="left" w:pos="826"/>
              </w:tabs>
              <w:spacing w:before="1"/>
              <w:ind w:left="826" w:hanging="359"/>
              <w:jc w:val="both"/>
              <w:rPr>
                <w:rFonts w:asciiTheme="minorHAnsi" w:hAnsiTheme="minorHAnsi" w:cstheme="minorHAnsi"/>
              </w:rPr>
            </w:pPr>
            <w:r w:rsidRPr="007C279B">
              <w:rPr>
                <w:rFonts w:asciiTheme="minorHAnsi" w:hAnsiTheme="minorHAnsi" w:cstheme="minorHAnsi"/>
              </w:rPr>
              <w:t>zvýšenie</w:t>
            </w:r>
            <w:r w:rsidRPr="007C279B">
              <w:rPr>
                <w:rFonts w:asciiTheme="minorHAnsi" w:hAnsiTheme="minorHAnsi" w:cstheme="minorHAnsi"/>
                <w:spacing w:val="-5"/>
              </w:rPr>
              <w:t xml:space="preserve"> </w:t>
            </w:r>
            <w:r w:rsidRPr="007C279B">
              <w:rPr>
                <w:rFonts w:asciiTheme="minorHAnsi" w:hAnsiTheme="minorHAnsi" w:cstheme="minorHAnsi"/>
              </w:rPr>
              <w:t>zamestnanosti</w:t>
            </w:r>
            <w:r w:rsidRPr="007C279B">
              <w:rPr>
                <w:rFonts w:asciiTheme="minorHAnsi" w:hAnsiTheme="minorHAnsi" w:cstheme="minorHAnsi"/>
                <w:spacing w:val="-4"/>
              </w:rPr>
              <w:t xml:space="preserve"> </w:t>
            </w:r>
            <w:r w:rsidRPr="007C279B">
              <w:rPr>
                <w:rFonts w:asciiTheme="minorHAnsi" w:hAnsiTheme="minorHAnsi" w:cstheme="minorHAnsi"/>
              </w:rPr>
              <w:t>mužov</w:t>
            </w:r>
            <w:r w:rsidRPr="007C279B">
              <w:rPr>
                <w:rFonts w:asciiTheme="minorHAnsi" w:hAnsiTheme="minorHAnsi" w:cstheme="minorHAnsi"/>
                <w:spacing w:val="-6"/>
              </w:rPr>
              <w:t xml:space="preserve"> </w:t>
            </w:r>
            <w:r w:rsidRPr="007C279B">
              <w:rPr>
                <w:rFonts w:asciiTheme="minorHAnsi" w:hAnsiTheme="minorHAnsi" w:cstheme="minorHAnsi"/>
              </w:rPr>
              <w:t>a žien</w:t>
            </w:r>
            <w:r w:rsidRPr="007C279B">
              <w:rPr>
                <w:rFonts w:asciiTheme="minorHAnsi" w:hAnsiTheme="minorHAnsi" w:cstheme="minorHAnsi"/>
                <w:spacing w:val="-4"/>
              </w:rPr>
              <w:t xml:space="preserve"> </w:t>
            </w:r>
            <w:r w:rsidRPr="007C279B">
              <w:rPr>
                <w:rFonts w:asciiTheme="minorHAnsi" w:hAnsiTheme="minorHAnsi" w:cstheme="minorHAnsi"/>
              </w:rPr>
              <w:t>z</w:t>
            </w:r>
            <w:r w:rsidRPr="007C279B">
              <w:rPr>
                <w:rFonts w:asciiTheme="minorHAnsi" w:hAnsiTheme="minorHAnsi" w:cstheme="minorHAnsi"/>
                <w:spacing w:val="-4"/>
              </w:rPr>
              <w:t xml:space="preserve"> </w:t>
            </w:r>
            <w:r w:rsidRPr="007C279B">
              <w:rPr>
                <w:rFonts w:asciiTheme="minorHAnsi" w:hAnsiTheme="minorHAnsi" w:cstheme="minorHAnsi"/>
              </w:rPr>
              <w:t>MRK</w:t>
            </w:r>
            <w:r w:rsidRPr="007C279B">
              <w:rPr>
                <w:rFonts w:asciiTheme="minorHAnsi" w:hAnsiTheme="minorHAnsi" w:cstheme="minorHAnsi"/>
                <w:spacing w:val="-5"/>
              </w:rPr>
              <w:t xml:space="preserve"> </w:t>
            </w:r>
            <w:r w:rsidRPr="007C279B">
              <w:rPr>
                <w:rFonts w:asciiTheme="minorHAnsi" w:hAnsiTheme="minorHAnsi" w:cstheme="minorHAnsi"/>
              </w:rPr>
              <w:t>na</w:t>
            </w:r>
            <w:r w:rsidRPr="007C279B">
              <w:rPr>
                <w:rFonts w:asciiTheme="minorHAnsi" w:hAnsiTheme="minorHAnsi" w:cstheme="minorHAnsi"/>
                <w:spacing w:val="-4"/>
              </w:rPr>
              <w:t xml:space="preserve"> </w:t>
            </w:r>
            <w:r w:rsidRPr="007C279B">
              <w:rPr>
                <w:rFonts w:asciiTheme="minorHAnsi" w:hAnsiTheme="minorHAnsi" w:cstheme="minorHAnsi"/>
              </w:rPr>
              <w:t>45</w:t>
            </w:r>
            <w:r w:rsidRPr="007C279B">
              <w:rPr>
                <w:rFonts w:asciiTheme="minorHAnsi" w:hAnsiTheme="minorHAnsi" w:cstheme="minorHAnsi"/>
                <w:spacing w:val="-5"/>
              </w:rPr>
              <w:t xml:space="preserve"> </w:t>
            </w:r>
            <w:r w:rsidRPr="007C279B">
              <w:rPr>
                <w:rFonts w:asciiTheme="minorHAnsi" w:hAnsiTheme="minorHAnsi" w:cstheme="minorHAnsi"/>
              </w:rPr>
              <w:t>%</w:t>
            </w:r>
            <w:r w:rsidRPr="007C279B">
              <w:rPr>
                <w:rFonts w:asciiTheme="minorHAnsi" w:hAnsiTheme="minorHAnsi" w:cstheme="minorHAnsi"/>
                <w:spacing w:val="-5"/>
              </w:rPr>
              <w:t xml:space="preserve"> </w:t>
            </w:r>
            <w:r w:rsidRPr="007C279B">
              <w:rPr>
                <w:rFonts w:asciiTheme="minorHAnsi" w:hAnsiTheme="minorHAnsi" w:cstheme="minorHAnsi"/>
              </w:rPr>
              <w:t>do</w:t>
            </w:r>
            <w:r w:rsidRPr="007C279B">
              <w:rPr>
                <w:rFonts w:asciiTheme="minorHAnsi" w:hAnsiTheme="minorHAnsi" w:cstheme="minorHAnsi"/>
                <w:spacing w:val="-4"/>
              </w:rPr>
              <w:t xml:space="preserve"> </w:t>
            </w:r>
            <w:r w:rsidRPr="007C279B">
              <w:rPr>
                <w:rFonts w:asciiTheme="minorHAnsi" w:hAnsiTheme="minorHAnsi" w:cstheme="minorHAnsi"/>
              </w:rPr>
              <w:t>roku</w:t>
            </w:r>
            <w:r w:rsidRPr="007C279B">
              <w:rPr>
                <w:rFonts w:asciiTheme="minorHAnsi" w:hAnsiTheme="minorHAnsi" w:cstheme="minorHAnsi"/>
                <w:spacing w:val="-4"/>
              </w:rPr>
              <w:t xml:space="preserve"> </w:t>
            </w:r>
            <w:r w:rsidRPr="007C279B">
              <w:rPr>
                <w:rFonts w:asciiTheme="minorHAnsi" w:hAnsiTheme="minorHAnsi" w:cstheme="minorHAnsi"/>
                <w:spacing w:val="-2"/>
              </w:rPr>
              <w:t>2030,</w:t>
            </w:r>
          </w:p>
          <w:p w14:paraId="72153A94" w14:textId="77777777" w:rsidR="001E0810" w:rsidRPr="007C279B" w:rsidRDefault="001E0810" w:rsidP="001E0810">
            <w:pPr>
              <w:pStyle w:val="TableParagraph"/>
              <w:numPr>
                <w:ilvl w:val="0"/>
                <w:numId w:val="36"/>
              </w:numPr>
              <w:tabs>
                <w:tab w:val="left" w:pos="826"/>
              </w:tabs>
              <w:spacing w:before="1" w:line="243" w:lineRule="exact"/>
              <w:ind w:left="826" w:hanging="359"/>
              <w:jc w:val="both"/>
              <w:rPr>
                <w:rFonts w:asciiTheme="minorHAnsi" w:hAnsiTheme="minorHAnsi" w:cstheme="minorHAnsi"/>
              </w:rPr>
            </w:pPr>
            <w:r w:rsidRPr="007C279B">
              <w:rPr>
                <w:rFonts w:asciiTheme="minorHAnsi" w:hAnsiTheme="minorHAnsi" w:cstheme="minorHAnsi"/>
              </w:rPr>
              <w:t>zvýšenie</w:t>
            </w:r>
            <w:r w:rsidRPr="007C279B">
              <w:rPr>
                <w:rFonts w:asciiTheme="minorHAnsi" w:hAnsiTheme="minorHAnsi" w:cstheme="minorHAnsi"/>
                <w:spacing w:val="-6"/>
              </w:rPr>
              <w:t xml:space="preserve"> </w:t>
            </w:r>
            <w:r w:rsidRPr="007C279B">
              <w:rPr>
                <w:rFonts w:asciiTheme="minorHAnsi" w:hAnsiTheme="minorHAnsi" w:cstheme="minorHAnsi"/>
              </w:rPr>
              <w:t>zamestnanosti</w:t>
            </w:r>
            <w:r w:rsidRPr="007C279B">
              <w:rPr>
                <w:rFonts w:asciiTheme="minorHAnsi" w:hAnsiTheme="minorHAnsi" w:cstheme="minorHAnsi"/>
                <w:spacing w:val="-4"/>
              </w:rPr>
              <w:t xml:space="preserve"> </w:t>
            </w:r>
            <w:r w:rsidRPr="007C279B">
              <w:rPr>
                <w:rFonts w:asciiTheme="minorHAnsi" w:hAnsiTheme="minorHAnsi" w:cstheme="minorHAnsi"/>
              </w:rPr>
              <w:t>žien</w:t>
            </w:r>
            <w:r w:rsidRPr="007C279B">
              <w:rPr>
                <w:rFonts w:asciiTheme="minorHAnsi" w:hAnsiTheme="minorHAnsi" w:cstheme="minorHAnsi"/>
                <w:spacing w:val="-5"/>
              </w:rPr>
              <w:t xml:space="preserve"> </w:t>
            </w:r>
            <w:r w:rsidRPr="007C279B">
              <w:rPr>
                <w:rFonts w:asciiTheme="minorHAnsi" w:hAnsiTheme="minorHAnsi" w:cstheme="minorHAnsi"/>
              </w:rPr>
              <w:t>z</w:t>
            </w:r>
            <w:r w:rsidRPr="007C279B">
              <w:rPr>
                <w:rFonts w:asciiTheme="minorHAnsi" w:hAnsiTheme="minorHAnsi" w:cstheme="minorHAnsi"/>
                <w:spacing w:val="-3"/>
              </w:rPr>
              <w:t xml:space="preserve"> </w:t>
            </w:r>
            <w:r w:rsidRPr="007C279B">
              <w:rPr>
                <w:rFonts w:asciiTheme="minorHAnsi" w:hAnsiTheme="minorHAnsi" w:cstheme="minorHAnsi"/>
              </w:rPr>
              <w:t>MRK</w:t>
            </w:r>
            <w:r w:rsidRPr="007C279B">
              <w:rPr>
                <w:rFonts w:asciiTheme="minorHAnsi" w:hAnsiTheme="minorHAnsi" w:cstheme="minorHAnsi"/>
                <w:spacing w:val="-5"/>
              </w:rPr>
              <w:t xml:space="preserve"> </w:t>
            </w:r>
            <w:r w:rsidRPr="007C279B">
              <w:rPr>
                <w:rFonts w:asciiTheme="minorHAnsi" w:hAnsiTheme="minorHAnsi" w:cstheme="minorHAnsi"/>
              </w:rPr>
              <w:t>na</w:t>
            </w:r>
            <w:r w:rsidRPr="007C279B">
              <w:rPr>
                <w:rFonts w:asciiTheme="minorHAnsi" w:hAnsiTheme="minorHAnsi" w:cstheme="minorHAnsi"/>
                <w:spacing w:val="-4"/>
              </w:rPr>
              <w:t xml:space="preserve"> </w:t>
            </w:r>
            <w:r w:rsidRPr="007C279B">
              <w:rPr>
                <w:rFonts w:asciiTheme="minorHAnsi" w:hAnsiTheme="minorHAnsi" w:cstheme="minorHAnsi"/>
              </w:rPr>
              <w:t>41</w:t>
            </w:r>
            <w:r w:rsidRPr="007C279B">
              <w:rPr>
                <w:rFonts w:asciiTheme="minorHAnsi" w:hAnsiTheme="minorHAnsi" w:cstheme="minorHAnsi"/>
                <w:spacing w:val="-6"/>
              </w:rPr>
              <w:t xml:space="preserve"> </w:t>
            </w:r>
            <w:r w:rsidRPr="007C279B">
              <w:rPr>
                <w:rFonts w:asciiTheme="minorHAnsi" w:hAnsiTheme="minorHAnsi" w:cstheme="minorHAnsi"/>
              </w:rPr>
              <w:t>%</w:t>
            </w:r>
            <w:r w:rsidRPr="007C279B">
              <w:rPr>
                <w:rFonts w:asciiTheme="minorHAnsi" w:hAnsiTheme="minorHAnsi" w:cstheme="minorHAnsi"/>
                <w:spacing w:val="-5"/>
              </w:rPr>
              <w:t xml:space="preserve"> </w:t>
            </w:r>
            <w:r w:rsidRPr="007C279B">
              <w:rPr>
                <w:rFonts w:asciiTheme="minorHAnsi" w:hAnsiTheme="minorHAnsi" w:cstheme="minorHAnsi"/>
              </w:rPr>
              <w:t>do</w:t>
            </w:r>
            <w:r w:rsidRPr="007C279B">
              <w:rPr>
                <w:rFonts w:asciiTheme="minorHAnsi" w:hAnsiTheme="minorHAnsi" w:cstheme="minorHAnsi"/>
                <w:spacing w:val="-5"/>
              </w:rPr>
              <w:t xml:space="preserve"> </w:t>
            </w:r>
            <w:r w:rsidRPr="007C279B">
              <w:rPr>
                <w:rFonts w:asciiTheme="minorHAnsi" w:hAnsiTheme="minorHAnsi" w:cstheme="minorHAnsi"/>
              </w:rPr>
              <w:t>roku</w:t>
            </w:r>
            <w:r w:rsidRPr="007C279B">
              <w:rPr>
                <w:rFonts w:asciiTheme="minorHAnsi" w:hAnsiTheme="minorHAnsi" w:cstheme="minorHAnsi"/>
                <w:spacing w:val="-3"/>
              </w:rPr>
              <w:t xml:space="preserve"> </w:t>
            </w:r>
            <w:r w:rsidRPr="007C279B">
              <w:rPr>
                <w:rFonts w:asciiTheme="minorHAnsi" w:hAnsiTheme="minorHAnsi" w:cstheme="minorHAnsi"/>
                <w:spacing w:val="-4"/>
              </w:rPr>
              <w:t>2030,</w:t>
            </w:r>
          </w:p>
          <w:p w14:paraId="33754404" w14:textId="77777777" w:rsidR="007C279B" w:rsidRPr="007C279B" w:rsidRDefault="007C279B" w:rsidP="007C279B">
            <w:pPr>
              <w:pStyle w:val="TableParagraph"/>
              <w:tabs>
                <w:tab w:val="left" w:pos="826"/>
              </w:tabs>
              <w:spacing w:before="1" w:line="243" w:lineRule="exact"/>
              <w:ind w:left="826"/>
              <w:jc w:val="both"/>
              <w:rPr>
                <w:rFonts w:asciiTheme="minorHAnsi" w:hAnsiTheme="minorHAnsi" w:cstheme="minorHAnsi"/>
              </w:rPr>
            </w:pPr>
          </w:p>
          <w:p w14:paraId="34BF17DC" w14:textId="77777777" w:rsidR="001E0810" w:rsidRPr="007C279B" w:rsidRDefault="001E0810" w:rsidP="001E0810">
            <w:pPr>
              <w:pStyle w:val="TableParagraph"/>
              <w:spacing w:before="1" w:line="243" w:lineRule="exact"/>
              <w:jc w:val="both"/>
              <w:rPr>
                <w:rFonts w:asciiTheme="minorHAnsi" w:hAnsiTheme="minorHAnsi" w:cstheme="minorHAnsi"/>
              </w:rPr>
            </w:pPr>
            <w:r w:rsidRPr="007C279B">
              <w:rPr>
                <w:rFonts w:asciiTheme="minorHAnsi" w:hAnsiTheme="minorHAnsi" w:cstheme="minorHAnsi"/>
                <w:u w:val="single"/>
              </w:rPr>
              <w:t>V</w:t>
            </w:r>
            <w:r w:rsidRPr="007C279B">
              <w:rPr>
                <w:rFonts w:asciiTheme="minorHAnsi" w:hAnsiTheme="minorHAnsi" w:cstheme="minorHAnsi"/>
                <w:spacing w:val="-6"/>
                <w:u w:val="single"/>
              </w:rPr>
              <w:t xml:space="preserve"> </w:t>
            </w:r>
            <w:r w:rsidRPr="007C279B">
              <w:rPr>
                <w:rFonts w:asciiTheme="minorHAnsi" w:hAnsiTheme="minorHAnsi" w:cstheme="minorHAnsi"/>
                <w:u w:val="single"/>
              </w:rPr>
              <w:t>priorite</w:t>
            </w:r>
            <w:r w:rsidRPr="007C279B">
              <w:rPr>
                <w:rFonts w:asciiTheme="minorHAnsi" w:hAnsiTheme="minorHAnsi" w:cstheme="minorHAnsi"/>
                <w:spacing w:val="-7"/>
                <w:u w:val="single"/>
              </w:rPr>
              <w:t xml:space="preserve"> </w:t>
            </w:r>
            <w:r w:rsidRPr="007C279B">
              <w:rPr>
                <w:rFonts w:asciiTheme="minorHAnsi" w:hAnsiTheme="minorHAnsi" w:cstheme="minorHAnsi"/>
                <w:u w:val="single"/>
              </w:rPr>
              <w:t>4P4.</w:t>
            </w:r>
            <w:r w:rsidRPr="007C279B">
              <w:rPr>
                <w:rFonts w:asciiTheme="minorHAnsi" w:hAnsiTheme="minorHAnsi" w:cstheme="minorHAnsi"/>
                <w:spacing w:val="-7"/>
                <w:u w:val="single"/>
              </w:rPr>
              <w:t xml:space="preserve"> </w:t>
            </w:r>
            <w:r w:rsidRPr="007C279B">
              <w:rPr>
                <w:rFonts w:asciiTheme="minorHAnsi" w:hAnsiTheme="minorHAnsi" w:cstheme="minorHAnsi"/>
                <w:u w:val="single"/>
              </w:rPr>
              <w:t>Záruka</w:t>
            </w:r>
            <w:r w:rsidRPr="007C279B">
              <w:rPr>
                <w:rFonts w:asciiTheme="minorHAnsi" w:hAnsiTheme="minorHAnsi" w:cstheme="minorHAnsi"/>
                <w:spacing w:val="-6"/>
                <w:u w:val="single"/>
              </w:rPr>
              <w:t xml:space="preserve"> </w:t>
            </w:r>
            <w:r w:rsidRPr="007C279B">
              <w:rPr>
                <w:rFonts w:asciiTheme="minorHAnsi" w:hAnsiTheme="minorHAnsi" w:cstheme="minorHAnsi"/>
                <w:u w:val="single"/>
              </w:rPr>
              <w:t>pre</w:t>
            </w:r>
            <w:r w:rsidRPr="007C279B">
              <w:rPr>
                <w:rFonts w:asciiTheme="minorHAnsi" w:hAnsiTheme="minorHAnsi" w:cstheme="minorHAnsi"/>
                <w:spacing w:val="-7"/>
                <w:u w:val="single"/>
              </w:rPr>
              <w:t xml:space="preserve"> </w:t>
            </w:r>
            <w:r w:rsidRPr="007C279B">
              <w:rPr>
                <w:rFonts w:asciiTheme="minorHAnsi" w:hAnsiTheme="minorHAnsi" w:cstheme="minorHAnsi"/>
                <w:u w:val="single"/>
              </w:rPr>
              <w:t>mladých</w:t>
            </w:r>
            <w:r w:rsidRPr="007C279B">
              <w:rPr>
                <w:rFonts w:asciiTheme="minorHAnsi" w:hAnsiTheme="minorHAnsi" w:cstheme="minorHAnsi"/>
                <w:spacing w:val="-6"/>
                <w:u w:val="single"/>
              </w:rPr>
              <w:t xml:space="preserve"> </w:t>
            </w:r>
            <w:r w:rsidRPr="007C279B">
              <w:rPr>
                <w:rFonts w:asciiTheme="minorHAnsi" w:hAnsiTheme="minorHAnsi" w:cstheme="minorHAnsi"/>
                <w:u w:val="single"/>
              </w:rPr>
              <w:t>(Zamestnanosť</w:t>
            </w:r>
            <w:r w:rsidRPr="007C279B">
              <w:rPr>
                <w:rFonts w:asciiTheme="minorHAnsi" w:hAnsiTheme="minorHAnsi" w:cstheme="minorHAnsi"/>
                <w:spacing w:val="-5"/>
                <w:u w:val="single"/>
              </w:rPr>
              <w:t xml:space="preserve"> </w:t>
            </w:r>
            <w:r w:rsidRPr="007C279B">
              <w:rPr>
                <w:rFonts w:asciiTheme="minorHAnsi" w:hAnsiTheme="minorHAnsi" w:cstheme="minorHAnsi"/>
                <w:u w:val="single"/>
              </w:rPr>
              <w:t>mladých</w:t>
            </w:r>
            <w:r w:rsidRPr="007C279B">
              <w:rPr>
                <w:rFonts w:asciiTheme="minorHAnsi" w:hAnsiTheme="minorHAnsi" w:cstheme="minorHAnsi"/>
                <w:spacing w:val="-6"/>
                <w:u w:val="single"/>
              </w:rPr>
              <w:t xml:space="preserve"> </w:t>
            </w:r>
            <w:r w:rsidRPr="007C279B">
              <w:rPr>
                <w:rFonts w:asciiTheme="minorHAnsi" w:hAnsiTheme="minorHAnsi" w:cstheme="minorHAnsi"/>
                <w:spacing w:val="-2"/>
                <w:u w:val="single"/>
              </w:rPr>
              <w:t>ľudí)</w:t>
            </w:r>
          </w:p>
          <w:p w14:paraId="22031490" w14:textId="77777777" w:rsidR="001E0810" w:rsidRPr="007C279B" w:rsidRDefault="001E0810" w:rsidP="001E0810">
            <w:pPr>
              <w:pStyle w:val="TableParagraph"/>
              <w:numPr>
                <w:ilvl w:val="0"/>
                <w:numId w:val="36"/>
              </w:numPr>
              <w:tabs>
                <w:tab w:val="left" w:pos="826"/>
              </w:tabs>
              <w:spacing w:line="243" w:lineRule="exact"/>
              <w:ind w:left="826" w:hanging="359"/>
              <w:jc w:val="both"/>
              <w:rPr>
                <w:rFonts w:asciiTheme="minorHAnsi" w:hAnsiTheme="minorHAnsi" w:cstheme="minorHAnsi"/>
              </w:rPr>
            </w:pPr>
            <w:r w:rsidRPr="007C279B">
              <w:rPr>
                <w:rFonts w:asciiTheme="minorHAnsi" w:hAnsiTheme="minorHAnsi" w:cstheme="minorHAnsi"/>
              </w:rPr>
              <w:t>zníženie</w:t>
            </w:r>
            <w:r w:rsidRPr="007C279B">
              <w:rPr>
                <w:rFonts w:asciiTheme="minorHAnsi" w:hAnsiTheme="minorHAnsi" w:cstheme="minorHAnsi"/>
                <w:spacing w:val="-6"/>
              </w:rPr>
              <w:t xml:space="preserve"> </w:t>
            </w:r>
            <w:r w:rsidRPr="007C279B">
              <w:rPr>
                <w:rFonts w:asciiTheme="minorHAnsi" w:hAnsiTheme="minorHAnsi" w:cstheme="minorHAnsi"/>
              </w:rPr>
              <w:t>počtu</w:t>
            </w:r>
            <w:r w:rsidRPr="007C279B">
              <w:rPr>
                <w:rFonts w:asciiTheme="minorHAnsi" w:hAnsiTheme="minorHAnsi" w:cstheme="minorHAnsi"/>
                <w:spacing w:val="-5"/>
              </w:rPr>
              <w:t xml:space="preserve"> </w:t>
            </w:r>
            <w:r w:rsidRPr="007C279B">
              <w:rPr>
                <w:rFonts w:asciiTheme="minorHAnsi" w:hAnsiTheme="minorHAnsi" w:cstheme="minorHAnsi"/>
              </w:rPr>
              <w:t>mladých</w:t>
            </w:r>
            <w:r w:rsidRPr="007C279B">
              <w:rPr>
                <w:rFonts w:asciiTheme="minorHAnsi" w:hAnsiTheme="minorHAnsi" w:cstheme="minorHAnsi"/>
                <w:spacing w:val="-5"/>
              </w:rPr>
              <w:t xml:space="preserve"> </w:t>
            </w:r>
            <w:r w:rsidRPr="007C279B">
              <w:rPr>
                <w:rFonts w:asciiTheme="minorHAnsi" w:hAnsiTheme="minorHAnsi" w:cstheme="minorHAnsi"/>
              </w:rPr>
              <w:t>ľudí</w:t>
            </w:r>
            <w:r w:rsidRPr="007C279B">
              <w:rPr>
                <w:rFonts w:asciiTheme="minorHAnsi" w:hAnsiTheme="minorHAnsi" w:cstheme="minorHAnsi"/>
                <w:spacing w:val="-5"/>
              </w:rPr>
              <w:t xml:space="preserve"> </w:t>
            </w:r>
            <w:r w:rsidRPr="007C279B">
              <w:rPr>
                <w:rFonts w:asciiTheme="minorHAnsi" w:hAnsiTheme="minorHAnsi" w:cstheme="minorHAnsi"/>
              </w:rPr>
              <w:t>v</w:t>
            </w:r>
            <w:r w:rsidRPr="007C279B">
              <w:rPr>
                <w:rFonts w:asciiTheme="minorHAnsi" w:hAnsiTheme="minorHAnsi" w:cstheme="minorHAnsi"/>
                <w:spacing w:val="-6"/>
              </w:rPr>
              <w:t xml:space="preserve"> </w:t>
            </w:r>
            <w:r w:rsidRPr="007C279B">
              <w:rPr>
                <w:rFonts w:asciiTheme="minorHAnsi" w:hAnsiTheme="minorHAnsi" w:cstheme="minorHAnsi"/>
              </w:rPr>
              <w:t>situácii</w:t>
            </w:r>
            <w:r w:rsidRPr="007C279B">
              <w:rPr>
                <w:rFonts w:asciiTheme="minorHAnsi" w:hAnsiTheme="minorHAnsi" w:cstheme="minorHAnsi"/>
                <w:spacing w:val="-5"/>
              </w:rPr>
              <w:t xml:space="preserve"> </w:t>
            </w:r>
            <w:r w:rsidRPr="007C279B">
              <w:rPr>
                <w:rFonts w:asciiTheme="minorHAnsi" w:hAnsiTheme="minorHAnsi" w:cstheme="minorHAnsi"/>
              </w:rPr>
              <w:t>NEET</w:t>
            </w:r>
            <w:r w:rsidRPr="007C279B">
              <w:rPr>
                <w:rFonts w:asciiTheme="minorHAnsi" w:hAnsiTheme="minorHAnsi" w:cstheme="minorHAnsi"/>
                <w:spacing w:val="-7"/>
              </w:rPr>
              <w:t xml:space="preserve"> </w:t>
            </w:r>
            <w:r w:rsidRPr="007C279B">
              <w:rPr>
                <w:rFonts w:asciiTheme="minorHAnsi" w:hAnsiTheme="minorHAnsi" w:cstheme="minorHAnsi"/>
              </w:rPr>
              <w:t>na</w:t>
            </w:r>
            <w:r w:rsidRPr="007C279B">
              <w:rPr>
                <w:rFonts w:asciiTheme="minorHAnsi" w:hAnsiTheme="minorHAnsi" w:cstheme="minorHAnsi"/>
                <w:spacing w:val="-5"/>
              </w:rPr>
              <w:t xml:space="preserve"> </w:t>
            </w:r>
            <w:r w:rsidRPr="007C279B">
              <w:rPr>
                <w:rFonts w:asciiTheme="minorHAnsi" w:hAnsiTheme="minorHAnsi" w:cstheme="minorHAnsi"/>
              </w:rPr>
              <w:t>úroveň</w:t>
            </w:r>
            <w:r w:rsidRPr="007C279B">
              <w:rPr>
                <w:rFonts w:asciiTheme="minorHAnsi" w:hAnsiTheme="minorHAnsi" w:cstheme="minorHAnsi"/>
                <w:spacing w:val="-4"/>
              </w:rPr>
              <w:t xml:space="preserve"> </w:t>
            </w:r>
            <w:r w:rsidRPr="007C279B">
              <w:rPr>
                <w:rFonts w:asciiTheme="minorHAnsi" w:hAnsiTheme="minorHAnsi" w:cstheme="minorHAnsi"/>
              </w:rPr>
              <w:t>priemeru</w:t>
            </w:r>
            <w:r w:rsidRPr="007C279B">
              <w:rPr>
                <w:rFonts w:asciiTheme="minorHAnsi" w:hAnsiTheme="minorHAnsi" w:cstheme="minorHAnsi"/>
                <w:spacing w:val="-5"/>
              </w:rPr>
              <w:t xml:space="preserve"> </w:t>
            </w:r>
            <w:r w:rsidRPr="007C279B">
              <w:rPr>
                <w:rFonts w:asciiTheme="minorHAnsi" w:hAnsiTheme="minorHAnsi" w:cstheme="minorHAnsi"/>
              </w:rPr>
              <w:t>EÚ</w:t>
            </w:r>
            <w:r w:rsidRPr="007C279B">
              <w:rPr>
                <w:rFonts w:asciiTheme="minorHAnsi" w:hAnsiTheme="minorHAnsi" w:cstheme="minorHAnsi"/>
                <w:spacing w:val="-6"/>
              </w:rPr>
              <w:t xml:space="preserve"> </w:t>
            </w:r>
            <w:r w:rsidRPr="007C279B">
              <w:rPr>
                <w:rFonts w:asciiTheme="minorHAnsi" w:hAnsiTheme="minorHAnsi" w:cstheme="minorHAnsi"/>
              </w:rPr>
              <w:t>(9</w:t>
            </w:r>
            <w:r w:rsidRPr="007C279B">
              <w:rPr>
                <w:rFonts w:asciiTheme="minorHAnsi" w:hAnsiTheme="minorHAnsi" w:cstheme="minorHAnsi"/>
                <w:spacing w:val="-4"/>
              </w:rPr>
              <w:t xml:space="preserve"> </w:t>
            </w:r>
            <w:r w:rsidRPr="007C279B">
              <w:rPr>
                <w:rFonts w:asciiTheme="minorHAnsi" w:hAnsiTheme="minorHAnsi" w:cstheme="minorHAnsi"/>
              </w:rPr>
              <w:t>%)</w:t>
            </w:r>
            <w:r w:rsidRPr="007C279B">
              <w:rPr>
                <w:rFonts w:asciiTheme="minorHAnsi" w:hAnsiTheme="minorHAnsi" w:cstheme="minorHAnsi"/>
                <w:spacing w:val="-6"/>
              </w:rPr>
              <w:t xml:space="preserve"> </w:t>
            </w:r>
            <w:r w:rsidRPr="007C279B">
              <w:rPr>
                <w:rFonts w:asciiTheme="minorHAnsi" w:hAnsiTheme="minorHAnsi" w:cstheme="minorHAnsi"/>
              </w:rPr>
              <w:t>do</w:t>
            </w:r>
            <w:r w:rsidRPr="007C279B">
              <w:rPr>
                <w:rFonts w:asciiTheme="minorHAnsi" w:hAnsiTheme="minorHAnsi" w:cstheme="minorHAnsi"/>
                <w:spacing w:val="-5"/>
              </w:rPr>
              <w:t xml:space="preserve"> </w:t>
            </w:r>
            <w:r w:rsidRPr="007C279B">
              <w:rPr>
                <w:rFonts w:asciiTheme="minorHAnsi" w:hAnsiTheme="minorHAnsi" w:cstheme="minorHAnsi"/>
              </w:rPr>
              <w:t>roku</w:t>
            </w:r>
            <w:r w:rsidRPr="007C279B">
              <w:rPr>
                <w:rFonts w:asciiTheme="minorHAnsi" w:hAnsiTheme="minorHAnsi" w:cstheme="minorHAnsi"/>
                <w:spacing w:val="-4"/>
              </w:rPr>
              <w:t xml:space="preserve"> </w:t>
            </w:r>
            <w:r w:rsidRPr="007C279B">
              <w:rPr>
                <w:rFonts w:asciiTheme="minorHAnsi" w:hAnsiTheme="minorHAnsi" w:cstheme="minorHAnsi"/>
                <w:spacing w:val="-2"/>
              </w:rPr>
              <w:t>2030%,</w:t>
            </w:r>
          </w:p>
          <w:p w14:paraId="6B389048" w14:textId="77777777" w:rsidR="001E0810" w:rsidRPr="007C279B" w:rsidRDefault="001E0810" w:rsidP="001E0810">
            <w:pPr>
              <w:pStyle w:val="TableParagraph"/>
              <w:numPr>
                <w:ilvl w:val="0"/>
                <w:numId w:val="36"/>
              </w:numPr>
              <w:tabs>
                <w:tab w:val="left" w:pos="826"/>
              </w:tabs>
              <w:spacing w:before="1"/>
              <w:ind w:left="826" w:hanging="359"/>
              <w:jc w:val="both"/>
              <w:rPr>
                <w:rFonts w:asciiTheme="minorHAnsi" w:hAnsiTheme="minorHAnsi" w:cstheme="minorHAnsi"/>
              </w:rPr>
            </w:pPr>
            <w:r w:rsidRPr="007C279B">
              <w:rPr>
                <w:rFonts w:asciiTheme="minorHAnsi" w:hAnsiTheme="minorHAnsi" w:cstheme="minorHAnsi"/>
              </w:rPr>
              <w:t>zníženie</w:t>
            </w:r>
            <w:r w:rsidRPr="007C279B">
              <w:rPr>
                <w:rFonts w:asciiTheme="minorHAnsi" w:hAnsiTheme="minorHAnsi" w:cstheme="minorHAnsi"/>
                <w:spacing w:val="-6"/>
              </w:rPr>
              <w:t xml:space="preserve"> </w:t>
            </w:r>
            <w:r w:rsidRPr="007C279B">
              <w:rPr>
                <w:rFonts w:asciiTheme="minorHAnsi" w:hAnsiTheme="minorHAnsi" w:cstheme="minorHAnsi"/>
              </w:rPr>
              <w:t>podielu</w:t>
            </w:r>
            <w:r w:rsidRPr="007C279B">
              <w:rPr>
                <w:rFonts w:asciiTheme="minorHAnsi" w:hAnsiTheme="minorHAnsi" w:cstheme="minorHAnsi"/>
                <w:spacing w:val="-4"/>
              </w:rPr>
              <w:t xml:space="preserve"> </w:t>
            </w:r>
            <w:r w:rsidRPr="007C279B">
              <w:rPr>
                <w:rFonts w:asciiTheme="minorHAnsi" w:hAnsiTheme="minorHAnsi" w:cstheme="minorHAnsi"/>
              </w:rPr>
              <w:t>mladých</w:t>
            </w:r>
            <w:r w:rsidRPr="007C279B">
              <w:rPr>
                <w:rFonts w:asciiTheme="minorHAnsi" w:hAnsiTheme="minorHAnsi" w:cstheme="minorHAnsi"/>
                <w:spacing w:val="-5"/>
              </w:rPr>
              <w:t xml:space="preserve"> </w:t>
            </w:r>
            <w:r w:rsidRPr="007C279B">
              <w:rPr>
                <w:rFonts w:asciiTheme="minorHAnsi" w:hAnsiTheme="minorHAnsi" w:cstheme="minorHAnsi"/>
              </w:rPr>
              <w:t>ľudí</w:t>
            </w:r>
            <w:r w:rsidRPr="007C279B">
              <w:rPr>
                <w:rFonts w:asciiTheme="minorHAnsi" w:hAnsiTheme="minorHAnsi" w:cstheme="minorHAnsi"/>
                <w:spacing w:val="-6"/>
              </w:rPr>
              <w:t xml:space="preserve"> </w:t>
            </w:r>
            <w:r w:rsidRPr="007C279B">
              <w:rPr>
                <w:rFonts w:asciiTheme="minorHAnsi" w:hAnsiTheme="minorHAnsi" w:cstheme="minorHAnsi"/>
              </w:rPr>
              <w:t>v</w:t>
            </w:r>
            <w:r w:rsidRPr="007C279B">
              <w:rPr>
                <w:rFonts w:asciiTheme="minorHAnsi" w:hAnsiTheme="minorHAnsi" w:cstheme="minorHAnsi"/>
                <w:spacing w:val="-5"/>
              </w:rPr>
              <w:t xml:space="preserve"> </w:t>
            </w:r>
            <w:r w:rsidRPr="007C279B">
              <w:rPr>
                <w:rFonts w:asciiTheme="minorHAnsi" w:hAnsiTheme="minorHAnsi" w:cstheme="minorHAnsi"/>
              </w:rPr>
              <w:t>situácií</w:t>
            </w:r>
            <w:r w:rsidRPr="007C279B">
              <w:rPr>
                <w:rFonts w:asciiTheme="minorHAnsi" w:hAnsiTheme="minorHAnsi" w:cstheme="minorHAnsi"/>
                <w:spacing w:val="-5"/>
              </w:rPr>
              <w:t xml:space="preserve"> </w:t>
            </w:r>
            <w:r w:rsidRPr="007C279B">
              <w:rPr>
                <w:rFonts w:asciiTheme="minorHAnsi" w:hAnsiTheme="minorHAnsi" w:cstheme="minorHAnsi"/>
              </w:rPr>
              <w:t>NEET</w:t>
            </w:r>
            <w:r w:rsidRPr="007C279B">
              <w:rPr>
                <w:rFonts w:asciiTheme="minorHAnsi" w:hAnsiTheme="minorHAnsi" w:cstheme="minorHAnsi"/>
                <w:spacing w:val="-7"/>
              </w:rPr>
              <w:t xml:space="preserve"> </w:t>
            </w:r>
            <w:r w:rsidRPr="007C279B">
              <w:rPr>
                <w:rFonts w:asciiTheme="minorHAnsi" w:hAnsiTheme="minorHAnsi" w:cstheme="minorHAnsi"/>
              </w:rPr>
              <w:t>v</w:t>
            </w:r>
            <w:r w:rsidRPr="007C279B">
              <w:rPr>
                <w:rFonts w:asciiTheme="minorHAnsi" w:hAnsiTheme="minorHAnsi" w:cstheme="minorHAnsi"/>
                <w:spacing w:val="-5"/>
              </w:rPr>
              <w:t xml:space="preserve"> </w:t>
            </w:r>
            <w:r w:rsidRPr="007C279B">
              <w:rPr>
                <w:rFonts w:asciiTheme="minorHAnsi" w:hAnsiTheme="minorHAnsi" w:cstheme="minorHAnsi"/>
              </w:rPr>
              <w:t>lokalitách</w:t>
            </w:r>
            <w:r w:rsidRPr="007C279B">
              <w:rPr>
                <w:rFonts w:asciiTheme="minorHAnsi" w:hAnsiTheme="minorHAnsi" w:cstheme="minorHAnsi"/>
                <w:spacing w:val="-5"/>
              </w:rPr>
              <w:t xml:space="preserve"> </w:t>
            </w:r>
            <w:r w:rsidRPr="007C279B">
              <w:rPr>
                <w:rFonts w:asciiTheme="minorHAnsi" w:hAnsiTheme="minorHAnsi" w:cstheme="minorHAnsi"/>
              </w:rPr>
              <w:t>MRK</w:t>
            </w:r>
            <w:r w:rsidRPr="007C279B">
              <w:rPr>
                <w:rFonts w:asciiTheme="minorHAnsi" w:hAnsiTheme="minorHAnsi" w:cstheme="minorHAnsi"/>
                <w:spacing w:val="-5"/>
              </w:rPr>
              <w:t xml:space="preserve"> </w:t>
            </w:r>
            <w:r w:rsidRPr="007C279B">
              <w:rPr>
                <w:rFonts w:asciiTheme="minorHAnsi" w:hAnsiTheme="minorHAnsi" w:cstheme="minorHAnsi"/>
              </w:rPr>
              <w:t>na</w:t>
            </w:r>
            <w:r w:rsidRPr="007C279B">
              <w:rPr>
                <w:rFonts w:asciiTheme="minorHAnsi" w:hAnsiTheme="minorHAnsi" w:cstheme="minorHAnsi"/>
                <w:spacing w:val="-5"/>
              </w:rPr>
              <w:t xml:space="preserve"> </w:t>
            </w:r>
            <w:r w:rsidRPr="007C279B">
              <w:rPr>
                <w:rFonts w:asciiTheme="minorHAnsi" w:hAnsiTheme="minorHAnsi" w:cstheme="minorHAnsi"/>
              </w:rPr>
              <w:t>úroveň</w:t>
            </w:r>
            <w:r w:rsidRPr="007C279B">
              <w:rPr>
                <w:rFonts w:asciiTheme="minorHAnsi" w:hAnsiTheme="minorHAnsi" w:cstheme="minorHAnsi"/>
                <w:spacing w:val="-4"/>
              </w:rPr>
              <w:t xml:space="preserve"> </w:t>
            </w:r>
            <w:r w:rsidRPr="007C279B">
              <w:rPr>
                <w:rFonts w:asciiTheme="minorHAnsi" w:hAnsiTheme="minorHAnsi" w:cstheme="minorHAnsi"/>
              </w:rPr>
              <w:t>40</w:t>
            </w:r>
            <w:r w:rsidRPr="007C279B">
              <w:rPr>
                <w:rFonts w:asciiTheme="minorHAnsi" w:hAnsiTheme="minorHAnsi" w:cstheme="minorHAnsi"/>
                <w:spacing w:val="-5"/>
              </w:rPr>
              <w:t xml:space="preserve"> </w:t>
            </w:r>
            <w:r w:rsidRPr="007C279B">
              <w:rPr>
                <w:rFonts w:asciiTheme="minorHAnsi" w:hAnsiTheme="minorHAnsi" w:cstheme="minorHAnsi"/>
              </w:rPr>
              <w:t>%</w:t>
            </w:r>
            <w:r w:rsidRPr="007C279B">
              <w:rPr>
                <w:rFonts w:asciiTheme="minorHAnsi" w:hAnsiTheme="minorHAnsi" w:cstheme="minorHAnsi"/>
                <w:spacing w:val="-5"/>
              </w:rPr>
              <w:t xml:space="preserve"> </w:t>
            </w:r>
            <w:r w:rsidRPr="007C279B">
              <w:rPr>
                <w:rFonts w:asciiTheme="minorHAnsi" w:hAnsiTheme="minorHAnsi" w:cstheme="minorHAnsi"/>
              </w:rPr>
              <w:t>do</w:t>
            </w:r>
            <w:r w:rsidRPr="007C279B">
              <w:rPr>
                <w:rFonts w:asciiTheme="minorHAnsi" w:hAnsiTheme="minorHAnsi" w:cstheme="minorHAnsi"/>
                <w:spacing w:val="-5"/>
              </w:rPr>
              <w:t xml:space="preserve"> </w:t>
            </w:r>
            <w:r w:rsidRPr="007C279B">
              <w:rPr>
                <w:rFonts w:asciiTheme="minorHAnsi" w:hAnsiTheme="minorHAnsi" w:cstheme="minorHAnsi"/>
              </w:rPr>
              <w:t>roku</w:t>
            </w:r>
            <w:r w:rsidRPr="007C279B">
              <w:rPr>
                <w:rFonts w:asciiTheme="minorHAnsi" w:hAnsiTheme="minorHAnsi" w:cstheme="minorHAnsi"/>
                <w:spacing w:val="-4"/>
              </w:rPr>
              <w:t xml:space="preserve"> </w:t>
            </w:r>
            <w:r w:rsidRPr="007C279B">
              <w:rPr>
                <w:rFonts w:asciiTheme="minorHAnsi" w:hAnsiTheme="minorHAnsi" w:cstheme="minorHAnsi"/>
                <w:spacing w:val="-2"/>
              </w:rPr>
              <w:t>2030,</w:t>
            </w:r>
          </w:p>
          <w:p w14:paraId="74040E4B" w14:textId="77777777" w:rsidR="001E0810" w:rsidRPr="007C279B" w:rsidRDefault="001E0810" w:rsidP="001E0810">
            <w:pPr>
              <w:pStyle w:val="TableParagraph"/>
              <w:numPr>
                <w:ilvl w:val="0"/>
                <w:numId w:val="36"/>
              </w:numPr>
              <w:tabs>
                <w:tab w:val="left" w:pos="828"/>
              </w:tabs>
              <w:spacing w:before="1"/>
              <w:ind w:right="104"/>
              <w:rPr>
                <w:rFonts w:asciiTheme="minorHAnsi" w:hAnsiTheme="minorHAnsi" w:cstheme="minorHAnsi"/>
              </w:rPr>
            </w:pPr>
            <w:r w:rsidRPr="007C279B">
              <w:rPr>
                <w:rFonts w:asciiTheme="minorHAnsi" w:hAnsiTheme="minorHAnsi" w:cstheme="minorHAnsi"/>
              </w:rPr>
              <w:t>zníženie</w:t>
            </w:r>
            <w:r w:rsidRPr="007C279B">
              <w:rPr>
                <w:rFonts w:asciiTheme="minorHAnsi" w:hAnsiTheme="minorHAnsi" w:cstheme="minorHAnsi"/>
                <w:spacing w:val="-1"/>
              </w:rPr>
              <w:t xml:space="preserve"> </w:t>
            </w:r>
            <w:r w:rsidRPr="007C279B">
              <w:rPr>
                <w:rFonts w:asciiTheme="minorHAnsi" w:hAnsiTheme="minorHAnsi" w:cstheme="minorHAnsi"/>
              </w:rPr>
              <w:t>podielu mladých nezamestnaných do</w:t>
            </w:r>
            <w:r w:rsidRPr="007C279B">
              <w:rPr>
                <w:rFonts w:asciiTheme="minorHAnsi" w:hAnsiTheme="minorHAnsi" w:cstheme="minorHAnsi"/>
                <w:spacing w:val="-3"/>
              </w:rPr>
              <w:t xml:space="preserve"> </w:t>
            </w:r>
            <w:r w:rsidRPr="007C279B">
              <w:rPr>
                <w:rFonts w:asciiTheme="minorHAnsi" w:hAnsiTheme="minorHAnsi" w:cstheme="minorHAnsi"/>
              </w:rPr>
              <w:t>30</w:t>
            </w:r>
            <w:r w:rsidRPr="007C279B">
              <w:rPr>
                <w:rFonts w:asciiTheme="minorHAnsi" w:hAnsiTheme="minorHAnsi" w:cstheme="minorHAnsi"/>
                <w:spacing w:val="-1"/>
              </w:rPr>
              <w:t xml:space="preserve"> </w:t>
            </w:r>
            <w:r w:rsidRPr="007C279B">
              <w:rPr>
                <w:rFonts w:asciiTheme="minorHAnsi" w:hAnsiTheme="minorHAnsi" w:cstheme="minorHAnsi"/>
              </w:rPr>
              <w:t>rokov</w:t>
            </w:r>
            <w:r w:rsidRPr="007C279B">
              <w:rPr>
                <w:rFonts w:asciiTheme="minorHAnsi" w:hAnsiTheme="minorHAnsi" w:cstheme="minorHAnsi"/>
                <w:spacing w:val="-2"/>
              </w:rPr>
              <w:t xml:space="preserve"> </w:t>
            </w:r>
            <w:r w:rsidRPr="007C279B">
              <w:rPr>
                <w:rFonts w:asciiTheme="minorHAnsi" w:hAnsiTheme="minorHAnsi" w:cstheme="minorHAnsi"/>
              </w:rPr>
              <w:t>na</w:t>
            </w:r>
            <w:r w:rsidRPr="007C279B">
              <w:rPr>
                <w:rFonts w:asciiTheme="minorHAnsi" w:hAnsiTheme="minorHAnsi" w:cstheme="minorHAnsi"/>
                <w:spacing w:val="-5"/>
              </w:rPr>
              <w:t xml:space="preserve"> </w:t>
            </w:r>
            <w:r w:rsidRPr="007C279B">
              <w:rPr>
                <w:rFonts w:asciiTheme="minorHAnsi" w:hAnsiTheme="minorHAnsi" w:cstheme="minorHAnsi"/>
              </w:rPr>
              <w:t>celkovom</w:t>
            </w:r>
            <w:r w:rsidRPr="007C279B">
              <w:rPr>
                <w:rFonts w:asciiTheme="minorHAnsi" w:hAnsiTheme="minorHAnsi" w:cstheme="minorHAnsi"/>
                <w:spacing w:val="-2"/>
              </w:rPr>
              <w:t xml:space="preserve"> </w:t>
            </w:r>
            <w:r w:rsidRPr="007C279B">
              <w:rPr>
                <w:rFonts w:asciiTheme="minorHAnsi" w:hAnsiTheme="minorHAnsi" w:cstheme="minorHAnsi"/>
              </w:rPr>
              <w:t>počte</w:t>
            </w:r>
            <w:r w:rsidRPr="007C279B">
              <w:rPr>
                <w:rFonts w:asciiTheme="minorHAnsi" w:hAnsiTheme="minorHAnsi" w:cstheme="minorHAnsi"/>
                <w:spacing w:val="-1"/>
              </w:rPr>
              <w:t xml:space="preserve"> </w:t>
            </w:r>
            <w:r w:rsidRPr="007C279B">
              <w:rPr>
                <w:rFonts w:asciiTheme="minorHAnsi" w:hAnsiTheme="minorHAnsi" w:cstheme="minorHAnsi"/>
              </w:rPr>
              <w:t>nezamestnaných ľudí</w:t>
            </w:r>
            <w:r w:rsidRPr="007C279B">
              <w:rPr>
                <w:rFonts w:asciiTheme="minorHAnsi" w:hAnsiTheme="minorHAnsi" w:cstheme="minorHAnsi"/>
                <w:spacing w:val="-3"/>
              </w:rPr>
              <w:t xml:space="preserve"> </w:t>
            </w:r>
            <w:r w:rsidRPr="007C279B">
              <w:rPr>
                <w:rFonts w:asciiTheme="minorHAnsi" w:hAnsiTheme="minorHAnsi" w:cstheme="minorHAnsi"/>
              </w:rPr>
              <w:t>na menej</w:t>
            </w:r>
            <w:r w:rsidRPr="007C279B">
              <w:rPr>
                <w:rFonts w:asciiTheme="minorHAnsi" w:hAnsiTheme="minorHAnsi" w:cstheme="minorHAnsi"/>
                <w:spacing w:val="-1"/>
              </w:rPr>
              <w:t xml:space="preserve"> </w:t>
            </w:r>
            <w:r w:rsidRPr="007C279B">
              <w:rPr>
                <w:rFonts w:asciiTheme="minorHAnsi" w:hAnsiTheme="minorHAnsi" w:cstheme="minorHAnsi"/>
              </w:rPr>
              <w:t>ako</w:t>
            </w:r>
            <w:r w:rsidRPr="007C279B">
              <w:rPr>
                <w:rFonts w:asciiTheme="minorHAnsi" w:hAnsiTheme="minorHAnsi" w:cstheme="minorHAnsi"/>
                <w:spacing w:val="-3"/>
              </w:rPr>
              <w:t xml:space="preserve"> </w:t>
            </w:r>
            <w:r w:rsidRPr="007C279B">
              <w:rPr>
                <w:rFonts w:asciiTheme="minorHAnsi" w:hAnsiTheme="minorHAnsi" w:cstheme="minorHAnsi"/>
              </w:rPr>
              <w:t>20</w:t>
            </w:r>
            <w:r w:rsidRPr="007C279B">
              <w:rPr>
                <w:rFonts w:asciiTheme="minorHAnsi" w:hAnsiTheme="minorHAnsi" w:cstheme="minorHAnsi"/>
                <w:spacing w:val="-1"/>
              </w:rPr>
              <w:t xml:space="preserve"> </w:t>
            </w:r>
            <w:r w:rsidRPr="007C279B">
              <w:rPr>
                <w:rFonts w:asciiTheme="minorHAnsi" w:hAnsiTheme="minorHAnsi" w:cstheme="minorHAnsi"/>
              </w:rPr>
              <w:t>% do roku 2030,</w:t>
            </w:r>
          </w:p>
          <w:p w14:paraId="5AA54210" w14:textId="77777777" w:rsidR="001E0810" w:rsidRPr="007C279B" w:rsidRDefault="001E0810" w:rsidP="001E0810">
            <w:pPr>
              <w:pStyle w:val="TableParagraph"/>
              <w:numPr>
                <w:ilvl w:val="0"/>
                <w:numId w:val="36"/>
              </w:numPr>
              <w:tabs>
                <w:tab w:val="left" w:pos="828"/>
              </w:tabs>
              <w:ind w:right="114"/>
              <w:rPr>
                <w:rFonts w:asciiTheme="minorHAnsi" w:hAnsiTheme="minorHAnsi" w:cstheme="minorHAnsi"/>
              </w:rPr>
            </w:pPr>
            <w:r w:rsidRPr="007C279B">
              <w:rPr>
                <w:rFonts w:asciiTheme="minorHAnsi" w:hAnsiTheme="minorHAnsi" w:cstheme="minorHAnsi"/>
              </w:rPr>
              <w:t>zníženie</w:t>
            </w:r>
            <w:r w:rsidRPr="007C279B">
              <w:rPr>
                <w:rFonts w:asciiTheme="minorHAnsi" w:hAnsiTheme="minorHAnsi" w:cstheme="minorHAnsi"/>
                <w:spacing w:val="-2"/>
              </w:rPr>
              <w:t xml:space="preserve"> </w:t>
            </w:r>
            <w:r w:rsidRPr="007C279B">
              <w:rPr>
                <w:rFonts w:asciiTheme="minorHAnsi" w:hAnsiTheme="minorHAnsi" w:cstheme="minorHAnsi"/>
              </w:rPr>
              <w:t>podielu</w:t>
            </w:r>
            <w:r w:rsidRPr="007C279B">
              <w:rPr>
                <w:rFonts w:asciiTheme="minorHAnsi" w:hAnsiTheme="minorHAnsi" w:cstheme="minorHAnsi"/>
                <w:spacing w:val="-1"/>
              </w:rPr>
              <w:t xml:space="preserve"> </w:t>
            </w:r>
            <w:r w:rsidRPr="007C279B">
              <w:rPr>
                <w:rFonts w:asciiTheme="minorHAnsi" w:hAnsiTheme="minorHAnsi" w:cstheme="minorHAnsi"/>
              </w:rPr>
              <w:t>dlhodobo</w:t>
            </w:r>
            <w:r w:rsidRPr="007C279B">
              <w:rPr>
                <w:rFonts w:asciiTheme="minorHAnsi" w:hAnsiTheme="minorHAnsi" w:cstheme="minorHAnsi"/>
                <w:spacing w:val="-2"/>
              </w:rPr>
              <w:t xml:space="preserve"> </w:t>
            </w:r>
            <w:r w:rsidRPr="007C279B">
              <w:rPr>
                <w:rFonts w:asciiTheme="minorHAnsi" w:hAnsiTheme="minorHAnsi" w:cstheme="minorHAnsi"/>
              </w:rPr>
              <w:t>nezamestnaných</w:t>
            </w:r>
            <w:r w:rsidRPr="007C279B">
              <w:rPr>
                <w:rFonts w:asciiTheme="minorHAnsi" w:hAnsiTheme="minorHAnsi" w:cstheme="minorHAnsi"/>
                <w:spacing w:val="-1"/>
              </w:rPr>
              <w:t xml:space="preserve"> </w:t>
            </w:r>
            <w:r w:rsidRPr="007C279B">
              <w:rPr>
                <w:rFonts w:asciiTheme="minorHAnsi" w:hAnsiTheme="minorHAnsi" w:cstheme="minorHAnsi"/>
              </w:rPr>
              <w:t>mladých</w:t>
            </w:r>
            <w:r w:rsidRPr="007C279B">
              <w:rPr>
                <w:rFonts w:asciiTheme="minorHAnsi" w:hAnsiTheme="minorHAnsi" w:cstheme="minorHAnsi"/>
                <w:spacing w:val="-1"/>
              </w:rPr>
              <w:t xml:space="preserve"> </w:t>
            </w:r>
            <w:r w:rsidRPr="007C279B">
              <w:rPr>
                <w:rFonts w:asciiTheme="minorHAnsi" w:hAnsiTheme="minorHAnsi" w:cstheme="minorHAnsi"/>
              </w:rPr>
              <w:t>ľudí</w:t>
            </w:r>
            <w:r w:rsidRPr="007C279B">
              <w:rPr>
                <w:rFonts w:asciiTheme="minorHAnsi" w:hAnsiTheme="minorHAnsi" w:cstheme="minorHAnsi"/>
                <w:spacing w:val="-2"/>
              </w:rPr>
              <w:t xml:space="preserve"> </w:t>
            </w:r>
            <w:r w:rsidRPr="007C279B">
              <w:rPr>
                <w:rFonts w:asciiTheme="minorHAnsi" w:hAnsiTheme="minorHAnsi" w:cstheme="minorHAnsi"/>
              </w:rPr>
              <w:t>do</w:t>
            </w:r>
            <w:r w:rsidRPr="007C279B">
              <w:rPr>
                <w:rFonts w:asciiTheme="minorHAnsi" w:hAnsiTheme="minorHAnsi" w:cstheme="minorHAnsi"/>
                <w:spacing w:val="-2"/>
              </w:rPr>
              <w:t xml:space="preserve"> </w:t>
            </w:r>
            <w:r w:rsidRPr="007C279B">
              <w:rPr>
                <w:rFonts w:asciiTheme="minorHAnsi" w:hAnsiTheme="minorHAnsi" w:cstheme="minorHAnsi"/>
              </w:rPr>
              <w:t>30</w:t>
            </w:r>
            <w:r w:rsidRPr="007C279B">
              <w:rPr>
                <w:rFonts w:asciiTheme="minorHAnsi" w:hAnsiTheme="minorHAnsi" w:cstheme="minorHAnsi"/>
                <w:spacing w:val="-2"/>
              </w:rPr>
              <w:t xml:space="preserve"> </w:t>
            </w:r>
            <w:r w:rsidRPr="007C279B">
              <w:rPr>
                <w:rFonts w:asciiTheme="minorHAnsi" w:hAnsiTheme="minorHAnsi" w:cstheme="minorHAnsi"/>
              </w:rPr>
              <w:t>rokov</w:t>
            </w:r>
            <w:r w:rsidRPr="007C279B">
              <w:rPr>
                <w:rFonts w:asciiTheme="minorHAnsi" w:hAnsiTheme="minorHAnsi" w:cstheme="minorHAnsi"/>
                <w:spacing w:val="-3"/>
              </w:rPr>
              <w:t xml:space="preserve"> </w:t>
            </w:r>
            <w:r w:rsidRPr="007C279B">
              <w:rPr>
                <w:rFonts w:asciiTheme="minorHAnsi" w:hAnsiTheme="minorHAnsi" w:cstheme="minorHAnsi"/>
              </w:rPr>
              <w:t>na</w:t>
            </w:r>
            <w:r w:rsidRPr="007C279B">
              <w:rPr>
                <w:rFonts w:asciiTheme="minorHAnsi" w:hAnsiTheme="minorHAnsi" w:cstheme="minorHAnsi"/>
                <w:spacing w:val="-1"/>
              </w:rPr>
              <w:t xml:space="preserve"> </w:t>
            </w:r>
            <w:r w:rsidRPr="007C279B">
              <w:rPr>
                <w:rFonts w:asciiTheme="minorHAnsi" w:hAnsiTheme="minorHAnsi" w:cstheme="minorHAnsi"/>
              </w:rPr>
              <w:t>celkovom</w:t>
            </w:r>
            <w:r w:rsidRPr="007C279B">
              <w:rPr>
                <w:rFonts w:asciiTheme="minorHAnsi" w:hAnsiTheme="minorHAnsi" w:cstheme="minorHAnsi"/>
                <w:spacing w:val="-3"/>
              </w:rPr>
              <w:t xml:space="preserve"> </w:t>
            </w:r>
            <w:r w:rsidRPr="007C279B">
              <w:rPr>
                <w:rFonts w:asciiTheme="minorHAnsi" w:hAnsiTheme="minorHAnsi" w:cstheme="minorHAnsi"/>
              </w:rPr>
              <w:t>počte</w:t>
            </w:r>
            <w:r w:rsidRPr="007C279B">
              <w:rPr>
                <w:rFonts w:asciiTheme="minorHAnsi" w:hAnsiTheme="minorHAnsi" w:cstheme="minorHAnsi"/>
                <w:spacing w:val="-3"/>
              </w:rPr>
              <w:t xml:space="preserve"> </w:t>
            </w:r>
            <w:r w:rsidRPr="007C279B">
              <w:rPr>
                <w:rFonts w:asciiTheme="minorHAnsi" w:hAnsiTheme="minorHAnsi" w:cstheme="minorHAnsi"/>
              </w:rPr>
              <w:t>nezamestnaných</w:t>
            </w:r>
            <w:r w:rsidRPr="007C279B">
              <w:rPr>
                <w:rFonts w:asciiTheme="minorHAnsi" w:hAnsiTheme="minorHAnsi" w:cstheme="minorHAnsi"/>
                <w:spacing w:val="-1"/>
              </w:rPr>
              <w:t xml:space="preserve"> </w:t>
            </w:r>
            <w:r w:rsidRPr="007C279B">
              <w:rPr>
                <w:rFonts w:asciiTheme="minorHAnsi" w:hAnsiTheme="minorHAnsi" w:cstheme="minorHAnsi"/>
              </w:rPr>
              <w:t>mladých ľudí do 30 rokov na menej ako 20 % do roku 2030,</w:t>
            </w:r>
          </w:p>
          <w:p w14:paraId="10E45288" w14:textId="77777777" w:rsidR="001E0810" w:rsidRPr="007C279B" w:rsidRDefault="001E0810" w:rsidP="001E0810">
            <w:pPr>
              <w:pStyle w:val="TableParagraph"/>
              <w:numPr>
                <w:ilvl w:val="0"/>
                <w:numId w:val="36"/>
              </w:numPr>
              <w:tabs>
                <w:tab w:val="left" w:pos="828"/>
              </w:tabs>
              <w:ind w:right="103"/>
              <w:rPr>
                <w:rFonts w:asciiTheme="minorHAnsi" w:hAnsiTheme="minorHAnsi" w:cstheme="minorHAnsi"/>
              </w:rPr>
            </w:pPr>
            <w:r w:rsidRPr="007C279B">
              <w:rPr>
                <w:rFonts w:asciiTheme="minorHAnsi" w:hAnsiTheme="minorHAnsi" w:cstheme="minorHAnsi"/>
              </w:rPr>
              <w:t>zníženie</w:t>
            </w:r>
            <w:r w:rsidRPr="007C279B">
              <w:rPr>
                <w:rFonts w:asciiTheme="minorHAnsi" w:hAnsiTheme="minorHAnsi" w:cstheme="minorHAnsi"/>
                <w:spacing w:val="-8"/>
              </w:rPr>
              <w:t xml:space="preserve"> </w:t>
            </w:r>
            <w:r w:rsidRPr="007C279B">
              <w:rPr>
                <w:rFonts w:asciiTheme="minorHAnsi" w:hAnsiTheme="minorHAnsi" w:cstheme="minorHAnsi"/>
              </w:rPr>
              <w:t>podielu</w:t>
            </w:r>
            <w:r w:rsidRPr="007C279B">
              <w:rPr>
                <w:rFonts w:asciiTheme="minorHAnsi" w:hAnsiTheme="minorHAnsi" w:cstheme="minorHAnsi"/>
                <w:spacing w:val="-7"/>
              </w:rPr>
              <w:t xml:space="preserve"> </w:t>
            </w:r>
            <w:r w:rsidRPr="007C279B">
              <w:rPr>
                <w:rFonts w:asciiTheme="minorHAnsi" w:hAnsiTheme="minorHAnsi" w:cstheme="minorHAnsi"/>
              </w:rPr>
              <w:t>mladých</w:t>
            </w:r>
            <w:r w:rsidRPr="007C279B">
              <w:rPr>
                <w:rFonts w:asciiTheme="minorHAnsi" w:hAnsiTheme="minorHAnsi" w:cstheme="minorHAnsi"/>
                <w:spacing w:val="-5"/>
              </w:rPr>
              <w:t xml:space="preserve"> </w:t>
            </w:r>
            <w:r w:rsidRPr="007C279B">
              <w:rPr>
                <w:rFonts w:asciiTheme="minorHAnsi" w:hAnsiTheme="minorHAnsi" w:cstheme="minorHAnsi"/>
              </w:rPr>
              <w:t>ľudí</w:t>
            </w:r>
            <w:r w:rsidRPr="007C279B">
              <w:rPr>
                <w:rFonts w:asciiTheme="minorHAnsi" w:hAnsiTheme="minorHAnsi" w:cstheme="minorHAnsi"/>
                <w:spacing w:val="-8"/>
              </w:rPr>
              <w:t xml:space="preserve"> </w:t>
            </w:r>
            <w:r w:rsidRPr="007C279B">
              <w:rPr>
                <w:rFonts w:asciiTheme="minorHAnsi" w:hAnsiTheme="minorHAnsi" w:cstheme="minorHAnsi"/>
              </w:rPr>
              <w:t>do</w:t>
            </w:r>
            <w:r w:rsidRPr="007C279B">
              <w:rPr>
                <w:rFonts w:asciiTheme="minorHAnsi" w:hAnsiTheme="minorHAnsi" w:cstheme="minorHAnsi"/>
                <w:spacing w:val="-8"/>
              </w:rPr>
              <w:t xml:space="preserve"> </w:t>
            </w:r>
            <w:r w:rsidRPr="007C279B">
              <w:rPr>
                <w:rFonts w:asciiTheme="minorHAnsi" w:hAnsiTheme="minorHAnsi" w:cstheme="minorHAnsi"/>
              </w:rPr>
              <w:t>30</w:t>
            </w:r>
            <w:r w:rsidRPr="007C279B">
              <w:rPr>
                <w:rFonts w:asciiTheme="minorHAnsi" w:hAnsiTheme="minorHAnsi" w:cstheme="minorHAnsi"/>
                <w:spacing w:val="-8"/>
              </w:rPr>
              <w:t xml:space="preserve"> </w:t>
            </w:r>
            <w:r w:rsidRPr="007C279B">
              <w:rPr>
                <w:rFonts w:asciiTheme="minorHAnsi" w:hAnsiTheme="minorHAnsi" w:cstheme="minorHAnsi"/>
              </w:rPr>
              <w:t>rokov</w:t>
            </w:r>
            <w:r w:rsidRPr="007C279B">
              <w:rPr>
                <w:rFonts w:asciiTheme="minorHAnsi" w:hAnsiTheme="minorHAnsi" w:cstheme="minorHAnsi"/>
                <w:spacing w:val="-9"/>
              </w:rPr>
              <w:t xml:space="preserve"> </w:t>
            </w:r>
            <w:r w:rsidRPr="007C279B">
              <w:rPr>
                <w:rFonts w:asciiTheme="minorHAnsi" w:hAnsiTheme="minorHAnsi" w:cstheme="minorHAnsi"/>
              </w:rPr>
              <w:t>s</w:t>
            </w:r>
            <w:r w:rsidRPr="007C279B">
              <w:rPr>
                <w:rFonts w:asciiTheme="minorHAnsi" w:hAnsiTheme="minorHAnsi" w:cstheme="minorHAnsi"/>
                <w:spacing w:val="-9"/>
              </w:rPr>
              <w:t xml:space="preserve"> </w:t>
            </w:r>
            <w:r w:rsidRPr="007C279B">
              <w:rPr>
                <w:rFonts w:asciiTheme="minorHAnsi" w:hAnsiTheme="minorHAnsi" w:cstheme="minorHAnsi"/>
              </w:rPr>
              <w:t>nízkou</w:t>
            </w:r>
            <w:r w:rsidRPr="007C279B">
              <w:rPr>
                <w:rFonts w:asciiTheme="minorHAnsi" w:hAnsiTheme="minorHAnsi" w:cstheme="minorHAnsi"/>
                <w:spacing w:val="-7"/>
              </w:rPr>
              <w:t xml:space="preserve"> </w:t>
            </w:r>
            <w:r w:rsidRPr="007C279B">
              <w:rPr>
                <w:rFonts w:asciiTheme="minorHAnsi" w:hAnsiTheme="minorHAnsi" w:cstheme="minorHAnsi"/>
              </w:rPr>
              <w:t>kvalifikáciou</w:t>
            </w:r>
            <w:r w:rsidRPr="007C279B">
              <w:rPr>
                <w:rFonts w:asciiTheme="minorHAnsi" w:hAnsiTheme="minorHAnsi" w:cstheme="minorHAnsi"/>
                <w:spacing w:val="-7"/>
              </w:rPr>
              <w:t xml:space="preserve"> </w:t>
            </w:r>
            <w:r w:rsidRPr="007C279B">
              <w:rPr>
                <w:rFonts w:asciiTheme="minorHAnsi" w:hAnsiTheme="minorHAnsi" w:cstheme="minorHAnsi"/>
              </w:rPr>
              <w:t>na</w:t>
            </w:r>
            <w:r w:rsidRPr="007C279B">
              <w:rPr>
                <w:rFonts w:asciiTheme="minorHAnsi" w:hAnsiTheme="minorHAnsi" w:cstheme="minorHAnsi"/>
                <w:spacing w:val="-7"/>
              </w:rPr>
              <w:t xml:space="preserve"> </w:t>
            </w:r>
            <w:r w:rsidRPr="007C279B">
              <w:rPr>
                <w:rFonts w:asciiTheme="minorHAnsi" w:hAnsiTheme="minorHAnsi" w:cstheme="minorHAnsi"/>
              </w:rPr>
              <w:t>celkovom</w:t>
            </w:r>
            <w:r w:rsidRPr="007C279B">
              <w:rPr>
                <w:rFonts w:asciiTheme="minorHAnsi" w:hAnsiTheme="minorHAnsi" w:cstheme="minorHAnsi"/>
                <w:spacing w:val="-9"/>
              </w:rPr>
              <w:t xml:space="preserve"> </w:t>
            </w:r>
            <w:r w:rsidRPr="007C279B">
              <w:rPr>
                <w:rFonts w:asciiTheme="minorHAnsi" w:hAnsiTheme="minorHAnsi" w:cstheme="minorHAnsi"/>
              </w:rPr>
              <w:t>počte</w:t>
            </w:r>
            <w:r w:rsidRPr="007C279B">
              <w:rPr>
                <w:rFonts w:asciiTheme="minorHAnsi" w:hAnsiTheme="minorHAnsi" w:cstheme="minorHAnsi"/>
                <w:spacing w:val="-8"/>
              </w:rPr>
              <w:t xml:space="preserve"> </w:t>
            </w:r>
            <w:r w:rsidRPr="007C279B">
              <w:rPr>
                <w:rFonts w:asciiTheme="minorHAnsi" w:hAnsiTheme="minorHAnsi" w:cstheme="minorHAnsi"/>
              </w:rPr>
              <w:t>nezamestnaných</w:t>
            </w:r>
            <w:r w:rsidRPr="007C279B">
              <w:rPr>
                <w:rFonts w:asciiTheme="minorHAnsi" w:hAnsiTheme="minorHAnsi" w:cstheme="minorHAnsi"/>
                <w:spacing w:val="-7"/>
              </w:rPr>
              <w:t xml:space="preserve"> </w:t>
            </w:r>
            <w:r w:rsidRPr="007C279B">
              <w:rPr>
                <w:rFonts w:asciiTheme="minorHAnsi" w:hAnsiTheme="minorHAnsi" w:cstheme="minorHAnsi"/>
              </w:rPr>
              <w:t>mladých</w:t>
            </w:r>
            <w:r w:rsidRPr="007C279B">
              <w:rPr>
                <w:rFonts w:asciiTheme="minorHAnsi" w:hAnsiTheme="minorHAnsi" w:cstheme="minorHAnsi"/>
                <w:spacing w:val="-7"/>
              </w:rPr>
              <w:t xml:space="preserve"> </w:t>
            </w:r>
            <w:r w:rsidRPr="007C279B">
              <w:rPr>
                <w:rFonts w:asciiTheme="minorHAnsi" w:hAnsiTheme="minorHAnsi" w:cstheme="minorHAnsi"/>
              </w:rPr>
              <w:t>ľudí</w:t>
            </w:r>
            <w:r w:rsidRPr="007C279B">
              <w:rPr>
                <w:rFonts w:asciiTheme="minorHAnsi" w:hAnsiTheme="minorHAnsi" w:cstheme="minorHAnsi"/>
                <w:spacing w:val="-8"/>
              </w:rPr>
              <w:t xml:space="preserve"> </w:t>
            </w:r>
            <w:r w:rsidRPr="007C279B">
              <w:rPr>
                <w:rFonts w:asciiTheme="minorHAnsi" w:hAnsiTheme="minorHAnsi" w:cstheme="minorHAnsi"/>
              </w:rPr>
              <w:t>do 30 rokov na menej ako 30 % do roku 2030,</w:t>
            </w:r>
          </w:p>
          <w:p w14:paraId="223EE268" w14:textId="77777777" w:rsidR="001E0810" w:rsidRPr="007C279B" w:rsidRDefault="001E0810" w:rsidP="00222FFB">
            <w:pPr>
              <w:pStyle w:val="TableParagraph"/>
              <w:numPr>
                <w:ilvl w:val="0"/>
                <w:numId w:val="36"/>
              </w:numPr>
              <w:tabs>
                <w:tab w:val="left" w:pos="828"/>
              </w:tabs>
              <w:spacing w:line="243" w:lineRule="exact"/>
              <w:rPr>
                <w:rFonts w:asciiTheme="minorHAnsi" w:hAnsiTheme="minorHAnsi" w:cstheme="minorHAnsi"/>
                <w:sz w:val="20"/>
                <w:szCs w:val="20"/>
                <w:lang w:val="sk-SK"/>
              </w:rPr>
            </w:pPr>
            <w:r w:rsidRPr="007C279B">
              <w:rPr>
                <w:rFonts w:asciiTheme="minorHAnsi" w:hAnsiTheme="minorHAnsi" w:cstheme="minorHAnsi"/>
              </w:rPr>
              <w:t>zníženie</w:t>
            </w:r>
            <w:r w:rsidRPr="007C279B">
              <w:rPr>
                <w:rFonts w:asciiTheme="minorHAnsi" w:hAnsiTheme="minorHAnsi" w:cstheme="minorHAnsi"/>
                <w:spacing w:val="-3"/>
              </w:rPr>
              <w:t xml:space="preserve"> </w:t>
            </w:r>
            <w:r w:rsidRPr="007C279B">
              <w:rPr>
                <w:rFonts w:asciiTheme="minorHAnsi" w:hAnsiTheme="minorHAnsi" w:cstheme="minorHAnsi"/>
              </w:rPr>
              <w:t>podielu</w:t>
            </w:r>
            <w:r w:rsidRPr="007C279B">
              <w:rPr>
                <w:rFonts w:asciiTheme="minorHAnsi" w:hAnsiTheme="minorHAnsi" w:cstheme="minorHAnsi"/>
                <w:spacing w:val="-1"/>
              </w:rPr>
              <w:t xml:space="preserve"> </w:t>
            </w:r>
            <w:r w:rsidRPr="007C279B">
              <w:rPr>
                <w:rFonts w:asciiTheme="minorHAnsi" w:hAnsiTheme="minorHAnsi" w:cstheme="minorHAnsi"/>
              </w:rPr>
              <w:t>žien</w:t>
            </w:r>
            <w:r w:rsidRPr="007C279B">
              <w:rPr>
                <w:rFonts w:asciiTheme="minorHAnsi" w:hAnsiTheme="minorHAnsi" w:cstheme="minorHAnsi"/>
                <w:spacing w:val="-1"/>
              </w:rPr>
              <w:t xml:space="preserve"> </w:t>
            </w:r>
            <w:r w:rsidRPr="007C279B">
              <w:rPr>
                <w:rFonts w:asciiTheme="minorHAnsi" w:hAnsiTheme="minorHAnsi" w:cstheme="minorHAnsi"/>
              </w:rPr>
              <w:t>z MRK vo</w:t>
            </w:r>
            <w:r w:rsidRPr="007C279B">
              <w:rPr>
                <w:rFonts w:asciiTheme="minorHAnsi" w:hAnsiTheme="minorHAnsi" w:cstheme="minorHAnsi"/>
                <w:spacing w:val="-2"/>
              </w:rPr>
              <w:t xml:space="preserve"> </w:t>
            </w:r>
            <w:r w:rsidRPr="007C279B">
              <w:rPr>
                <w:rFonts w:asciiTheme="minorHAnsi" w:hAnsiTheme="minorHAnsi" w:cstheme="minorHAnsi"/>
              </w:rPr>
              <w:t>veku</w:t>
            </w:r>
            <w:r w:rsidRPr="007C279B">
              <w:rPr>
                <w:rFonts w:asciiTheme="minorHAnsi" w:hAnsiTheme="minorHAnsi" w:cstheme="minorHAnsi"/>
                <w:spacing w:val="-2"/>
              </w:rPr>
              <w:t xml:space="preserve"> </w:t>
            </w:r>
            <w:r w:rsidRPr="007C279B">
              <w:rPr>
                <w:rFonts w:asciiTheme="minorHAnsi" w:hAnsiTheme="minorHAnsi" w:cstheme="minorHAnsi"/>
              </w:rPr>
              <w:t>16</w:t>
            </w:r>
            <w:r w:rsidRPr="007C279B">
              <w:rPr>
                <w:rFonts w:asciiTheme="minorHAnsi" w:hAnsiTheme="minorHAnsi" w:cstheme="minorHAnsi"/>
                <w:spacing w:val="3"/>
              </w:rPr>
              <w:t xml:space="preserve"> </w:t>
            </w:r>
            <w:r w:rsidRPr="007C279B">
              <w:rPr>
                <w:rFonts w:asciiTheme="minorHAnsi" w:hAnsiTheme="minorHAnsi" w:cstheme="minorHAnsi"/>
              </w:rPr>
              <w:t>–</w:t>
            </w:r>
            <w:r w:rsidRPr="007C279B">
              <w:rPr>
                <w:rFonts w:asciiTheme="minorHAnsi" w:hAnsiTheme="minorHAnsi" w:cstheme="minorHAnsi"/>
                <w:spacing w:val="-3"/>
              </w:rPr>
              <w:t xml:space="preserve"> </w:t>
            </w:r>
            <w:r w:rsidRPr="007C279B">
              <w:rPr>
                <w:rFonts w:asciiTheme="minorHAnsi" w:hAnsiTheme="minorHAnsi" w:cstheme="minorHAnsi"/>
              </w:rPr>
              <w:t>24</w:t>
            </w:r>
            <w:r w:rsidRPr="007C279B">
              <w:rPr>
                <w:rFonts w:asciiTheme="minorHAnsi" w:hAnsiTheme="minorHAnsi" w:cstheme="minorHAnsi"/>
                <w:spacing w:val="-2"/>
              </w:rPr>
              <w:t xml:space="preserve"> </w:t>
            </w:r>
            <w:r w:rsidRPr="007C279B">
              <w:rPr>
                <w:rFonts w:asciiTheme="minorHAnsi" w:hAnsiTheme="minorHAnsi" w:cstheme="minorHAnsi"/>
              </w:rPr>
              <w:t>rokov,</w:t>
            </w:r>
            <w:r w:rsidRPr="007C279B">
              <w:rPr>
                <w:rFonts w:asciiTheme="minorHAnsi" w:hAnsiTheme="minorHAnsi" w:cstheme="minorHAnsi"/>
                <w:spacing w:val="-1"/>
              </w:rPr>
              <w:t xml:space="preserve"> </w:t>
            </w:r>
            <w:r w:rsidRPr="007C279B">
              <w:rPr>
                <w:rFonts w:asciiTheme="minorHAnsi" w:hAnsiTheme="minorHAnsi" w:cstheme="minorHAnsi"/>
              </w:rPr>
              <w:t>ktoré</w:t>
            </w:r>
            <w:r w:rsidRPr="007C279B">
              <w:rPr>
                <w:rFonts w:asciiTheme="minorHAnsi" w:hAnsiTheme="minorHAnsi" w:cstheme="minorHAnsi"/>
                <w:spacing w:val="-3"/>
              </w:rPr>
              <w:t xml:space="preserve"> </w:t>
            </w:r>
            <w:r w:rsidRPr="007C279B">
              <w:rPr>
                <w:rFonts w:asciiTheme="minorHAnsi" w:hAnsiTheme="minorHAnsi" w:cstheme="minorHAnsi"/>
              </w:rPr>
              <w:t>nie</w:t>
            </w:r>
            <w:r w:rsidRPr="007C279B">
              <w:rPr>
                <w:rFonts w:asciiTheme="minorHAnsi" w:hAnsiTheme="minorHAnsi" w:cstheme="minorHAnsi"/>
                <w:spacing w:val="-3"/>
              </w:rPr>
              <w:t xml:space="preserve"> </w:t>
            </w:r>
            <w:r w:rsidRPr="007C279B">
              <w:rPr>
                <w:rFonts w:asciiTheme="minorHAnsi" w:hAnsiTheme="minorHAnsi" w:cstheme="minorHAnsi"/>
              </w:rPr>
              <w:t>sú</w:t>
            </w:r>
            <w:r w:rsidRPr="007C279B">
              <w:rPr>
                <w:rFonts w:asciiTheme="minorHAnsi" w:hAnsiTheme="minorHAnsi" w:cstheme="minorHAnsi"/>
                <w:spacing w:val="-2"/>
              </w:rPr>
              <w:t xml:space="preserve"> </w:t>
            </w:r>
            <w:r w:rsidRPr="007C279B">
              <w:rPr>
                <w:rFonts w:asciiTheme="minorHAnsi" w:hAnsiTheme="minorHAnsi" w:cstheme="minorHAnsi"/>
              </w:rPr>
              <w:t>zamestnané</w:t>
            </w:r>
            <w:r w:rsidRPr="007C279B">
              <w:rPr>
                <w:rFonts w:asciiTheme="minorHAnsi" w:hAnsiTheme="minorHAnsi" w:cstheme="minorHAnsi"/>
                <w:spacing w:val="-3"/>
              </w:rPr>
              <w:t xml:space="preserve"> </w:t>
            </w:r>
            <w:r w:rsidRPr="007C279B">
              <w:rPr>
                <w:rFonts w:asciiTheme="minorHAnsi" w:hAnsiTheme="minorHAnsi" w:cstheme="minorHAnsi"/>
              </w:rPr>
              <w:t>a</w:t>
            </w:r>
            <w:r w:rsidRPr="007C279B">
              <w:rPr>
                <w:rFonts w:asciiTheme="minorHAnsi" w:hAnsiTheme="minorHAnsi" w:cstheme="minorHAnsi"/>
                <w:spacing w:val="-1"/>
              </w:rPr>
              <w:t xml:space="preserve"> </w:t>
            </w:r>
            <w:r w:rsidRPr="007C279B">
              <w:rPr>
                <w:rFonts w:asciiTheme="minorHAnsi" w:hAnsiTheme="minorHAnsi" w:cstheme="minorHAnsi"/>
              </w:rPr>
              <w:t>ani</w:t>
            </w:r>
            <w:r w:rsidRPr="007C279B">
              <w:rPr>
                <w:rFonts w:asciiTheme="minorHAnsi" w:hAnsiTheme="minorHAnsi" w:cstheme="minorHAnsi"/>
                <w:spacing w:val="-2"/>
              </w:rPr>
              <w:t xml:space="preserve"> </w:t>
            </w:r>
            <w:r w:rsidRPr="007C279B">
              <w:rPr>
                <w:rFonts w:asciiTheme="minorHAnsi" w:hAnsiTheme="minorHAnsi" w:cstheme="minorHAnsi"/>
              </w:rPr>
              <w:t>už</w:t>
            </w:r>
            <w:r w:rsidRPr="007C279B">
              <w:rPr>
                <w:rFonts w:asciiTheme="minorHAnsi" w:hAnsiTheme="minorHAnsi" w:cstheme="minorHAnsi"/>
                <w:spacing w:val="-2"/>
              </w:rPr>
              <w:t xml:space="preserve"> </w:t>
            </w:r>
            <w:r w:rsidRPr="007C279B">
              <w:rPr>
                <w:rFonts w:asciiTheme="minorHAnsi" w:hAnsiTheme="minorHAnsi" w:cstheme="minorHAnsi"/>
              </w:rPr>
              <w:t>nie sú</w:t>
            </w:r>
            <w:r w:rsidRPr="007C279B">
              <w:rPr>
                <w:rFonts w:asciiTheme="minorHAnsi" w:hAnsiTheme="minorHAnsi" w:cstheme="minorHAnsi"/>
                <w:spacing w:val="-1"/>
              </w:rPr>
              <w:t xml:space="preserve"> </w:t>
            </w:r>
            <w:r w:rsidRPr="007C279B">
              <w:rPr>
                <w:rFonts w:asciiTheme="minorHAnsi" w:hAnsiTheme="minorHAnsi" w:cstheme="minorHAnsi"/>
              </w:rPr>
              <w:t>vo</w:t>
            </w:r>
            <w:r w:rsidRPr="007C279B">
              <w:rPr>
                <w:rFonts w:asciiTheme="minorHAnsi" w:hAnsiTheme="minorHAnsi" w:cstheme="minorHAnsi"/>
                <w:spacing w:val="6"/>
              </w:rPr>
              <w:t xml:space="preserve"> </w:t>
            </w:r>
            <w:r w:rsidRPr="007C279B">
              <w:rPr>
                <w:rFonts w:asciiTheme="minorHAnsi" w:hAnsiTheme="minorHAnsi" w:cstheme="minorHAnsi"/>
              </w:rPr>
              <w:t>vzdelávacom</w:t>
            </w:r>
            <w:r w:rsidRPr="007C279B">
              <w:rPr>
                <w:rFonts w:asciiTheme="minorHAnsi" w:hAnsiTheme="minorHAnsi" w:cstheme="minorHAnsi"/>
                <w:spacing w:val="-3"/>
              </w:rPr>
              <w:t xml:space="preserve"> </w:t>
            </w:r>
            <w:r w:rsidRPr="007C279B">
              <w:rPr>
                <w:rFonts w:asciiTheme="minorHAnsi" w:hAnsiTheme="minorHAnsi" w:cstheme="minorHAnsi"/>
                <w:spacing w:val="-2"/>
              </w:rPr>
              <w:t>procese</w:t>
            </w:r>
            <w:r w:rsidR="00222FFB" w:rsidRPr="007C279B">
              <w:rPr>
                <w:rFonts w:asciiTheme="minorHAnsi" w:hAnsiTheme="minorHAnsi" w:cstheme="minorHAnsi"/>
                <w:spacing w:val="-2"/>
              </w:rPr>
              <w:t xml:space="preserve"> </w:t>
            </w:r>
            <w:r w:rsidRPr="007C279B">
              <w:rPr>
                <w:rFonts w:asciiTheme="minorHAnsi" w:hAnsiTheme="minorHAnsi" w:cstheme="minorHAnsi"/>
              </w:rPr>
              <w:t>na</w:t>
            </w:r>
            <w:r w:rsidRPr="007C279B">
              <w:rPr>
                <w:rFonts w:asciiTheme="minorHAnsi" w:hAnsiTheme="minorHAnsi" w:cstheme="minorHAnsi"/>
                <w:spacing w:val="-3"/>
              </w:rPr>
              <w:t xml:space="preserve"> </w:t>
            </w:r>
            <w:r w:rsidRPr="007C279B">
              <w:rPr>
                <w:rFonts w:asciiTheme="minorHAnsi" w:hAnsiTheme="minorHAnsi" w:cstheme="minorHAnsi"/>
              </w:rPr>
              <w:t>44</w:t>
            </w:r>
            <w:r w:rsidRPr="007C279B">
              <w:rPr>
                <w:rFonts w:asciiTheme="minorHAnsi" w:hAnsiTheme="minorHAnsi" w:cstheme="minorHAnsi"/>
                <w:spacing w:val="-3"/>
              </w:rPr>
              <w:t xml:space="preserve"> </w:t>
            </w:r>
            <w:r w:rsidRPr="007C279B">
              <w:rPr>
                <w:rFonts w:asciiTheme="minorHAnsi" w:hAnsiTheme="minorHAnsi" w:cstheme="minorHAnsi"/>
              </w:rPr>
              <w:t>%</w:t>
            </w:r>
            <w:r w:rsidRPr="007C279B">
              <w:rPr>
                <w:rFonts w:asciiTheme="minorHAnsi" w:hAnsiTheme="minorHAnsi" w:cstheme="minorHAnsi"/>
                <w:spacing w:val="-4"/>
              </w:rPr>
              <w:t xml:space="preserve"> </w:t>
            </w:r>
            <w:r w:rsidRPr="007C279B">
              <w:rPr>
                <w:rFonts w:asciiTheme="minorHAnsi" w:hAnsiTheme="minorHAnsi" w:cstheme="minorHAnsi"/>
              </w:rPr>
              <w:t>v</w:t>
            </w:r>
            <w:r w:rsidRPr="007C279B">
              <w:rPr>
                <w:rFonts w:asciiTheme="minorHAnsi" w:hAnsiTheme="minorHAnsi" w:cstheme="minorHAnsi"/>
                <w:spacing w:val="-2"/>
              </w:rPr>
              <w:t xml:space="preserve"> </w:t>
            </w:r>
            <w:r w:rsidRPr="007C279B">
              <w:rPr>
                <w:rFonts w:asciiTheme="minorHAnsi" w:hAnsiTheme="minorHAnsi" w:cstheme="minorHAnsi"/>
              </w:rPr>
              <w:t>roku</w:t>
            </w:r>
            <w:r w:rsidRPr="007C279B">
              <w:rPr>
                <w:rFonts w:asciiTheme="minorHAnsi" w:hAnsiTheme="minorHAnsi" w:cstheme="minorHAnsi"/>
                <w:spacing w:val="-2"/>
              </w:rPr>
              <w:t xml:space="preserve"> </w:t>
            </w:r>
            <w:r w:rsidRPr="007C279B">
              <w:rPr>
                <w:rFonts w:asciiTheme="minorHAnsi" w:hAnsiTheme="minorHAnsi" w:cstheme="minorHAnsi"/>
                <w:spacing w:val="-4"/>
              </w:rPr>
              <w:t>2030</w:t>
            </w:r>
            <w:r w:rsidR="00222FFB" w:rsidRPr="007C279B">
              <w:rPr>
                <w:rFonts w:asciiTheme="minorHAnsi" w:hAnsiTheme="minorHAnsi" w:cstheme="minorHAnsi"/>
                <w:spacing w:val="-4"/>
              </w:rPr>
              <w:t>.</w:t>
            </w:r>
          </w:p>
        </w:tc>
      </w:tr>
      <w:tr w:rsidR="00B8332B" w:rsidRPr="007C279B" w14:paraId="06D0DF8C" w14:textId="77777777" w:rsidTr="00B312F7">
        <w:tc>
          <w:tcPr>
            <w:tcW w:w="5000" w:type="pct"/>
            <w:tcBorders>
              <w:bottom w:val="single" w:sz="4" w:space="0" w:color="auto"/>
            </w:tcBorders>
            <w:shd w:val="clear" w:color="auto" w:fill="F2F2F2" w:themeFill="background1" w:themeFillShade="F2"/>
          </w:tcPr>
          <w:p w14:paraId="1749D72F" w14:textId="77777777" w:rsidR="00B8332B" w:rsidRPr="007C279B" w:rsidRDefault="00A70221" w:rsidP="00111755">
            <w:pPr>
              <w:tabs>
                <w:tab w:val="left" w:pos="709"/>
              </w:tabs>
              <w:contextualSpacing/>
              <w:rPr>
                <w:rFonts w:ascii="Calibri" w:hAnsi="Calibri" w:cs="Arial"/>
                <w:b/>
                <w:lang w:val="sk-SK"/>
              </w:rPr>
            </w:pPr>
            <w:r w:rsidRPr="007C279B">
              <w:rPr>
                <w:rFonts w:ascii="Calibri" w:hAnsi="Calibri" w:cs="Arial"/>
                <w:b/>
                <w:lang w:val="sk-SK"/>
              </w:rPr>
              <w:t>Administratívna</w:t>
            </w:r>
            <w:r w:rsidR="00292399" w:rsidRPr="007C279B">
              <w:rPr>
                <w:rFonts w:ascii="Calibri" w:hAnsi="Calibri" w:cs="Arial"/>
                <w:b/>
                <w:lang w:val="sk-SK"/>
              </w:rPr>
              <w:t>, finančná</w:t>
            </w:r>
            <w:r w:rsidRPr="007C279B">
              <w:rPr>
                <w:rFonts w:ascii="Calibri" w:hAnsi="Calibri" w:cs="Arial"/>
                <w:b/>
                <w:lang w:val="sk-SK"/>
              </w:rPr>
              <w:t xml:space="preserve"> a prevádzková kapacita</w:t>
            </w:r>
            <w:r w:rsidRPr="007C279B">
              <w:rPr>
                <w:rFonts w:ascii="Calibri" w:hAnsi="Calibri" w:cs="Arial"/>
                <w:b/>
                <w:spacing w:val="-3"/>
                <w:lang w:val="sk-SK"/>
              </w:rPr>
              <w:t xml:space="preserve"> </w:t>
            </w:r>
            <w:r w:rsidRPr="007C279B">
              <w:rPr>
                <w:rFonts w:ascii="Calibri" w:hAnsi="Calibri" w:cs="Arial"/>
                <w:b/>
                <w:lang w:val="sk-SK"/>
              </w:rPr>
              <w:t>žiadateľa</w:t>
            </w:r>
            <w:r w:rsidR="00111755" w:rsidRPr="007C279B">
              <w:rPr>
                <w:rFonts w:ascii="Calibri" w:hAnsi="Calibri" w:cs="Arial"/>
                <w:b/>
                <w:lang w:val="sk-SK"/>
              </w:rPr>
              <w:t xml:space="preserve"> a partnera</w:t>
            </w:r>
          </w:p>
        </w:tc>
      </w:tr>
      <w:tr w:rsidR="00A0061F" w:rsidRPr="007C279B" w14:paraId="67A08CD5" w14:textId="77777777" w:rsidTr="0089643E">
        <w:tc>
          <w:tcPr>
            <w:tcW w:w="5000" w:type="pct"/>
            <w:tcBorders>
              <w:bottom w:val="single" w:sz="4" w:space="0" w:color="auto"/>
            </w:tcBorders>
            <w:shd w:val="clear" w:color="auto" w:fill="auto"/>
          </w:tcPr>
          <w:p w14:paraId="161CBD8D" w14:textId="7C660220" w:rsidR="00A0061F" w:rsidRPr="007C279B" w:rsidRDefault="001E0810" w:rsidP="001B0C93">
            <w:pPr>
              <w:jc w:val="both"/>
              <w:rPr>
                <w:rFonts w:asciiTheme="minorHAnsi" w:eastAsiaTheme="minorEastAsia" w:hAnsiTheme="minorHAnsi" w:cstheme="minorHAnsi"/>
                <w:sz w:val="20"/>
                <w:szCs w:val="20"/>
                <w:lang w:val="sk-SK"/>
              </w:rPr>
            </w:pPr>
            <w:r w:rsidRPr="007C279B">
              <w:rPr>
                <w:rFonts w:asciiTheme="minorHAnsi" w:hAnsiTheme="minorHAnsi" w:cstheme="minorHAnsi"/>
              </w:rPr>
              <w:t>Ústredie je</w:t>
            </w:r>
            <w:r w:rsidR="00FB4D5D">
              <w:rPr>
                <w:rFonts w:asciiTheme="minorHAnsi" w:hAnsiTheme="minorHAnsi" w:cstheme="minorHAnsi"/>
              </w:rPr>
              <w:t>,</w:t>
            </w:r>
            <w:r w:rsidRPr="007C279B">
              <w:rPr>
                <w:rFonts w:asciiTheme="minorHAnsi" w:hAnsiTheme="minorHAnsi" w:cstheme="minorHAnsi"/>
              </w:rPr>
              <w:t xml:space="preserve"> v zmysle § 2 </w:t>
            </w:r>
            <w:r w:rsidR="00CF40D2">
              <w:rPr>
                <w:rFonts w:asciiTheme="minorHAnsi" w:hAnsiTheme="minorHAnsi" w:cstheme="minorHAnsi"/>
              </w:rPr>
              <w:t>z</w:t>
            </w:r>
            <w:r w:rsidRPr="007C279B">
              <w:rPr>
                <w:rFonts w:asciiTheme="minorHAnsi" w:hAnsiTheme="minorHAnsi" w:cstheme="minorHAnsi"/>
              </w:rPr>
              <w:t>ákona o orgánoch štátnej správy</w:t>
            </w:r>
            <w:r w:rsidR="00FB4D5D">
              <w:rPr>
                <w:rFonts w:asciiTheme="minorHAnsi" w:hAnsiTheme="minorHAnsi" w:cstheme="minorHAnsi"/>
              </w:rPr>
              <w:t>,</w:t>
            </w:r>
            <w:r w:rsidRPr="007C279B">
              <w:rPr>
                <w:rFonts w:asciiTheme="minorHAnsi" w:hAnsiTheme="minorHAnsi" w:cstheme="minorHAnsi"/>
              </w:rPr>
              <w:t xml:space="preserve"> orgánom štátnej správy v oblasti sociálnych vecí a služieb zamestnanosti, rovnako ako úrady. Predmetný zákon ďalej vymedzuje ich postavenie. V nadväznosti na to a v súlade s ďalšou relevantnou legislatívou ústredie a úrady disponujú kapacitami potrebnými na zabezpečenie NP. Žiadateľ má dlhodobé skúsenosti s realizáciou </w:t>
            </w:r>
            <w:r w:rsidR="009C7FFB">
              <w:rPr>
                <w:rFonts w:asciiTheme="minorHAnsi" w:hAnsiTheme="minorHAnsi" w:cstheme="minorHAnsi"/>
              </w:rPr>
              <w:t>NP</w:t>
            </w:r>
            <w:r w:rsidRPr="007C279B">
              <w:rPr>
                <w:rFonts w:asciiTheme="minorHAnsi" w:hAnsiTheme="minorHAnsi" w:cstheme="minorHAnsi"/>
              </w:rPr>
              <w:t xml:space="preserve"> financovaných z ESF v Programovom období 2004 – 2006, Programovom období 2007 – 2013 a Programovom období 2014 – 2020.</w:t>
            </w:r>
          </w:p>
        </w:tc>
      </w:tr>
    </w:tbl>
    <w:p w14:paraId="1547B394" w14:textId="77777777" w:rsidR="00B8332B" w:rsidRPr="007C279B" w:rsidRDefault="00B8332B">
      <w:pPr>
        <w:ind w:left="143" w:firstLine="708"/>
        <w:rPr>
          <w:rFonts w:ascii="Times New Roman" w:eastAsia="Calibri" w:hAnsi="Times New Roman"/>
          <w:sz w:val="2"/>
          <w:szCs w:val="2"/>
          <w:u w:val="single"/>
          <w:lang w:val="sk-SK"/>
        </w:rPr>
      </w:pPr>
    </w:p>
    <w:p w14:paraId="7AC0F354" w14:textId="77777777" w:rsidR="006F4D94" w:rsidRPr="007C279B" w:rsidRDefault="006F4D94">
      <w:pPr>
        <w:ind w:left="143" w:firstLine="708"/>
        <w:rPr>
          <w:rFonts w:ascii="Times New Roman" w:eastAsia="Calibri" w:hAnsi="Times New Roman"/>
          <w:sz w:val="2"/>
          <w:szCs w:val="2"/>
          <w:u w:val="single"/>
          <w:lang w:val="sk-SK"/>
        </w:rPr>
      </w:pPr>
    </w:p>
    <w:p w14:paraId="5743D10E" w14:textId="77777777" w:rsidR="006F4D94" w:rsidRPr="007C279B" w:rsidRDefault="006F4D94">
      <w:pPr>
        <w:ind w:left="143" w:firstLine="708"/>
        <w:rPr>
          <w:rFonts w:ascii="Times New Roman" w:eastAsia="Calibri" w:hAnsi="Times New Roman"/>
          <w:sz w:val="2"/>
          <w:szCs w:val="2"/>
          <w:u w:val="single"/>
          <w:lang w:val="sk-SK"/>
        </w:rPr>
      </w:pPr>
    </w:p>
    <w:p w14:paraId="5FB7E385" w14:textId="77777777" w:rsidR="00CD21ED" w:rsidRPr="007C279B" w:rsidRDefault="00CD21ED">
      <w:pPr>
        <w:ind w:left="143" w:firstLine="708"/>
        <w:rPr>
          <w:rFonts w:ascii="Times New Roman" w:eastAsia="Calibri" w:hAnsi="Times New Roman"/>
          <w:sz w:val="2"/>
          <w:szCs w:val="2"/>
          <w:u w:val="single"/>
          <w:lang w:val="sk-SK"/>
        </w:rPr>
      </w:pPr>
    </w:p>
    <w:p w14:paraId="2CA05290" w14:textId="77777777" w:rsidR="00CD21ED" w:rsidRPr="007C279B" w:rsidRDefault="00CD21ED">
      <w:pPr>
        <w:ind w:left="143" w:firstLine="708"/>
        <w:rPr>
          <w:rFonts w:ascii="Times New Roman" w:eastAsia="Calibri" w:hAnsi="Times New Roman"/>
          <w:sz w:val="2"/>
          <w:szCs w:val="2"/>
          <w:u w:val="single"/>
          <w:lang w:val="sk-SK"/>
        </w:rPr>
      </w:pPr>
    </w:p>
    <w:p w14:paraId="1D8C31B6" w14:textId="77777777" w:rsidR="00A85F51" w:rsidRPr="007C279B" w:rsidRDefault="00A85F51">
      <w:pPr>
        <w:ind w:left="143" w:firstLine="708"/>
        <w:rPr>
          <w:rFonts w:ascii="Times New Roman" w:eastAsia="Calibri" w:hAnsi="Times New Roman"/>
          <w:sz w:val="2"/>
          <w:szCs w:val="2"/>
          <w:u w:val="single"/>
          <w:lang w:val="sk-SK"/>
        </w:rPr>
      </w:pPr>
    </w:p>
    <w:p w14:paraId="265BCCF7" w14:textId="77777777" w:rsidR="00A85F51" w:rsidRPr="007C279B" w:rsidRDefault="00A85F51">
      <w:pPr>
        <w:ind w:left="143" w:firstLine="708"/>
        <w:rPr>
          <w:rFonts w:ascii="Times New Roman" w:eastAsia="Calibri" w:hAnsi="Times New Roman"/>
          <w:sz w:val="2"/>
          <w:szCs w:val="2"/>
          <w:u w:val="single"/>
          <w:lang w:val="sk-SK"/>
        </w:rPr>
      </w:pPr>
    </w:p>
    <w:p w14:paraId="2AD2DBE6" w14:textId="77777777" w:rsidR="00A85F51" w:rsidRPr="007C279B" w:rsidRDefault="00A85F51">
      <w:pPr>
        <w:ind w:left="143" w:firstLine="708"/>
        <w:rPr>
          <w:rFonts w:ascii="Times New Roman" w:eastAsia="Calibri" w:hAnsi="Times New Roman"/>
          <w:sz w:val="2"/>
          <w:szCs w:val="2"/>
          <w:u w:val="single"/>
          <w:lang w:val="sk-SK"/>
        </w:rPr>
      </w:pPr>
    </w:p>
    <w:p w14:paraId="764ADAEC" w14:textId="77777777" w:rsidR="00A85F51" w:rsidRPr="007C279B" w:rsidRDefault="00A85F51">
      <w:pPr>
        <w:ind w:left="143" w:firstLine="708"/>
        <w:rPr>
          <w:rFonts w:ascii="Times New Roman" w:eastAsia="Calibri" w:hAnsi="Times New Roman"/>
          <w:sz w:val="2"/>
          <w:szCs w:val="2"/>
          <w:u w:val="single"/>
          <w:lang w:val="sk-SK"/>
        </w:rPr>
      </w:pPr>
    </w:p>
    <w:p w14:paraId="30BD7DCE" w14:textId="77777777" w:rsidR="00A85F51" w:rsidRPr="007C279B" w:rsidRDefault="00A85F51">
      <w:pPr>
        <w:ind w:left="143" w:firstLine="708"/>
        <w:rPr>
          <w:rFonts w:ascii="Times New Roman" w:eastAsia="Calibri" w:hAnsi="Times New Roman"/>
          <w:sz w:val="2"/>
          <w:szCs w:val="2"/>
          <w:u w:val="single"/>
          <w:lang w:val="sk-SK"/>
        </w:rPr>
      </w:pPr>
    </w:p>
    <w:p w14:paraId="70901B3A" w14:textId="77777777" w:rsidR="00CD21ED" w:rsidRPr="007C279B" w:rsidRDefault="00CD21ED">
      <w:pPr>
        <w:ind w:left="143" w:firstLine="708"/>
        <w:rPr>
          <w:rFonts w:ascii="Times New Roman" w:eastAsia="Calibri" w:hAnsi="Times New Roman"/>
          <w:sz w:val="2"/>
          <w:szCs w:val="2"/>
          <w:u w:val="single"/>
          <w:lang w:val="sk-SK"/>
        </w:rPr>
      </w:pPr>
    </w:p>
    <w:p w14:paraId="637186A4" w14:textId="77777777" w:rsidR="00A85F51" w:rsidRPr="007C279B" w:rsidRDefault="00A85F51">
      <w:pPr>
        <w:ind w:left="143" w:firstLine="708"/>
        <w:rPr>
          <w:rFonts w:ascii="Times New Roman" w:eastAsia="Calibri" w:hAnsi="Times New Roman"/>
          <w:sz w:val="2"/>
          <w:szCs w:val="2"/>
          <w:u w:val="single"/>
          <w:lang w:val="sk-SK"/>
        </w:rPr>
      </w:pPr>
    </w:p>
    <w:p w14:paraId="1547241D" w14:textId="77777777" w:rsidR="00A85F51" w:rsidRPr="007C279B" w:rsidRDefault="00A85F51">
      <w:pPr>
        <w:ind w:left="143" w:firstLine="708"/>
        <w:rPr>
          <w:rFonts w:ascii="Times New Roman" w:eastAsia="Calibri" w:hAnsi="Times New Roman"/>
          <w:sz w:val="2"/>
          <w:szCs w:val="2"/>
          <w:u w:val="single"/>
          <w:lang w:val="sk-SK"/>
        </w:rPr>
      </w:pPr>
    </w:p>
    <w:p w14:paraId="65411A8A" w14:textId="77777777" w:rsidR="00A85F51" w:rsidRPr="007C279B" w:rsidRDefault="00A85F51" w:rsidP="009B4F06">
      <w:pPr>
        <w:rPr>
          <w:rFonts w:ascii="Times New Roman" w:eastAsia="Calibri" w:hAnsi="Times New Roman"/>
          <w:sz w:val="2"/>
          <w:szCs w:val="2"/>
          <w:u w:val="single"/>
          <w:lang w:val="sk-SK"/>
        </w:rPr>
      </w:pPr>
    </w:p>
    <w:p w14:paraId="0DA40E35" w14:textId="77777777" w:rsidR="00A85F51" w:rsidRPr="007C279B" w:rsidRDefault="00A85F51">
      <w:pPr>
        <w:ind w:left="143" w:firstLine="708"/>
        <w:rPr>
          <w:rFonts w:ascii="Times New Roman" w:eastAsia="Calibri" w:hAnsi="Times New Roman"/>
          <w:sz w:val="2"/>
          <w:szCs w:val="2"/>
          <w:u w:val="single"/>
          <w:lang w:val="sk-SK"/>
        </w:rPr>
      </w:pPr>
    </w:p>
    <w:p w14:paraId="69C1B435" w14:textId="77777777" w:rsidR="00F84523" w:rsidRPr="007C279B" w:rsidRDefault="00F84523" w:rsidP="003A1BD1">
      <w:pPr>
        <w:tabs>
          <w:tab w:val="left" w:pos="1640"/>
        </w:tabs>
        <w:contextualSpacing/>
        <w:rPr>
          <w:rFonts w:ascii="Calibri" w:hAnsi="Calibri" w:cs="Arial"/>
          <w:b/>
          <w:lang w:val="sk-SK"/>
        </w:rPr>
      </w:pPr>
    </w:p>
    <w:tbl>
      <w:tblPr>
        <w:tblStyle w:val="Mriekatabuky"/>
        <w:tblW w:w="5000" w:type="pct"/>
        <w:jc w:val="center"/>
        <w:shd w:val="clear" w:color="auto" w:fill="BFBFBF" w:themeFill="background1" w:themeFillShade="BF"/>
        <w:tblLook w:val="04A0" w:firstRow="1" w:lastRow="0" w:firstColumn="1" w:lastColumn="0" w:noHBand="0" w:noVBand="1"/>
      </w:tblPr>
      <w:tblGrid>
        <w:gridCol w:w="10327"/>
      </w:tblGrid>
      <w:tr w:rsidR="00665D8D" w:rsidRPr="007C279B" w14:paraId="64633C35" w14:textId="77777777" w:rsidTr="009F3387">
        <w:trPr>
          <w:jc w:val="center"/>
        </w:trPr>
        <w:tc>
          <w:tcPr>
            <w:tcW w:w="5000" w:type="pct"/>
            <w:shd w:val="clear" w:color="auto" w:fill="D9D9D9" w:themeFill="background1" w:themeFillShade="D9"/>
          </w:tcPr>
          <w:p w14:paraId="472B54DB" w14:textId="77777777" w:rsidR="00665D8D" w:rsidRPr="007C279B" w:rsidRDefault="00665D8D" w:rsidP="009F3387">
            <w:pPr>
              <w:tabs>
                <w:tab w:val="left" w:pos="999"/>
                <w:tab w:val="left" w:pos="1000"/>
              </w:tabs>
              <w:contextualSpacing/>
              <w:rPr>
                <w:rFonts w:ascii="Calibri" w:hAnsi="Calibri" w:cs="Arial"/>
                <w:b/>
                <w:sz w:val="28"/>
                <w:szCs w:val="28"/>
                <w:lang w:val="sk-SK"/>
              </w:rPr>
            </w:pPr>
            <w:r w:rsidRPr="007C279B">
              <w:rPr>
                <w:rFonts w:ascii="Calibri" w:hAnsi="Calibri" w:cs="Arial"/>
                <w:b/>
                <w:sz w:val="28"/>
                <w:szCs w:val="28"/>
                <w:lang w:val="sk-SK"/>
              </w:rPr>
              <w:t>Rozpočet</w:t>
            </w:r>
            <w:r w:rsidRPr="007C279B">
              <w:rPr>
                <w:rFonts w:ascii="Calibri" w:hAnsi="Calibri" w:cs="Arial"/>
                <w:b/>
                <w:spacing w:val="-2"/>
                <w:sz w:val="28"/>
                <w:szCs w:val="28"/>
                <w:lang w:val="sk-SK"/>
              </w:rPr>
              <w:t xml:space="preserve"> </w:t>
            </w:r>
            <w:r w:rsidRPr="007C279B">
              <w:rPr>
                <w:rFonts w:ascii="Calibri" w:hAnsi="Calibri" w:cs="Arial"/>
                <w:b/>
                <w:sz w:val="28"/>
                <w:szCs w:val="28"/>
                <w:lang w:val="sk-SK"/>
              </w:rPr>
              <w:t>projektu</w:t>
            </w:r>
            <w:r w:rsidR="00915FF1" w:rsidRPr="007C279B">
              <w:rPr>
                <w:rStyle w:val="Odkaznapoznmkupodiarou"/>
                <w:rFonts w:ascii="Calibri" w:hAnsi="Calibri"/>
                <w:b/>
                <w:sz w:val="28"/>
                <w:szCs w:val="28"/>
                <w:lang w:val="sk-SK"/>
              </w:rPr>
              <w:footnoteReference w:id="25"/>
            </w:r>
            <w:r w:rsidR="005E32C2" w:rsidRPr="007C279B">
              <w:rPr>
                <w:rFonts w:ascii="Calibri" w:hAnsi="Calibri" w:cs="Arial"/>
                <w:b/>
                <w:sz w:val="28"/>
                <w:szCs w:val="28"/>
                <w:lang w:val="sk-SK"/>
              </w:rPr>
              <w:t xml:space="preserve"> </w:t>
            </w:r>
          </w:p>
        </w:tc>
      </w:tr>
      <w:tr w:rsidR="004306C2" w:rsidRPr="007C279B" w14:paraId="1A8FE712" w14:textId="77777777" w:rsidTr="004306C2">
        <w:tblPrEx>
          <w:jc w:val="left"/>
          <w:shd w:val="clear" w:color="auto" w:fill="auto"/>
        </w:tblPrEx>
        <w:tc>
          <w:tcPr>
            <w:tcW w:w="5000" w:type="pct"/>
            <w:tcBorders>
              <w:bottom w:val="single" w:sz="4" w:space="0" w:color="auto"/>
            </w:tcBorders>
            <w:shd w:val="clear" w:color="auto" w:fill="F2F2F2" w:themeFill="background1" w:themeFillShade="F2"/>
          </w:tcPr>
          <w:p w14:paraId="4E09B79C" w14:textId="77777777" w:rsidR="004306C2" w:rsidRPr="007C279B" w:rsidRDefault="004306C2" w:rsidP="004306C2">
            <w:pPr>
              <w:pStyle w:val="TableParagraph"/>
              <w:contextualSpacing/>
              <w:rPr>
                <w:rFonts w:ascii="Calibri" w:hAnsi="Calibri" w:cs="Arial"/>
                <w:b/>
                <w:bCs/>
                <w:lang w:val="sk-SK"/>
              </w:rPr>
            </w:pPr>
            <w:r w:rsidRPr="007C279B">
              <w:rPr>
                <w:rFonts w:ascii="Calibri" w:hAnsi="Calibri" w:cs="Arial"/>
                <w:b/>
                <w:bCs/>
                <w:lang w:val="sk-SK"/>
              </w:rPr>
              <w:t>V tejto časti uveďte, ako bol pripravovaný indikatívny rozpočet a ako spĺňa kritérium „hodnota za peniaze“, t. j. akým spôsobom bola odhadnutá cena za každú položku, napr. prieskum trhu, analýza minulých výdavkov spojených s podobnými aktivitami, nezávislý znalecký posudok. V prípade, ak príprave projektu predchádza vypracovanie štúdie uskutočniteľnosti, ktorej výsledkom je, okrem iného aj určenie výšky alokácie, je potrebné uviesť túto štúdiu ako zdroj určenia výšky finančných prostriedkov. Skupiny výdavkov doplňte v súlade s Príručkou oprávnenosti výdavkov v platnom znení. V prípade infraštruktúrnych projektov, ako aj projektov súvisiacich s obnovou mobilných prostriedkov, sa do ukončenia verejného obstarávania uvádzajú položky rozpočtu len do úrovne aktivít.</w:t>
            </w:r>
          </w:p>
          <w:p w14:paraId="65D5CD43" w14:textId="77777777" w:rsidR="004306C2" w:rsidRPr="007C279B" w:rsidRDefault="004306C2" w:rsidP="004306C2">
            <w:pPr>
              <w:pStyle w:val="TableParagraph"/>
              <w:contextualSpacing/>
              <w:rPr>
                <w:rFonts w:ascii="Calibri" w:hAnsi="Calibri" w:cs="Arial"/>
                <w:b/>
                <w:bCs/>
                <w:lang w:val="sk-SK"/>
              </w:rPr>
            </w:pPr>
            <w:r w:rsidRPr="007C279B">
              <w:rPr>
                <w:rFonts w:ascii="Calibri" w:hAnsi="Calibri" w:cs="Arial"/>
                <w:b/>
                <w:bCs/>
                <w:lang w:val="sk-SK"/>
              </w:rPr>
              <w:t>Uveďte, či bude v národnom projekte využité zjednodušené vykazovanie výdavkov a ak áno, ktorá forma. V prípade využitia paušálnej sadzby ktorej výška je stanovená v nariadení sa spôsob stanovenia sadzby nepožaduje.</w:t>
            </w:r>
          </w:p>
          <w:p w14:paraId="56306B44" w14:textId="77777777" w:rsidR="001C5D57" w:rsidRPr="007C279B" w:rsidRDefault="001C5D57" w:rsidP="004306C2">
            <w:pPr>
              <w:pStyle w:val="TableParagraph"/>
              <w:contextualSpacing/>
              <w:rPr>
                <w:rFonts w:ascii="Calibri" w:hAnsi="Calibri" w:cs="Arial"/>
                <w:b/>
                <w:lang w:val="sk-SK"/>
              </w:rPr>
            </w:pPr>
            <w:r w:rsidRPr="007C279B">
              <w:rPr>
                <w:rFonts w:ascii="Calibri" w:hAnsi="Calibri" w:cs="Arial"/>
                <w:b/>
                <w:lang w:val="sk-SK"/>
              </w:rPr>
              <w:t>V prípade, že žiadateľ/partner poskytuje finančný príspevok užívateľovi, identifikujte v tabuľke nižšie, o ktoré skupiny výdavkov ide.</w:t>
            </w:r>
          </w:p>
        </w:tc>
      </w:tr>
    </w:tbl>
    <w:p w14:paraId="1DA06F70" w14:textId="77777777" w:rsidR="004306C2" w:rsidRPr="007C279B" w:rsidRDefault="004306C2" w:rsidP="004306C2">
      <w:pPr>
        <w:contextualSpacing/>
        <w:rPr>
          <w:rFonts w:ascii="Calibri" w:hAnsi="Calibri" w:cs="Arial"/>
          <w:b/>
          <w:lang w:val="sk-SK"/>
        </w:rPr>
      </w:pPr>
    </w:p>
    <w:p w14:paraId="2EDFE39F" w14:textId="77777777" w:rsidR="004306C2" w:rsidRPr="007C279B" w:rsidRDefault="004306C2" w:rsidP="004306C2">
      <w:pPr>
        <w:contextualSpacing/>
        <w:rPr>
          <w:rFonts w:asciiTheme="minorHAnsi" w:hAnsiTheme="minorHAnsi" w:cstheme="minorHAnsi"/>
          <w:b/>
          <w:lang w:val="sk-SK"/>
        </w:rPr>
      </w:pPr>
      <w:r w:rsidRPr="007C279B">
        <w:rPr>
          <w:rFonts w:asciiTheme="minorHAnsi" w:hAnsiTheme="minorHAnsi" w:cstheme="minorHAnsi"/>
          <w:b/>
          <w:lang w:val="sk-SK"/>
        </w:rPr>
        <w:t>Indikatívna výška finančných prostriedkov určených na realizáciu národného projektu a ich výstižné zdôvodnenie</w:t>
      </w:r>
    </w:p>
    <w:tbl>
      <w:tblPr>
        <w:tblStyle w:val="Mriekatabuky"/>
        <w:tblW w:w="10343" w:type="dxa"/>
        <w:tblLayout w:type="fixed"/>
        <w:tblLook w:val="04A0" w:firstRow="1" w:lastRow="0" w:firstColumn="1" w:lastColumn="0" w:noHBand="0" w:noVBand="1"/>
      </w:tblPr>
      <w:tblGrid>
        <w:gridCol w:w="2265"/>
        <w:gridCol w:w="1954"/>
        <w:gridCol w:w="6124"/>
      </w:tblGrid>
      <w:tr w:rsidR="004306C2" w:rsidRPr="007C279B" w14:paraId="4C4AF058" w14:textId="77777777" w:rsidTr="004306C2">
        <w:trPr>
          <w:cantSplit/>
        </w:trPr>
        <w:tc>
          <w:tcPr>
            <w:tcW w:w="226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E2C0C9F" w14:textId="77777777" w:rsidR="004306C2" w:rsidRPr="007C279B" w:rsidRDefault="004306C2" w:rsidP="004306C2">
            <w:pPr>
              <w:contextualSpacing/>
              <w:rPr>
                <w:rFonts w:asciiTheme="minorHAnsi" w:hAnsiTheme="minorHAnsi" w:cstheme="minorHAnsi"/>
                <w:b/>
                <w:lang w:val="sk-SK"/>
              </w:rPr>
            </w:pPr>
            <w:r w:rsidRPr="007C279B">
              <w:rPr>
                <w:rFonts w:asciiTheme="minorHAnsi" w:hAnsiTheme="minorHAnsi" w:cstheme="minorHAnsi"/>
                <w:b/>
                <w:lang w:val="sk-SK"/>
              </w:rPr>
              <w:t>Predpokladané finančné prostriedky na aktivity NP</w:t>
            </w:r>
          </w:p>
        </w:tc>
        <w:tc>
          <w:tcPr>
            <w:tcW w:w="195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ED2300" w14:textId="77777777" w:rsidR="004306C2" w:rsidRPr="007C279B" w:rsidRDefault="004306C2" w:rsidP="004306C2">
            <w:pPr>
              <w:contextualSpacing/>
              <w:rPr>
                <w:rFonts w:asciiTheme="minorHAnsi" w:hAnsiTheme="minorHAnsi" w:cstheme="minorHAnsi"/>
                <w:b/>
                <w:lang w:val="sk-SK"/>
              </w:rPr>
            </w:pPr>
            <w:r w:rsidRPr="007C279B">
              <w:rPr>
                <w:rFonts w:asciiTheme="minorHAnsi" w:hAnsiTheme="minorHAnsi" w:cstheme="minorHAnsi"/>
                <w:b/>
                <w:lang w:val="sk-SK"/>
              </w:rPr>
              <w:t>Celkové oprávnené výdavky</w:t>
            </w:r>
          </w:p>
          <w:p w14:paraId="56649EC6" w14:textId="77777777" w:rsidR="004306C2" w:rsidRPr="007C279B" w:rsidRDefault="004306C2" w:rsidP="004306C2">
            <w:pPr>
              <w:contextualSpacing/>
              <w:rPr>
                <w:rFonts w:asciiTheme="minorHAnsi" w:hAnsiTheme="minorHAnsi" w:cstheme="minorHAnsi"/>
                <w:b/>
                <w:lang w:val="sk-SK"/>
              </w:rPr>
            </w:pPr>
            <w:r w:rsidRPr="007C279B">
              <w:rPr>
                <w:rFonts w:asciiTheme="minorHAnsi" w:hAnsiTheme="minorHAnsi" w:cstheme="minorHAnsi"/>
                <w:b/>
                <w:lang w:val="sk-SK"/>
              </w:rPr>
              <w:t>(v EUR)</w:t>
            </w:r>
          </w:p>
        </w:tc>
        <w:tc>
          <w:tcPr>
            <w:tcW w:w="612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D2C01B8" w14:textId="77777777" w:rsidR="004306C2" w:rsidRPr="007C279B" w:rsidRDefault="004306C2" w:rsidP="004306C2">
            <w:pPr>
              <w:contextualSpacing/>
              <w:rPr>
                <w:rFonts w:asciiTheme="minorHAnsi" w:hAnsiTheme="minorHAnsi" w:cstheme="minorHAnsi"/>
                <w:b/>
                <w:lang w:val="sk-SK"/>
              </w:rPr>
            </w:pPr>
            <w:r w:rsidRPr="007C279B">
              <w:rPr>
                <w:rFonts w:asciiTheme="minorHAnsi" w:hAnsiTheme="minorHAnsi" w:cstheme="minorHAnsi"/>
                <w:b/>
                <w:lang w:val="sk-SK"/>
              </w:rPr>
              <w:t>Plánované vecné vymedzenie</w:t>
            </w:r>
          </w:p>
        </w:tc>
      </w:tr>
      <w:tr w:rsidR="004306C2" w:rsidRPr="007C279B" w14:paraId="1DF469BB" w14:textId="77777777" w:rsidTr="004306C2">
        <w:trPr>
          <w:cantSplit/>
        </w:trPr>
        <w:tc>
          <w:tcPr>
            <w:tcW w:w="103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34D96" w14:textId="77777777" w:rsidR="004306C2" w:rsidRPr="007C279B" w:rsidRDefault="004306C2" w:rsidP="004306C2">
            <w:pPr>
              <w:contextualSpacing/>
              <w:rPr>
                <w:rFonts w:asciiTheme="minorHAnsi" w:hAnsiTheme="minorHAnsi" w:cstheme="minorHAnsi"/>
                <w:b/>
                <w:lang w:val="sk-SK"/>
              </w:rPr>
            </w:pPr>
            <w:r w:rsidRPr="007C279B">
              <w:rPr>
                <w:rFonts w:asciiTheme="minorHAnsi" w:hAnsiTheme="minorHAnsi" w:cstheme="minorHAnsi"/>
                <w:b/>
                <w:lang w:val="sk-SK"/>
              </w:rPr>
              <w:t>Hlavné aktivity</w:t>
            </w:r>
          </w:p>
        </w:tc>
      </w:tr>
      <w:tr w:rsidR="004306C2" w:rsidRPr="007C279B" w14:paraId="03BC1D5A" w14:textId="77777777" w:rsidTr="004306C2">
        <w:trPr>
          <w:cantSplit/>
        </w:trPr>
        <w:tc>
          <w:tcPr>
            <w:tcW w:w="226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488F6B0" w14:textId="77777777" w:rsidR="004306C2" w:rsidRPr="007C279B" w:rsidRDefault="004306C2" w:rsidP="004306C2">
            <w:pPr>
              <w:contextualSpacing/>
              <w:rPr>
                <w:rFonts w:asciiTheme="minorHAnsi" w:hAnsiTheme="minorHAnsi" w:cstheme="minorHAnsi"/>
                <w:b/>
                <w:lang w:val="sk-SK"/>
              </w:rPr>
            </w:pPr>
            <w:r w:rsidRPr="007C279B">
              <w:rPr>
                <w:rFonts w:asciiTheme="minorHAnsi" w:hAnsiTheme="minorHAnsi" w:cstheme="minorHAnsi"/>
                <w:b/>
                <w:lang w:val="sk-SK"/>
              </w:rPr>
              <w:t>Aktivita 1</w:t>
            </w:r>
          </w:p>
        </w:tc>
        <w:tc>
          <w:tcPr>
            <w:tcW w:w="1954" w:type="dxa"/>
            <w:tcBorders>
              <w:top w:val="single" w:sz="4" w:space="0" w:color="auto"/>
              <w:left w:val="single" w:sz="4" w:space="0" w:color="auto"/>
              <w:bottom w:val="single" w:sz="4" w:space="0" w:color="auto"/>
              <w:right w:val="single" w:sz="4" w:space="0" w:color="auto"/>
            </w:tcBorders>
          </w:tcPr>
          <w:p w14:paraId="556C89EA" w14:textId="77777777" w:rsidR="004306C2" w:rsidRPr="007C279B" w:rsidRDefault="004306C2" w:rsidP="004306C2">
            <w:pPr>
              <w:contextualSpacing/>
              <w:rPr>
                <w:rFonts w:asciiTheme="minorHAnsi" w:hAnsiTheme="minorHAnsi" w:cstheme="minorHAnsi"/>
                <w:b/>
                <w:lang w:val="sk-SK"/>
              </w:rPr>
            </w:pPr>
          </w:p>
        </w:tc>
        <w:tc>
          <w:tcPr>
            <w:tcW w:w="612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F3B6E4" w14:textId="77777777" w:rsidR="004306C2" w:rsidRPr="007C279B" w:rsidRDefault="004306C2" w:rsidP="004306C2">
            <w:pPr>
              <w:contextualSpacing/>
              <w:rPr>
                <w:rFonts w:asciiTheme="minorHAnsi" w:hAnsiTheme="minorHAnsi" w:cstheme="minorHAnsi"/>
                <w:b/>
                <w:lang w:val="sk-SK"/>
              </w:rPr>
            </w:pPr>
          </w:p>
        </w:tc>
      </w:tr>
      <w:tr w:rsidR="004306C2" w:rsidRPr="007C279B" w14:paraId="6D002489" w14:textId="77777777" w:rsidTr="00884D81">
        <w:trPr>
          <w:cantSplit/>
        </w:trPr>
        <w:tc>
          <w:tcPr>
            <w:tcW w:w="226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BEB4F9" w14:textId="77777777" w:rsidR="004306C2" w:rsidRPr="007C279B" w:rsidRDefault="004306C2" w:rsidP="004306C2">
            <w:pPr>
              <w:contextualSpacing/>
              <w:rPr>
                <w:rFonts w:asciiTheme="minorHAnsi" w:hAnsiTheme="minorHAnsi" w:cstheme="minorHAnsi"/>
                <w:lang w:val="sk-SK"/>
              </w:rPr>
            </w:pPr>
          </w:p>
          <w:p w14:paraId="4931A5E6" w14:textId="77777777" w:rsidR="00F06BBA" w:rsidRPr="005A511F" w:rsidRDefault="00F06BBA" w:rsidP="00F06BBA">
            <w:pPr>
              <w:rPr>
                <w:rFonts w:asciiTheme="minorHAnsi" w:hAnsiTheme="minorHAnsi" w:cstheme="minorHAnsi"/>
                <w:lang w:val="sk-SK"/>
              </w:rPr>
            </w:pPr>
            <w:r w:rsidRPr="005A511F">
              <w:rPr>
                <w:rFonts w:asciiTheme="minorHAnsi" w:hAnsiTheme="minorHAnsi" w:cstheme="minorHAnsi"/>
                <w:lang w:val="sk-SK"/>
              </w:rPr>
              <w:t xml:space="preserve">skupina výdavkov: </w:t>
            </w:r>
          </w:p>
          <w:p w14:paraId="10B6428C" w14:textId="77777777" w:rsidR="00F06BBA" w:rsidRPr="00171A50" w:rsidRDefault="00F06BBA" w:rsidP="00F06BBA">
            <w:pPr>
              <w:rPr>
                <w:rFonts w:ascii="Calibri" w:hAnsi="Calibri" w:cs="Arial"/>
                <w:b/>
              </w:rPr>
            </w:pPr>
            <w:r w:rsidRPr="00171A50">
              <w:rPr>
                <w:rFonts w:ascii="Calibri" w:hAnsi="Calibri" w:cs="Arial"/>
                <w:b/>
              </w:rPr>
              <w:t>352 – Poskytnutie dotácií, príspevkov voči tretím osobám</w:t>
            </w:r>
          </w:p>
          <w:p w14:paraId="3B23AE1B" w14:textId="77777777" w:rsidR="004306C2" w:rsidRPr="007C279B" w:rsidRDefault="004306C2" w:rsidP="006D2CD5">
            <w:pPr>
              <w:contextualSpacing/>
              <w:rPr>
                <w:rFonts w:asciiTheme="minorHAnsi" w:hAnsiTheme="minorHAnsi" w:cstheme="minorHAnsi"/>
                <w:lang w:val="sk-SK"/>
              </w:rPr>
            </w:pPr>
          </w:p>
        </w:tc>
        <w:tc>
          <w:tcPr>
            <w:tcW w:w="1954" w:type="dxa"/>
            <w:tcBorders>
              <w:top w:val="single" w:sz="4" w:space="0" w:color="auto"/>
              <w:left w:val="single" w:sz="4" w:space="0" w:color="auto"/>
              <w:bottom w:val="single" w:sz="4" w:space="0" w:color="auto"/>
              <w:right w:val="single" w:sz="4" w:space="0" w:color="auto"/>
            </w:tcBorders>
          </w:tcPr>
          <w:p w14:paraId="62DB12F4" w14:textId="77777777" w:rsidR="004306C2" w:rsidRPr="007C279B" w:rsidRDefault="004306C2" w:rsidP="004306C2">
            <w:pPr>
              <w:contextualSpacing/>
              <w:rPr>
                <w:rFonts w:asciiTheme="minorHAnsi" w:hAnsiTheme="minorHAnsi" w:cstheme="minorHAnsi"/>
                <w:lang w:val="sk-SK"/>
              </w:rPr>
            </w:pPr>
          </w:p>
          <w:p w14:paraId="09730FFB" w14:textId="77777777" w:rsidR="004306C2" w:rsidRPr="007C279B" w:rsidRDefault="004306C2" w:rsidP="004306C2">
            <w:pPr>
              <w:contextualSpacing/>
              <w:rPr>
                <w:rFonts w:asciiTheme="minorHAnsi" w:hAnsiTheme="minorHAnsi" w:cstheme="minorHAnsi"/>
                <w:bCs/>
                <w:lang w:val="sk-SK"/>
              </w:rPr>
            </w:pPr>
          </w:p>
          <w:p w14:paraId="1E38D4E5" w14:textId="77777777" w:rsidR="004306C2" w:rsidRPr="001B0C93" w:rsidRDefault="00F06BBA" w:rsidP="00171A50">
            <w:pPr>
              <w:contextualSpacing/>
              <w:jc w:val="center"/>
              <w:rPr>
                <w:rFonts w:asciiTheme="minorHAnsi" w:hAnsiTheme="minorHAnsi" w:cstheme="minorHAnsi"/>
                <w:lang w:val="sk-SK"/>
              </w:rPr>
            </w:pPr>
            <w:r w:rsidRPr="001B0C93">
              <w:rPr>
                <w:rFonts w:asciiTheme="minorHAnsi" w:hAnsiTheme="minorHAnsi" w:cstheme="minorHAnsi"/>
                <w:lang w:val="sk-SK"/>
              </w:rPr>
              <w:t>12 </w:t>
            </w:r>
            <w:r w:rsidRPr="00171A50">
              <w:rPr>
                <w:rFonts w:asciiTheme="minorHAnsi" w:hAnsiTheme="minorHAnsi" w:cstheme="minorHAnsi"/>
                <w:lang w:val="sk-SK"/>
              </w:rPr>
              <w:t>199 700 €</w:t>
            </w:r>
          </w:p>
        </w:tc>
        <w:tc>
          <w:tcPr>
            <w:tcW w:w="6124" w:type="dxa"/>
            <w:tcBorders>
              <w:top w:val="single" w:sz="4" w:space="0" w:color="auto"/>
              <w:left w:val="single" w:sz="4" w:space="0" w:color="auto"/>
              <w:bottom w:val="single" w:sz="4" w:space="0" w:color="auto"/>
              <w:right w:val="single" w:sz="4" w:space="0" w:color="auto"/>
            </w:tcBorders>
          </w:tcPr>
          <w:p w14:paraId="054C1E53" w14:textId="77777777" w:rsidR="00F06BBA" w:rsidRPr="00AA523F" w:rsidRDefault="00F06BBA" w:rsidP="00F06BBA">
            <w:pPr>
              <w:rPr>
                <w:rFonts w:ascii="Calibri" w:hAnsi="Calibri" w:cs="Arial"/>
              </w:rPr>
            </w:pPr>
            <w:r w:rsidRPr="00AA523F">
              <w:rPr>
                <w:rFonts w:ascii="Calibri" w:hAnsi="Calibri" w:cs="Arial"/>
              </w:rPr>
              <w:t>352 – Poskytnutie dotácií, príspevkov voči tretím osobám</w:t>
            </w:r>
          </w:p>
          <w:p w14:paraId="3556E8C7" w14:textId="22BDCD7C" w:rsidR="004306C2" w:rsidRDefault="005978AF" w:rsidP="00171A50">
            <w:pPr>
              <w:rPr>
                <w:rFonts w:asciiTheme="minorHAnsi" w:hAnsiTheme="minorHAnsi" w:cstheme="minorHAnsi"/>
                <w:lang w:val="sk-SK"/>
              </w:rPr>
            </w:pPr>
            <w:r>
              <w:rPr>
                <w:rFonts w:asciiTheme="minorHAnsi" w:hAnsiTheme="minorHAnsi" w:cstheme="minorHAnsi"/>
                <w:lang w:val="sk-SK"/>
              </w:rPr>
              <w:t>V rámci tejto skupiny výdavkov sa o</w:t>
            </w:r>
            <w:r w:rsidR="004E4EEF">
              <w:rPr>
                <w:rFonts w:asciiTheme="minorHAnsi" w:hAnsiTheme="minorHAnsi" w:cstheme="minorHAnsi"/>
                <w:lang w:val="sk-SK"/>
              </w:rPr>
              <w:t xml:space="preserve">právneným užívateľom budú </w:t>
            </w:r>
            <w:r>
              <w:rPr>
                <w:rFonts w:asciiTheme="minorHAnsi" w:hAnsiTheme="minorHAnsi" w:cstheme="minorHAnsi"/>
                <w:lang w:val="sk-SK"/>
              </w:rPr>
              <w:t>poskytovať finančné príspevky</w:t>
            </w:r>
            <w:r w:rsidR="004E4EEF">
              <w:rPr>
                <w:rFonts w:asciiTheme="minorHAnsi" w:hAnsiTheme="minorHAnsi" w:cstheme="minorHAnsi"/>
                <w:lang w:val="sk-SK"/>
              </w:rPr>
              <w:t>:</w:t>
            </w:r>
          </w:p>
          <w:p w14:paraId="629F0472" w14:textId="77777777" w:rsidR="005978AF" w:rsidRPr="005978AF" w:rsidRDefault="005978AF" w:rsidP="00171A50">
            <w:pPr>
              <w:rPr>
                <w:rFonts w:asciiTheme="minorHAnsi" w:hAnsiTheme="minorHAnsi" w:cstheme="minorHAnsi"/>
              </w:rPr>
            </w:pPr>
            <w:r>
              <w:rPr>
                <w:rFonts w:asciiTheme="minorHAnsi" w:hAnsiTheme="minorHAnsi" w:cstheme="minorHAnsi"/>
                <w:lang w:val="sk-SK"/>
              </w:rPr>
              <w:t xml:space="preserve">- </w:t>
            </w:r>
            <w:r w:rsidRPr="005978AF">
              <w:rPr>
                <w:rFonts w:asciiTheme="minorHAnsi" w:hAnsiTheme="minorHAnsi" w:cstheme="minorHAnsi"/>
              </w:rPr>
              <w:t>Mentorované zapracovanie</w:t>
            </w:r>
          </w:p>
          <w:p w14:paraId="7C9EBB75" w14:textId="1757B578" w:rsidR="005978AF" w:rsidRPr="005978AF" w:rsidRDefault="005978AF" w:rsidP="00171A50">
            <w:pPr>
              <w:rPr>
                <w:rFonts w:asciiTheme="minorHAnsi" w:hAnsiTheme="minorHAnsi" w:cstheme="minorHAnsi"/>
              </w:rPr>
            </w:pPr>
            <w:r w:rsidRPr="005978AF">
              <w:rPr>
                <w:rFonts w:asciiTheme="minorHAnsi" w:hAnsiTheme="minorHAnsi" w:cstheme="minorHAnsi"/>
              </w:rPr>
              <w:t>- Odmena pre APZ za umiestnenie na otvorenom trhu práce</w:t>
            </w:r>
          </w:p>
          <w:p w14:paraId="5EA3CEEF" w14:textId="77777777" w:rsidR="005978AF" w:rsidRPr="005978AF" w:rsidRDefault="005978AF" w:rsidP="00171A50">
            <w:pPr>
              <w:rPr>
                <w:rFonts w:asciiTheme="minorHAnsi" w:hAnsiTheme="minorHAnsi" w:cstheme="minorHAnsi"/>
              </w:rPr>
            </w:pPr>
            <w:r w:rsidRPr="005978AF">
              <w:rPr>
                <w:rFonts w:asciiTheme="minorHAnsi" w:hAnsiTheme="minorHAnsi" w:cstheme="minorHAnsi"/>
              </w:rPr>
              <w:t>- Motivačný príspevok pre neaktívne osoby (osoby v HN)</w:t>
            </w:r>
          </w:p>
          <w:p w14:paraId="47E477B7" w14:textId="77777777" w:rsidR="005978AF" w:rsidRPr="005978AF" w:rsidRDefault="005978AF" w:rsidP="00171A50">
            <w:pPr>
              <w:rPr>
                <w:rFonts w:asciiTheme="minorHAnsi" w:hAnsiTheme="minorHAnsi" w:cstheme="minorHAnsi"/>
              </w:rPr>
            </w:pPr>
            <w:r w:rsidRPr="005978AF">
              <w:rPr>
                <w:rFonts w:asciiTheme="minorHAnsi" w:hAnsiTheme="minorHAnsi" w:cstheme="minorHAnsi"/>
              </w:rPr>
              <w:t>- Motivačný príspevok pre znevýhodnených</w:t>
            </w:r>
          </w:p>
          <w:p w14:paraId="1A0F57E9" w14:textId="77777777" w:rsidR="005978AF" w:rsidRPr="005978AF" w:rsidRDefault="005978AF" w:rsidP="00171A50">
            <w:pPr>
              <w:rPr>
                <w:rFonts w:asciiTheme="minorHAnsi" w:hAnsiTheme="minorHAnsi" w:cstheme="minorHAnsi"/>
              </w:rPr>
            </w:pPr>
            <w:r w:rsidRPr="005978AF">
              <w:rPr>
                <w:rFonts w:asciiTheme="minorHAnsi" w:hAnsiTheme="minorHAnsi" w:cstheme="minorHAnsi"/>
              </w:rPr>
              <w:t>- Práca na skúšku</w:t>
            </w:r>
          </w:p>
          <w:p w14:paraId="5434146B" w14:textId="2534B1EC" w:rsidR="005978AF" w:rsidRPr="007C279B" w:rsidRDefault="005978AF" w:rsidP="00171A50">
            <w:pPr>
              <w:rPr>
                <w:rFonts w:asciiTheme="minorHAnsi" w:hAnsiTheme="minorHAnsi" w:cstheme="minorHAnsi"/>
                <w:lang w:val="sk-SK"/>
              </w:rPr>
            </w:pPr>
            <w:r w:rsidRPr="005978AF">
              <w:rPr>
                <w:rFonts w:asciiTheme="minorHAnsi" w:hAnsiTheme="minorHAnsi" w:cstheme="minorHAnsi"/>
              </w:rPr>
              <w:t>- Motivačný príspevok pre osamelého rodiča</w:t>
            </w:r>
          </w:p>
        </w:tc>
      </w:tr>
      <w:tr w:rsidR="004306C2" w:rsidRPr="007C279B" w14:paraId="42216209" w14:textId="77777777" w:rsidTr="004306C2">
        <w:trPr>
          <w:cantSplit/>
        </w:trPr>
        <w:tc>
          <w:tcPr>
            <w:tcW w:w="226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3329E9C" w14:textId="77777777" w:rsidR="004306C2" w:rsidRPr="007C279B" w:rsidRDefault="004306C2" w:rsidP="004306C2">
            <w:pPr>
              <w:contextualSpacing/>
              <w:rPr>
                <w:rFonts w:asciiTheme="minorHAnsi" w:hAnsiTheme="minorHAnsi" w:cstheme="minorHAnsi"/>
                <w:b/>
                <w:lang w:val="sk-SK"/>
              </w:rPr>
            </w:pPr>
            <w:r w:rsidRPr="007C279B">
              <w:rPr>
                <w:rFonts w:asciiTheme="minorHAnsi" w:hAnsiTheme="minorHAnsi" w:cstheme="minorHAnsi"/>
                <w:b/>
                <w:lang w:val="sk-SK"/>
              </w:rPr>
              <w:t>Hlavné aktivity spolu</w:t>
            </w:r>
          </w:p>
        </w:tc>
        <w:tc>
          <w:tcPr>
            <w:tcW w:w="1954" w:type="dxa"/>
            <w:tcBorders>
              <w:top w:val="single" w:sz="4" w:space="0" w:color="auto"/>
              <w:left w:val="single" w:sz="4" w:space="0" w:color="auto"/>
              <w:bottom w:val="single" w:sz="4" w:space="0" w:color="auto"/>
              <w:right w:val="single" w:sz="4" w:space="0" w:color="auto"/>
            </w:tcBorders>
          </w:tcPr>
          <w:p w14:paraId="67FB9605" w14:textId="77777777" w:rsidR="004306C2" w:rsidRPr="007B278A" w:rsidRDefault="00F06BBA" w:rsidP="00171A50">
            <w:pPr>
              <w:contextualSpacing/>
              <w:jc w:val="center"/>
              <w:rPr>
                <w:rFonts w:asciiTheme="minorHAnsi" w:hAnsiTheme="minorHAnsi" w:cstheme="minorHAnsi"/>
                <w:b/>
                <w:lang w:val="sk-SK"/>
              </w:rPr>
            </w:pPr>
            <w:r w:rsidRPr="007B278A">
              <w:rPr>
                <w:rFonts w:asciiTheme="minorHAnsi" w:hAnsiTheme="minorHAnsi" w:cstheme="minorHAnsi"/>
                <w:b/>
                <w:lang w:val="sk-SK"/>
              </w:rPr>
              <w:t>12 199 700 €</w:t>
            </w:r>
          </w:p>
        </w:tc>
        <w:tc>
          <w:tcPr>
            <w:tcW w:w="612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9B7255E" w14:textId="77777777" w:rsidR="004306C2" w:rsidRPr="007C279B" w:rsidRDefault="004306C2" w:rsidP="004306C2">
            <w:pPr>
              <w:contextualSpacing/>
              <w:rPr>
                <w:rFonts w:asciiTheme="minorHAnsi" w:hAnsiTheme="minorHAnsi" w:cstheme="minorHAnsi"/>
                <w:b/>
                <w:lang w:val="sk-SK"/>
              </w:rPr>
            </w:pPr>
          </w:p>
        </w:tc>
      </w:tr>
      <w:tr w:rsidR="004306C2" w:rsidRPr="007C279B" w14:paraId="3C4146FD" w14:textId="77777777" w:rsidTr="004306C2">
        <w:trPr>
          <w:cantSplit/>
        </w:trPr>
        <w:tc>
          <w:tcPr>
            <w:tcW w:w="103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5BAD9C6" w14:textId="77777777" w:rsidR="004306C2" w:rsidRPr="007C279B" w:rsidRDefault="004306C2" w:rsidP="004306C2">
            <w:pPr>
              <w:contextualSpacing/>
              <w:rPr>
                <w:rFonts w:asciiTheme="minorHAnsi" w:hAnsiTheme="minorHAnsi" w:cstheme="minorHAnsi"/>
                <w:b/>
                <w:lang w:val="sk-SK"/>
              </w:rPr>
            </w:pPr>
            <w:r w:rsidRPr="007C279B">
              <w:rPr>
                <w:rFonts w:asciiTheme="minorHAnsi" w:hAnsiTheme="minorHAnsi" w:cstheme="minorHAnsi"/>
                <w:b/>
                <w:lang w:val="sk-SK"/>
              </w:rPr>
              <w:t xml:space="preserve">Podporné aktivity </w:t>
            </w:r>
          </w:p>
        </w:tc>
      </w:tr>
      <w:tr w:rsidR="004306C2" w:rsidRPr="007C279B" w14:paraId="5EE7CCDB" w14:textId="77777777" w:rsidTr="004306C2">
        <w:trPr>
          <w:cantSplit/>
        </w:trPr>
        <w:tc>
          <w:tcPr>
            <w:tcW w:w="226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F4D2B62" w14:textId="77777777" w:rsidR="00F06BBA" w:rsidRPr="001B0C93" w:rsidRDefault="00F06BBA" w:rsidP="00F06BBA">
            <w:pPr>
              <w:contextualSpacing/>
              <w:rPr>
                <w:rFonts w:asciiTheme="minorHAnsi" w:hAnsiTheme="minorHAnsi" w:cstheme="minorHAnsi"/>
                <w:lang w:val="sk-SK"/>
              </w:rPr>
            </w:pPr>
            <w:r w:rsidRPr="001B0C93">
              <w:rPr>
                <w:rFonts w:asciiTheme="minorHAnsi" w:hAnsiTheme="minorHAnsi" w:cstheme="minorHAnsi"/>
                <w:lang w:val="sk-SK"/>
              </w:rPr>
              <w:t>skupina výdavkov</w:t>
            </w:r>
          </w:p>
          <w:p w14:paraId="3E860F6A" w14:textId="706C8C1E" w:rsidR="004306C2" w:rsidRPr="007C279B" w:rsidRDefault="00F06BBA" w:rsidP="00F06BBA">
            <w:pPr>
              <w:contextualSpacing/>
              <w:rPr>
                <w:rFonts w:asciiTheme="minorHAnsi" w:hAnsiTheme="minorHAnsi" w:cstheme="minorHAnsi"/>
                <w:lang w:val="sk-SK"/>
              </w:rPr>
            </w:pPr>
            <w:r w:rsidRPr="00171A50">
              <w:rPr>
                <w:rFonts w:ascii="Calibri" w:hAnsi="Calibri" w:cs="Arial"/>
                <w:b/>
              </w:rPr>
              <w:t>907 – Paušálna sadzba na nepriame výdavky podľa článku 54 písm. a) NSU</w:t>
            </w:r>
          </w:p>
        </w:tc>
        <w:tc>
          <w:tcPr>
            <w:tcW w:w="1954" w:type="dxa"/>
            <w:tcBorders>
              <w:top w:val="single" w:sz="4" w:space="0" w:color="auto"/>
              <w:left w:val="single" w:sz="4" w:space="0" w:color="auto"/>
              <w:bottom w:val="single" w:sz="4" w:space="0" w:color="auto"/>
              <w:right w:val="single" w:sz="4" w:space="0" w:color="auto"/>
            </w:tcBorders>
          </w:tcPr>
          <w:p w14:paraId="380A33EB" w14:textId="77777777" w:rsidR="004306C2" w:rsidRPr="00171A50" w:rsidRDefault="00F06BBA" w:rsidP="00171A50">
            <w:pPr>
              <w:contextualSpacing/>
              <w:jc w:val="center"/>
              <w:rPr>
                <w:rFonts w:asciiTheme="minorHAnsi" w:hAnsiTheme="minorHAnsi" w:cstheme="minorHAnsi"/>
                <w:lang w:val="sk-SK"/>
              </w:rPr>
            </w:pPr>
            <w:r w:rsidRPr="00171A50">
              <w:rPr>
                <w:rFonts w:asciiTheme="minorHAnsi" w:hAnsiTheme="minorHAnsi" w:cstheme="minorHAnsi"/>
                <w:lang w:val="sk-SK"/>
              </w:rPr>
              <w:t xml:space="preserve">853 979 </w:t>
            </w:r>
            <w:r w:rsidRPr="001B0C93">
              <w:rPr>
                <w:rFonts w:asciiTheme="minorHAnsi" w:hAnsiTheme="minorHAnsi" w:cstheme="minorHAnsi"/>
                <w:lang w:val="sk-SK"/>
              </w:rPr>
              <w:t>€</w:t>
            </w:r>
          </w:p>
        </w:tc>
        <w:tc>
          <w:tcPr>
            <w:tcW w:w="6124" w:type="dxa"/>
            <w:tcBorders>
              <w:top w:val="single" w:sz="4" w:space="0" w:color="auto"/>
              <w:left w:val="single" w:sz="4" w:space="0" w:color="auto"/>
              <w:bottom w:val="single" w:sz="4" w:space="0" w:color="auto"/>
              <w:right w:val="single" w:sz="4" w:space="0" w:color="auto"/>
            </w:tcBorders>
          </w:tcPr>
          <w:p w14:paraId="7A76931D" w14:textId="77777777" w:rsidR="00F06BBA" w:rsidRDefault="00F06BBA" w:rsidP="00F06BBA">
            <w:pPr>
              <w:rPr>
                <w:rFonts w:ascii="Calibri" w:hAnsi="Calibri" w:cs="Arial"/>
              </w:rPr>
            </w:pPr>
            <w:r w:rsidRPr="00AA523F">
              <w:rPr>
                <w:rFonts w:ascii="Calibri" w:hAnsi="Calibri" w:cs="Arial"/>
              </w:rPr>
              <w:t>90</w:t>
            </w:r>
            <w:r>
              <w:rPr>
                <w:rFonts w:ascii="Calibri" w:hAnsi="Calibri" w:cs="Arial"/>
              </w:rPr>
              <w:t>7</w:t>
            </w:r>
            <w:r w:rsidRPr="00AA523F">
              <w:rPr>
                <w:rFonts w:ascii="Calibri" w:hAnsi="Calibri" w:cs="Arial"/>
              </w:rPr>
              <w:t xml:space="preserve"> – </w:t>
            </w:r>
            <w:r w:rsidRPr="00B22230">
              <w:rPr>
                <w:rFonts w:ascii="Calibri" w:hAnsi="Calibri" w:cs="Arial"/>
              </w:rPr>
              <w:t>Paušálna sadzba na nepriame výdavky podľa článku 54 písm. a) NSU</w:t>
            </w:r>
          </w:p>
          <w:p w14:paraId="31F6AA16" w14:textId="77777777" w:rsidR="004306C2" w:rsidRPr="007C279B" w:rsidRDefault="004306C2" w:rsidP="004306C2">
            <w:pPr>
              <w:contextualSpacing/>
              <w:rPr>
                <w:rFonts w:asciiTheme="minorHAnsi" w:hAnsiTheme="minorHAnsi" w:cstheme="minorHAnsi"/>
                <w:b/>
                <w:lang w:val="sk-SK"/>
              </w:rPr>
            </w:pPr>
          </w:p>
        </w:tc>
      </w:tr>
      <w:tr w:rsidR="004306C2" w:rsidRPr="007C279B" w14:paraId="2195CF1D" w14:textId="77777777" w:rsidTr="004306C2">
        <w:trPr>
          <w:cantSplit/>
        </w:trPr>
        <w:tc>
          <w:tcPr>
            <w:tcW w:w="226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E8C54C4" w14:textId="77777777" w:rsidR="004306C2" w:rsidRPr="007C279B" w:rsidRDefault="004306C2" w:rsidP="004306C2">
            <w:pPr>
              <w:contextualSpacing/>
              <w:rPr>
                <w:rFonts w:asciiTheme="minorHAnsi" w:hAnsiTheme="minorHAnsi" w:cstheme="minorHAnsi"/>
                <w:b/>
                <w:lang w:val="sk-SK"/>
              </w:rPr>
            </w:pPr>
            <w:r w:rsidRPr="007C279B">
              <w:rPr>
                <w:rFonts w:asciiTheme="minorHAnsi" w:hAnsiTheme="minorHAnsi" w:cstheme="minorHAnsi"/>
                <w:b/>
                <w:lang w:val="sk-SK"/>
              </w:rPr>
              <w:t>Podporné aktivity SPOLU</w:t>
            </w:r>
          </w:p>
        </w:tc>
        <w:tc>
          <w:tcPr>
            <w:tcW w:w="1954" w:type="dxa"/>
            <w:tcBorders>
              <w:top w:val="single" w:sz="4" w:space="0" w:color="auto"/>
              <w:left w:val="single" w:sz="4" w:space="0" w:color="auto"/>
              <w:bottom w:val="single" w:sz="4" w:space="0" w:color="auto"/>
              <w:right w:val="single" w:sz="4" w:space="0" w:color="auto"/>
            </w:tcBorders>
          </w:tcPr>
          <w:p w14:paraId="789CD4B7" w14:textId="77777777" w:rsidR="004306C2" w:rsidRPr="007B278A" w:rsidRDefault="00F06BBA" w:rsidP="000755CD">
            <w:pPr>
              <w:contextualSpacing/>
              <w:jc w:val="center"/>
              <w:rPr>
                <w:rFonts w:asciiTheme="minorHAnsi" w:hAnsiTheme="minorHAnsi" w:cstheme="minorHAnsi"/>
                <w:b/>
                <w:lang w:val="sk-SK"/>
              </w:rPr>
            </w:pPr>
            <w:r w:rsidRPr="007B278A">
              <w:rPr>
                <w:rFonts w:asciiTheme="minorHAnsi" w:hAnsiTheme="minorHAnsi" w:cstheme="minorHAnsi"/>
                <w:b/>
                <w:lang w:val="sk-SK"/>
              </w:rPr>
              <w:t>853 979 €</w:t>
            </w:r>
          </w:p>
        </w:tc>
        <w:tc>
          <w:tcPr>
            <w:tcW w:w="612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39977CD" w14:textId="77777777" w:rsidR="004306C2" w:rsidRPr="007C279B" w:rsidRDefault="004306C2" w:rsidP="004306C2">
            <w:pPr>
              <w:contextualSpacing/>
              <w:rPr>
                <w:rFonts w:asciiTheme="minorHAnsi" w:hAnsiTheme="minorHAnsi" w:cstheme="minorHAnsi"/>
                <w:b/>
                <w:lang w:val="sk-SK"/>
              </w:rPr>
            </w:pPr>
          </w:p>
        </w:tc>
      </w:tr>
      <w:tr w:rsidR="004306C2" w:rsidRPr="007C279B" w14:paraId="42504DDE" w14:textId="77777777" w:rsidTr="004306C2">
        <w:trPr>
          <w:cantSplit/>
        </w:trPr>
        <w:tc>
          <w:tcPr>
            <w:tcW w:w="226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B3744A2" w14:textId="77777777" w:rsidR="004306C2" w:rsidRPr="007C279B" w:rsidRDefault="004306C2" w:rsidP="004306C2">
            <w:pPr>
              <w:contextualSpacing/>
              <w:rPr>
                <w:rFonts w:asciiTheme="minorHAnsi" w:hAnsiTheme="minorHAnsi" w:cstheme="minorHAnsi"/>
                <w:b/>
                <w:lang w:val="sk-SK"/>
              </w:rPr>
            </w:pPr>
            <w:r w:rsidRPr="007C279B">
              <w:rPr>
                <w:rFonts w:asciiTheme="minorHAnsi" w:hAnsiTheme="minorHAnsi" w:cstheme="minorHAnsi"/>
                <w:b/>
                <w:lang w:val="sk-SK"/>
              </w:rPr>
              <w:t>CELKOM</w:t>
            </w:r>
          </w:p>
        </w:tc>
        <w:tc>
          <w:tcPr>
            <w:tcW w:w="1954" w:type="dxa"/>
            <w:tcBorders>
              <w:top w:val="single" w:sz="4" w:space="0" w:color="auto"/>
              <w:left w:val="single" w:sz="4" w:space="0" w:color="auto"/>
              <w:bottom w:val="single" w:sz="4" w:space="0" w:color="auto"/>
              <w:right w:val="single" w:sz="4" w:space="0" w:color="auto"/>
            </w:tcBorders>
          </w:tcPr>
          <w:p w14:paraId="6250BE0F" w14:textId="77777777" w:rsidR="004306C2" w:rsidRPr="001B0C93" w:rsidRDefault="00F06BBA" w:rsidP="000755CD">
            <w:pPr>
              <w:contextualSpacing/>
              <w:jc w:val="center"/>
              <w:rPr>
                <w:rFonts w:asciiTheme="minorHAnsi" w:hAnsiTheme="minorHAnsi" w:cstheme="minorHAnsi"/>
                <w:b/>
                <w:lang w:val="sk-SK"/>
              </w:rPr>
            </w:pPr>
            <w:r w:rsidRPr="001B0C93">
              <w:rPr>
                <w:rFonts w:asciiTheme="minorHAnsi" w:hAnsiTheme="minorHAnsi" w:cstheme="minorHAnsi"/>
                <w:b/>
                <w:lang w:val="sk-SK"/>
              </w:rPr>
              <w:t>13 </w:t>
            </w:r>
            <w:r w:rsidRPr="00171A50">
              <w:rPr>
                <w:rFonts w:asciiTheme="minorHAnsi" w:hAnsiTheme="minorHAnsi" w:cstheme="minorHAnsi"/>
                <w:b/>
                <w:lang w:val="sk-SK"/>
              </w:rPr>
              <w:t>053 679</w:t>
            </w:r>
            <w:r w:rsidRPr="000755CD">
              <w:rPr>
                <w:rFonts w:asciiTheme="minorHAnsi" w:hAnsiTheme="minorHAnsi" w:cstheme="minorHAnsi"/>
                <w:b/>
                <w:lang w:val="sk-SK"/>
              </w:rPr>
              <w:t xml:space="preserve"> €</w:t>
            </w:r>
          </w:p>
        </w:tc>
        <w:tc>
          <w:tcPr>
            <w:tcW w:w="612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984307" w14:textId="77777777" w:rsidR="004306C2" w:rsidRPr="007C279B" w:rsidRDefault="004306C2" w:rsidP="004306C2">
            <w:pPr>
              <w:contextualSpacing/>
              <w:rPr>
                <w:rFonts w:asciiTheme="minorHAnsi" w:hAnsiTheme="minorHAnsi" w:cstheme="minorHAnsi"/>
                <w:b/>
                <w:lang w:val="sk-SK"/>
              </w:rPr>
            </w:pPr>
          </w:p>
        </w:tc>
      </w:tr>
    </w:tbl>
    <w:p w14:paraId="1DC80DD3" w14:textId="77777777" w:rsidR="00F84523" w:rsidRPr="007C279B" w:rsidRDefault="00F84523">
      <w:pPr>
        <w:contextualSpacing/>
        <w:rPr>
          <w:rFonts w:ascii="Calibri" w:hAnsi="Calibri" w:cs="Arial"/>
          <w:b/>
          <w:lang w:val="sk-SK"/>
        </w:rPr>
      </w:pPr>
    </w:p>
    <w:p w14:paraId="1EC718C4" w14:textId="77777777" w:rsidR="00F84523" w:rsidRPr="007C279B" w:rsidRDefault="00F84523">
      <w:pPr>
        <w:contextualSpacing/>
        <w:rPr>
          <w:rFonts w:ascii="Calibri" w:hAnsi="Calibri" w:cs="Arial"/>
          <w:b/>
          <w:lang w:val="sk-SK"/>
        </w:rPr>
      </w:pPr>
    </w:p>
    <w:tbl>
      <w:tblPr>
        <w:tblStyle w:val="Mriekatabuky"/>
        <w:tblW w:w="5000" w:type="pct"/>
        <w:jc w:val="center"/>
        <w:shd w:val="clear" w:color="auto" w:fill="BFBFBF" w:themeFill="background1" w:themeFillShade="BF"/>
        <w:tblLook w:val="04A0" w:firstRow="1" w:lastRow="0" w:firstColumn="1" w:lastColumn="0" w:noHBand="0" w:noVBand="1"/>
      </w:tblPr>
      <w:tblGrid>
        <w:gridCol w:w="10327"/>
      </w:tblGrid>
      <w:tr w:rsidR="00F84523" w:rsidRPr="007C279B" w14:paraId="4C01EEE2" w14:textId="77777777" w:rsidTr="00F84523">
        <w:trPr>
          <w:trHeight w:val="374"/>
          <w:jc w:val="center"/>
        </w:trPr>
        <w:tc>
          <w:tcPr>
            <w:tcW w:w="5000" w:type="pct"/>
            <w:shd w:val="clear" w:color="auto" w:fill="D9D9D9" w:themeFill="background1" w:themeFillShade="D9"/>
          </w:tcPr>
          <w:p w14:paraId="570DEB1F" w14:textId="77777777" w:rsidR="00F84523" w:rsidRPr="007C279B" w:rsidRDefault="00F84523" w:rsidP="00D2427D">
            <w:pPr>
              <w:tabs>
                <w:tab w:val="left" w:pos="999"/>
                <w:tab w:val="left" w:pos="1000"/>
              </w:tabs>
              <w:contextualSpacing/>
              <w:rPr>
                <w:rFonts w:ascii="Calibri" w:hAnsi="Calibri" w:cs="Arial"/>
                <w:b/>
                <w:sz w:val="28"/>
                <w:szCs w:val="28"/>
                <w:lang w:val="sk-SK"/>
              </w:rPr>
            </w:pPr>
            <w:r w:rsidRPr="007C279B">
              <w:rPr>
                <w:rFonts w:ascii="Calibri" w:hAnsi="Calibri" w:cs="Arial"/>
                <w:b/>
                <w:sz w:val="28"/>
                <w:szCs w:val="28"/>
                <w:lang w:val="sk-SK"/>
              </w:rPr>
              <w:t>Finančný rámec</w:t>
            </w:r>
            <w:r w:rsidR="00CD3CBE" w:rsidRPr="007C279B">
              <w:rPr>
                <w:rStyle w:val="Odkaznapoznmkupodiarou"/>
                <w:rFonts w:ascii="Calibri" w:hAnsi="Calibri"/>
                <w:b/>
                <w:sz w:val="28"/>
                <w:szCs w:val="28"/>
                <w:lang w:val="sk-SK"/>
              </w:rPr>
              <w:footnoteReference w:id="26"/>
            </w:r>
          </w:p>
        </w:tc>
      </w:tr>
      <w:tr w:rsidR="00D2427D" w:rsidRPr="007C279B" w14:paraId="1947C8CD" w14:textId="77777777" w:rsidTr="00F84523">
        <w:trPr>
          <w:trHeight w:val="374"/>
          <w:jc w:val="center"/>
        </w:trPr>
        <w:tc>
          <w:tcPr>
            <w:tcW w:w="5000" w:type="pct"/>
            <w:shd w:val="clear" w:color="auto" w:fill="D9D9D9" w:themeFill="background1" w:themeFillShade="D9"/>
          </w:tcPr>
          <w:p w14:paraId="01364027" w14:textId="77777777" w:rsidR="00D2427D" w:rsidRPr="007C279B" w:rsidRDefault="00D2427D" w:rsidP="00D2427D">
            <w:pPr>
              <w:tabs>
                <w:tab w:val="left" w:pos="999"/>
                <w:tab w:val="left" w:pos="1000"/>
              </w:tabs>
              <w:contextualSpacing/>
              <w:rPr>
                <w:rFonts w:ascii="Calibri" w:hAnsi="Calibri" w:cs="Arial"/>
                <w:b/>
                <w:sz w:val="28"/>
                <w:szCs w:val="28"/>
                <w:lang w:val="sk-SK"/>
              </w:rPr>
            </w:pPr>
            <w:r w:rsidRPr="007C279B">
              <w:rPr>
                <w:rFonts w:asciiTheme="minorHAnsi" w:hAnsiTheme="minorHAnsi" w:cstheme="minorHAnsi"/>
                <w:b/>
              </w:rPr>
              <w:t>Žiadateľa</w:t>
            </w:r>
          </w:p>
        </w:tc>
      </w:tr>
    </w:tbl>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2551"/>
        <w:gridCol w:w="3969"/>
      </w:tblGrid>
      <w:tr w:rsidR="00F84523" w:rsidRPr="007C279B" w14:paraId="095DC97C" w14:textId="77777777" w:rsidTr="00F84523">
        <w:tc>
          <w:tcPr>
            <w:tcW w:w="3823" w:type="dxa"/>
            <w:shd w:val="clear" w:color="auto" w:fill="auto"/>
          </w:tcPr>
          <w:p w14:paraId="71EF0F87" w14:textId="77777777" w:rsidR="00F84523" w:rsidRPr="007C279B" w:rsidRDefault="00F84523" w:rsidP="00D2427D">
            <w:pPr>
              <w:rPr>
                <w:rFonts w:ascii="Calibri" w:hAnsi="Calibri"/>
                <w:lang w:val="sk-SK"/>
              </w:rPr>
            </w:pPr>
            <w:r w:rsidRPr="007C279B">
              <w:rPr>
                <w:rFonts w:asciiTheme="minorHAnsi" w:hAnsiTheme="minorHAnsi" w:cstheme="minorHAnsi"/>
                <w:b/>
              </w:rPr>
              <w:t>Fond</w:t>
            </w:r>
          </w:p>
        </w:tc>
        <w:sdt>
          <w:sdtPr>
            <w:rPr>
              <w:rFonts w:asciiTheme="minorHAnsi" w:hAnsiTheme="minorHAnsi" w:cstheme="minorHAnsi"/>
            </w:rPr>
            <w:id w:val="880443724"/>
            <w:placeholder>
              <w:docPart w:val="1FF3ADE5758A44D280EB6F81022FAA6A"/>
            </w:placeholder>
            <w:comboBox>
              <w:listItem w:value="Vyberte položku."/>
              <w:listItem w:displayText="Európsky fond regionálneho rozvoja" w:value="Európsky fond regionálneho rozvoja"/>
              <w:listItem w:displayText="Európsky sociálny fond plus" w:value="Európsky sociálny fond plus"/>
              <w:listItem w:displayText="Kohézny fond" w:value="Kohézny fond"/>
              <w:listItem w:displayText="Fond na spravodlivú transformáciu" w:value="Fond na spravodlivú transformáciu"/>
            </w:comboBox>
          </w:sdtPr>
          <w:sdtEndPr/>
          <w:sdtContent>
            <w:tc>
              <w:tcPr>
                <w:tcW w:w="2551" w:type="dxa"/>
                <w:shd w:val="clear" w:color="auto" w:fill="auto"/>
              </w:tcPr>
              <w:p w14:paraId="7B339614" w14:textId="77777777" w:rsidR="00F84523" w:rsidRPr="007C279B" w:rsidRDefault="00C55DF9" w:rsidP="00D2427D">
                <w:pPr>
                  <w:rPr>
                    <w:rFonts w:ascii="Calibri" w:hAnsi="Calibri"/>
                    <w:lang w:val="sk-SK"/>
                  </w:rPr>
                </w:pPr>
                <w:r>
                  <w:rPr>
                    <w:rFonts w:asciiTheme="minorHAnsi" w:hAnsiTheme="minorHAnsi" w:cstheme="minorHAnsi"/>
                  </w:rPr>
                  <w:t>Európsky sociálny fond plus</w:t>
                </w:r>
              </w:p>
            </w:tc>
          </w:sdtContent>
        </w:sdt>
        <w:tc>
          <w:tcPr>
            <w:tcW w:w="3969" w:type="dxa"/>
            <w:shd w:val="clear" w:color="auto" w:fill="auto"/>
          </w:tcPr>
          <w:p w14:paraId="05117262" w14:textId="77777777" w:rsidR="00F84523" w:rsidRPr="007C279B" w:rsidRDefault="00F84523" w:rsidP="00D2427D">
            <w:pPr>
              <w:rPr>
                <w:rFonts w:ascii="Calibri" w:hAnsi="Calibri"/>
                <w:lang w:val="sk-SK"/>
              </w:rPr>
            </w:pPr>
          </w:p>
        </w:tc>
      </w:tr>
      <w:tr w:rsidR="00F84523" w:rsidRPr="007C279B" w14:paraId="51C6462F" w14:textId="77777777" w:rsidTr="00D2427D">
        <w:tc>
          <w:tcPr>
            <w:tcW w:w="3823" w:type="dxa"/>
            <w:vMerge w:val="restart"/>
            <w:shd w:val="clear" w:color="auto" w:fill="auto"/>
          </w:tcPr>
          <w:p w14:paraId="6E075025" w14:textId="61879CD8" w:rsidR="00F84523" w:rsidRPr="007C279B" w:rsidRDefault="00F84523" w:rsidP="00925A82">
            <w:pPr>
              <w:rPr>
                <w:rFonts w:ascii="Calibri" w:hAnsi="Calibri"/>
                <w:lang w:val="sk-SK"/>
              </w:rPr>
            </w:pPr>
            <w:r w:rsidRPr="007C279B">
              <w:rPr>
                <w:rFonts w:asciiTheme="minorHAnsi" w:hAnsiTheme="minorHAnsi" w:cstheme="minorHAnsi"/>
                <w:b/>
              </w:rPr>
              <w:t>Celkové oprávnené výdavky NP podľa kategórie regiónu</w:t>
            </w:r>
            <w:r w:rsidR="00CD3CBE" w:rsidRPr="007C279B">
              <w:rPr>
                <w:rFonts w:asciiTheme="minorHAnsi" w:hAnsiTheme="minorHAnsi" w:cstheme="minorHAnsi"/>
                <w:b/>
              </w:rPr>
              <w:t xml:space="preserve"> (v EUR)</w:t>
            </w:r>
          </w:p>
        </w:tc>
        <w:sdt>
          <w:sdtPr>
            <w:rPr>
              <w:rFonts w:asciiTheme="minorHAnsi" w:hAnsiTheme="minorHAnsi" w:cstheme="minorHAnsi"/>
            </w:rPr>
            <w:id w:val="-292675221"/>
            <w:placeholder>
              <w:docPart w:val="9B972DCFD3314BC89701D7826727E5D1"/>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51" w:type="dxa"/>
                <w:shd w:val="clear" w:color="auto" w:fill="auto"/>
                <w:vAlign w:val="center"/>
              </w:tcPr>
              <w:p w14:paraId="299A7AD4" w14:textId="77777777" w:rsidR="00F84523" w:rsidRPr="007C279B" w:rsidRDefault="00C55DF9" w:rsidP="00F84523">
                <w:pPr>
                  <w:rPr>
                    <w:rFonts w:ascii="Calibri" w:hAnsi="Calibri"/>
                    <w:lang w:val="sk-SK"/>
                  </w:rPr>
                </w:pPr>
                <w:r>
                  <w:rPr>
                    <w:rFonts w:asciiTheme="minorHAnsi" w:hAnsiTheme="minorHAnsi" w:cstheme="minorHAnsi"/>
                  </w:rPr>
                  <w:t>menej rozvinutý región</w:t>
                </w:r>
              </w:p>
            </w:tc>
          </w:sdtContent>
        </w:sdt>
        <w:tc>
          <w:tcPr>
            <w:tcW w:w="3969" w:type="dxa"/>
            <w:shd w:val="clear" w:color="auto" w:fill="auto"/>
          </w:tcPr>
          <w:p w14:paraId="2666D356" w14:textId="77777777" w:rsidR="00F84523" w:rsidRPr="007C279B" w:rsidRDefault="00C55DF9" w:rsidP="00ED6403">
            <w:pPr>
              <w:jc w:val="right"/>
              <w:rPr>
                <w:rFonts w:ascii="Calibri" w:hAnsi="Calibri"/>
                <w:lang w:val="sk-SK"/>
              </w:rPr>
            </w:pPr>
            <w:r>
              <w:rPr>
                <w:rFonts w:ascii="Calibri" w:hAnsi="Calibri"/>
                <w:lang w:val="sk-SK"/>
              </w:rPr>
              <w:t xml:space="preserve">12 378 926,31 </w:t>
            </w:r>
            <w:r w:rsidRPr="00B95858">
              <w:rPr>
                <w:rFonts w:asciiTheme="minorHAnsi" w:hAnsiTheme="minorHAnsi" w:cstheme="minorHAnsi"/>
                <w:lang w:val="sk-SK"/>
              </w:rPr>
              <w:t>€</w:t>
            </w:r>
          </w:p>
        </w:tc>
      </w:tr>
      <w:tr w:rsidR="00F84523" w:rsidRPr="007C279B" w14:paraId="6600CA9C" w14:textId="77777777" w:rsidTr="00D2427D">
        <w:tc>
          <w:tcPr>
            <w:tcW w:w="3823" w:type="dxa"/>
            <w:vMerge/>
            <w:shd w:val="clear" w:color="auto" w:fill="auto"/>
          </w:tcPr>
          <w:p w14:paraId="3E7F5EE7" w14:textId="77777777" w:rsidR="00F84523" w:rsidRPr="007C279B" w:rsidRDefault="00F84523" w:rsidP="00F84523">
            <w:pPr>
              <w:rPr>
                <w:rFonts w:ascii="Calibri" w:hAnsi="Calibri"/>
                <w:lang w:val="sk-SK"/>
              </w:rPr>
            </w:pPr>
          </w:p>
        </w:tc>
        <w:sdt>
          <w:sdtPr>
            <w:rPr>
              <w:rFonts w:asciiTheme="minorHAnsi" w:hAnsiTheme="minorHAnsi" w:cstheme="minorHAnsi"/>
            </w:rPr>
            <w:id w:val="1716928025"/>
            <w:placeholder>
              <w:docPart w:val="D2B5607355C8447D94CBC98FA1ED638B"/>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51" w:type="dxa"/>
                <w:shd w:val="clear" w:color="auto" w:fill="auto"/>
                <w:vAlign w:val="center"/>
              </w:tcPr>
              <w:p w14:paraId="376897FD" w14:textId="77777777" w:rsidR="00F84523" w:rsidRPr="007C279B" w:rsidRDefault="00C55DF9" w:rsidP="00F84523">
                <w:pPr>
                  <w:rPr>
                    <w:rFonts w:ascii="Calibri" w:hAnsi="Calibri"/>
                    <w:lang w:val="sk-SK"/>
                  </w:rPr>
                </w:pPr>
                <w:r>
                  <w:rPr>
                    <w:rFonts w:asciiTheme="minorHAnsi" w:hAnsiTheme="minorHAnsi" w:cstheme="minorHAnsi"/>
                  </w:rPr>
                  <w:t>viac rozvinutý región</w:t>
                </w:r>
              </w:p>
            </w:tc>
          </w:sdtContent>
        </w:sdt>
        <w:tc>
          <w:tcPr>
            <w:tcW w:w="3969" w:type="dxa"/>
            <w:shd w:val="clear" w:color="auto" w:fill="auto"/>
          </w:tcPr>
          <w:p w14:paraId="429B971B" w14:textId="77777777" w:rsidR="00F84523" w:rsidRPr="007C279B" w:rsidRDefault="00C55DF9" w:rsidP="00ED6403">
            <w:pPr>
              <w:jc w:val="right"/>
              <w:rPr>
                <w:rFonts w:ascii="Calibri" w:hAnsi="Calibri"/>
                <w:lang w:val="sk-SK"/>
              </w:rPr>
            </w:pPr>
            <w:r>
              <w:rPr>
                <w:rFonts w:ascii="Calibri" w:hAnsi="Calibri"/>
                <w:lang w:val="sk-SK"/>
              </w:rPr>
              <w:t xml:space="preserve">      674 752,</w:t>
            </w:r>
            <w:r w:rsidR="00232CFE">
              <w:rPr>
                <w:rFonts w:ascii="Calibri" w:hAnsi="Calibri"/>
                <w:lang w:val="sk-SK"/>
              </w:rPr>
              <w:t>69</w:t>
            </w:r>
            <w:r>
              <w:rPr>
                <w:rFonts w:ascii="Calibri" w:hAnsi="Calibri"/>
                <w:lang w:val="sk-SK"/>
              </w:rPr>
              <w:t xml:space="preserve"> </w:t>
            </w:r>
            <w:r w:rsidRPr="00B95858">
              <w:rPr>
                <w:rFonts w:asciiTheme="minorHAnsi" w:hAnsiTheme="minorHAnsi" w:cstheme="minorHAnsi"/>
                <w:lang w:val="sk-SK"/>
              </w:rPr>
              <w:t>€</w:t>
            </w:r>
          </w:p>
        </w:tc>
      </w:tr>
      <w:tr w:rsidR="00F84523" w:rsidRPr="007C279B" w14:paraId="1DC4444D" w14:textId="77777777" w:rsidTr="00D2427D">
        <w:tc>
          <w:tcPr>
            <w:tcW w:w="3823" w:type="dxa"/>
            <w:vMerge w:val="restart"/>
            <w:shd w:val="clear" w:color="auto" w:fill="auto"/>
          </w:tcPr>
          <w:p w14:paraId="4769C0C7" w14:textId="4118B22C" w:rsidR="00F84523" w:rsidRPr="007C279B" w:rsidRDefault="00F84523" w:rsidP="00925A82">
            <w:pPr>
              <w:rPr>
                <w:rFonts w:ascii="Calibri" w:hAnsi="Calibri"/>
                <w:lang w:val="sk-SK"/>
              </w:rPr>
            </w:pPr>
            <w:r w:rsidRPr="007C279B">
              <w:rPr>
                <w:rFonts w:asciiTheme="minorHAnsi" w:hAnsiTheme="minorHAnsi" w:cstheme="minorHAnsi"/>
                <w:b/>
              </w:rPr>
              <w:t>Zdroj EÚ podľa kategórie regiónu</w:t>
            </w:r>
            <w:r w:rsidR="00CD3CBE" w:rsidRPr="007C279B">
              <w:rPr>
                <w:rFonts w:asciiTheme="minorHAnsi" w:hAnsiTheme="minorHAnsi" w:cstheme="minorHAnsi"/>
                <w:b/>
              </w:rPr>
              <w:t xml:space="preserve"> (v EUR)</w:t>
            </w:r>
          </w:p>
        </w:tc>
        <w:sdt>
          <w:sdtPr>
            <w:rPr>
              <w:rFonts w:asciiTheme="minorHAnsi" w:hAnsiTheme="minorHAnsi" w:cstheme="minorHAnsi"/>
            </w:rPr>
            <w:id w:val="1696109510"/>
            <w:placeholder>
              <w:docPart w:val="9D08DA0A0C0644A39B360B3CC57CF860"/>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51" w:type="dxa"/>
                <w:shd w:val="clear" w:color="auto" w:fill="auto"/>
                <w:vAlign w:val="center"/>
              </w:tcPr>
              <w:p w14:paraId="3F1560AB" w14:textId="77777777" w:rsidR="00F84523" w:rsidRPr="007C279B" w:rsidRDefault="00C55DF9" w:rsidP="00F84523">
                <w:pPr>
                  <w:rPr>
                    <w:rFonts w:ascii="Calibri" w:hAnsi="Calibri"/>
                    <w:lang w:val="sk-SK"/>
                  </w:rPr>
                </w:pPr>
                <w:r>
                  <w:rPr>
                    <w:rFonts w:asciiTheme="minorHAnsi" w:hAnsiTheme="minorHAnsi" w:cstheme="minorHAnsi"/>
                  </w:rPr>
                  <w:t>menej rozvinutý región</w:t>
                </w:r>
              </w:p>
            </w:tc>
          </w:sdtContent>
        </w:sdt>
        <w:tc>
          <w:tcPr>
            <w:tcW w:w="3969" w:type="dxa"/>
            <w:shd w:val="clear" w:color="auto" w:fill="auto"/>
          </w:tcPr>
          <w:p w14:paraId="322A59D0" w14:textId="5261F9D2" w:rsidR="00F84523" w:rsidRPr="007C279B" w:rsidRDefault="00C55DF9" w:rsidP="00ED6403">
            <w:pPr>
              <w:jc w:val="right"/>
              <w:rPr>
                <w:rFonts w:ascii="Calibri" w:hAnsi="Calibri"/>
                <w:lang w:val="sk-SK"/>
              </w:rPr>
            </w:pPr>
            <w:r>
              <w:rPr>
                <w:rFonts w:ascii="Calibri" w:hAnsi="Calibri"/>
                <w:lang w:val="sk-SK"/>
              </w:rPr>
              <w:t>10 522 087,</w:t>
            </w:r>
            <w:del w:id="50" w:author="Marková Anna" w:date="2025-11-18T13:52:00Z">
              <w:r w:rsidR="00232CFE" w:rsidDel="00364A89">
                <w:rPr>
                  <w:rFonts w:ascii="Calibri" w:hAnsi="Calibri"/>
                  <w:lang w:val="sk-SK"/>
                </w:rPr>
                <w:delText>36</w:delText>
              </w:r>
              <w:r w:rsidDel="00364A89">
                <w:rPr>
                  <w:rFonts w:ascii="Calibri" w:hAnsi="Calibri"/>
                  <w:lang w:val="sk-SK"/>
                </w:rPr>
                <w:delText xml:space="preserve"> </w:delText>
              </w:r>
            </w:del>
            <w:ins w:id="51" w:author="Marková Anna" w:date="2025-11-18T13:52:00Z">
              <w:r w:rsidR="00364A89">
                <w:rPr>
                  <w:rFonts w:ascii="Calibri" w:hAnsi="Calibri"/>
                  <w:lang w:val="sk-SK"/>
                </w:rPr>
                <w:t xml:space="preserve">00 </w:t>
              </w:r>
            </w:ins>
            <w:r w:rsidRPr="00B95858">
              <w:rPr>
                <w:rFonts w:asciiTheme="minorHAnsi" w:hAnsiTheme="minorHAnsi" w:cstheme="minorHAnsi"/>
                <w:lang w:val="sk-SK"/>
              </w:rPr>
              <w:t>€</w:t>
            </w:r>
          </w:p>
        </w:tc>
      </w:tr>
      <w:tr w:rsidR="00F84523" w:rsidRPr="007C279B" w14:paraId="73095FEE" w14:textId="77777777" w:rsidTr="00D2427D">
        <w:tc>
          <w:tcPr>
            <w:tcW w:w="3823" w:type="dxa"/>
            <w:vMerge/>
            <w:shd w:val="clear" w:color="auto" w:fill="auto"/>
          </w:tcPr>
          <w:p w14:paraId="0D7CF93F" w14:textId="77777777" w:rsidR="00F84523" w:rsidRPr="007C279B" w:rsidRDefault="00F84523" w:rsidP="00F84523">
            <w:pPr>
              <w:rPr>
                <w:rFonts w:ascii="Calibri" w:hAnsi="Calibri"/>
                <w:lang w:val="sk-SK"/>
              </w:rPr>
            </w:pPr>
          </w:p>
        </w:tc>
        <w:customXmlDelRangeStart w:id="52" w:author="Marková Anna" w:date="2025-11-18T14:11:00Z"/>
        <w:sdt>
          <w:sdtPr>
            <w:rPr>
              <w:rFonts w:asciiTheme="minorHAnsi" w:hAnsiTheme="minorHAnsi" w:cstheme="minorHAnsi"/>
            </w:rPr>
            <w:id w:val="2117555427"/>
            <w:placeholder>
              <w:docPart w:val="7E97D0EFD2D3459AAAF0037D91873D57"/>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customXmlDelRangeEnd w:id="52"/>
            <w:tc>
              <w:tcPr>
                <w:tcW w:w="2551" w:type="dxa"/>
                <w:shd w:val="clear" w:color="auto" w:fill="auto"/>
                <w:vAlign w:val="center"/>
              </w:tcPr>
              <w:p w14:paraId="0E728D01" w14:textId="40862365" w:rsidR="00F84523" w:rsidRPr="007C279B" w:rsidRDefault="00C55DF9" w:rsidP="00F84523">
                <w:pPr>
                  <w:rPr>
                    <w:rFonts w:ascii="Calibri" w:hAnsi="Calibri"/>
                    <w:lang w:val="sk-SK"/>
                  </w:rPr>
                </w:pPr>
                <w:r>
                  <w:rPr>
                    <w:rFonts w:asciiTheme="minorHAnsi" w:hAnsiTheme="minorHAnsi" w:cstheme="minorHAnsi"/>
                  </w:rPr>
                  <w:t>viac rozvinutý región</w:t>
                </w:r>
              </w:p>
            </w:tc>
            <w:customXmlDelRangeStart w:id="53" w:author="Marková Anna" w:date="2025-11-18T14:11:00Z"/>
          </w:sdtContent>
        </w:sdt>
        <w:customXmlDelRangeEnd w:id="53"/>
        <w:tc>
          <w:tcPr>
            <w:tcW w:w="3969" w:type="dxa"/>
            <w:shd w:val="clear" w:color="auto" w:fill="auto"/>
          </w:tcPr>
          <w:p w14:paraId="5B980BCB" w14:textId="5A78AD02" w:rsidR="00F84523" w:rsidRPr="007C279B" w:rsidRDefault="00C55DF9" w:rsidP="00ED6403">
            <w:pPr>
              <w:jc w:val="right"/>
              <w:rPr>
                <w:rFonts w:ascii="Calibri" w:hAnsi="Calibri"/>
                <w:lang w:val="sk-SK"/>
              </w:rPr>
            </w:pPr>
            <w:r>
              <w:rPr>
                <w:rFonts w:ascii="Calibri" w:hAnsi="Calibri"/>
                <w:lang w:val="sk-SK"/>
              </w:rPr>
              <w:t xml:space="preserve">      269 900,0</w:t>
            </w:r>
            <w:del w:id="54" w:author="Marková Anna" w:date="2025-11-18T13:52:00Z">
              <w:r w:rsidR="00232CFE" w:rsidDel="00364A89">
                <w:rPr>
                  <w:rFonts w:ascii="Calibri" w:hAnsi="Calibri"/>
                  <w:lang w:val="sk-SK"/>
                </w:rPr>
                <w:delText>7</w:delText>
              </w:r>
            </w:del>
            <w:ins w:id="55" w:author="Marková Anna" w:date="2025-11-18T13:52:00Z">
              <w:r w:rsidR="00364A89">
                <w:rPr>
                  <w:rFonts w:ascii="Calibri" w:hAnsi="Calibri"/>
                  <w:lang w:val="sk-SK"/>
                </w:rPr>
                <w:t>0</w:t>
              </w:r>
            </w:ins>
            <w:r>
              <w:rPr>
                <w:rFonts w:ascii="Calibri" w:hAnsi="Calibri"/>
                <w:lang w:val="sk-SK"/>
              </w:rPr>
              <w:t xml:space="preserve"> </w:t>
            </w:r>
            <w:r w:rsidRPr="00B95858">
              <w:rPr>
                <w:rFonts w:asciiTheme="minorHAnsi" w:hAnsiTheme="minorHAnsi" w:cstheme="minorHAnsi"/>
                <w:lang w:val="sk-SK"/>
              </w:rPr>
              <w:t>€</w:t>
            </w:r>
          </w:p>
        </w:tc>
      </w:tr>
      <w:tr w:rsidR="00D2427D" w:rsidRPr="007C279B" w14:paraId="14D722BC" w14:textId="77777777" w:rsidTr="00D2427D">
        <w:tc>
          <w:tcPr>
            <w:tcW w:w="3823" w:type="dxa"/>
            <w:vMerge w:val="restart"/>
            <w:shd w:val="clear" w:color="auto" w:fill="auto"/>
          </w:tcPr>
          <w:p w14:paraId="49B230F6" w14:textId="4DAE58D4" w:rsidR="00D2427D" w:rsidRPr="007C279B" w:rsidRDefault="00D2427D" w:rsidP="00925A82">
            <w:pPr>
              <w:rPr>
                <w:rFonts w:ascii="Calibri" w:hAnsi="Calibri"/>
                <w:lang w:val="sk-SK"/>
              </w:rPr>
            </w:pPr>
            <w:r w:rsidRPr="007C279B">
              <w:rPr>
                <w:rFonts w:asciiTheme="minorHAnsi" w:hAnsiTheme="minorHAnsi" w:cstheme="minorHAnsi"/>
                <w:b/>
              </w:rPr>
              <w:t>Zdroj ŠR podľa kategórie región  (v EUR)</w:t>
            </w:r>
          </w:p>
        </w:tc>
        <w:sdt>
          <w:sdtPr>
            <w:rPr>
              <w:rFonts w:asciiTheme="minorHAnsi" w:hAnsiTheme="minorHAnsi" w:cstheme="minorHAnsi"/>
            </w:rPr>
            <w:id w:val="108317222"/>
            <w:placeholder>
              <w:docPart w:val="1AE371AB66914363A4BD8ED7FF0FA3A8"/>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51" w:type="dxa"/>
                <w:shd w:val="clear" w:color="auto" w:fill="auto"/>
                <w:vAlign w:val="center"/>
              </w:tcPr>
              <w:p w14:paraId="540D1ED0" w14:textId="77777777" w:rsidR="00D2427D" w:rsidRPr="007C279B" w:rsidRDefault="00C55DF9" w:rsidP="00D2427D">
                <w:pPr>
                  <w:rPr>
                    <w:rFonts w:asciiTheme="minorHAnsi" w:hAnsiTheme="minorHAnsi" w:cstheme="minorHAnsi"/>
                  </w:rPr>
                </w:pPr>
                <w:r>
                  <w:rPr>
                    <w:rFonts w:asciiTheme="minorHAnsi" w:hAnsiTheme="minorHAnsi" w:cstheme="minorHAnsi"/>
                  </w:rPr>
                  <w:t>menej rozvinutý región</w:t>
                </w:r>
              </w:p>
            </w:tc>
          </w:sdtContent>
        </w:sdt>
        <w:tc>
          <w:tcPr>
            <w:tcW w:w="3969" w:type="dxa"/>
            <w:shd w:val="clear" w:color="auto" w:fill="auto"/>
          </w:tcPr>
          <w:p w14:paraId="1663FC6A" w14:textId="65555512" w:rsidR="00D2427D" w:rsidRPr="007C279B" w:rsidRDefault="00232CFE" w:rsidP="00ED6403">
            <w:pPr>
              <w:jc w:val="right"/>
              <w:rPr>
                <w:rFonts w:ascii="Calibri" w:hAnsi="Calibri"/>
                <w:lang w:val="sk-SK"/>
              </w:rPr>
            </w:pPr>
            <w:r>
              <w:rPr>
                <w:rFonts w:ascii="Calibri" w:hAnsi="Calibri"/>
                <w:lang w:val="sk-SK"/>
              </w:rPr>
              <w:t xml:space="preserve">   </w:t>
            </w:r>
            <w:r w:rsidR="00C55DF9">
              <w:rPr>
                <w:rFonts w:ascii="Calibri" w:hAnsi="Calibri"/>
                <w:lang w:val="sk-SK"/>
              </w:rPr>
              <w:t>1</w:t>
            </w:r>
            <w:r>
              <w:rPr>
                <w:rFonts w:ascii="Calibri" w:hAnsi="Calibri"/>
                <w:lang w:val="sk-SK"/>
              </w:rPr>
              <w:t> 856</w:t>
            </w:r>
            <w:del w:id="56" w:author="Marková Anna" w:date="2025-11-18T13:52:00Z">
              <w:r w:rsidDel="00364A89">
                <w:rPr>
                  <w:rFonts w:ascii="Calibri" w:hAnsi="Calibri"/>
                  <w:lang w:val="sk-SK"/>
                </w:rPr>
                <w:delText xml:space="preserve"> </w:delText>
              </w:r>
            </w:del>
            <w:ins w:id="57" w:author="Marková Anna" w:date="2025-11-18T13:52:00Z">
              <w:r w:rsidR="00364A89">
                <w:rPr>
                  <w:rFonts w:ascii="Calibri" w:hAnsi="Calibri"/>
                  <w:lang w:val="sk-SK"/>
                </w:rPr>
                <w:t> </w:t>
              </w:r>
            </w:ins>
            <w:r>
              <w:rPr>
                <w:rFonts w:ascii="Calibri" w:hAnsi="Calibri"/>
                <w:lang w:val="sk-SK"/>
              </w:rPr>
              <w:t>83</w:t>
            </w:r>
            <w:ins w:id="58" w:author="Marková Anna" w:date="2025-11-18T13:52:00Z">
              <w:r w:rsidR="00364A89">
                <w:rPr>
                  <w:rFonts w:ascii="Calibri" w:hAnsi="Calibri"/>
                  <w:lang w:val="sk-SK"/>
                </w:rPr>
                <w:t>9,31</w:t>
              </w:r>
            </w:ins>
            <w:del w:id="59" w:author="Marková Anna" w:date="2025-11-18T13:52:00Z">
              <w:r w:rsidDel="00364A89">
                <w:rPr>
                  <w:rFonts w:ascii="Calibri" w:hAnsi="Calibri"/>
                  <w:lang w:val="sk-SK"/>
                </w:rPr>
                <w:delText>8,95</w:delText>
              </w:r>
            </w:del>
            <w:r>
              <w:rPr>
                <w:rFonts w:ascii="Calibri" w:hAnsi="Calibri"/>
                <w:lang w:val="sk-SK"/>
              </w:rPr>
              <w:t xml:space="preserve"> </w:t>
            </w:r>
            <w:r w:rsidR="00C55DF9" w:rsidRPr="00B95858">
              <w:rPr>
                <w:rFonts w:asciiTheme="minorHAnsi" w:hAnsiTheme="minorHAnsi" w:cstheme="minorHAnsi"/>
                <w:lang w:val="sk-SK"/>
              </w:rPr>
              <w:t>€</w:t>
            </w:r>
          </w:p>
        </w:tc>
      </w:tr>
      <w:tr w:rsidR="00D2427D" w:rsidRPr="007C279B" w14:paraId="526BDB1F" w14:textId="77777777" w:rsidTr="00D2427D">
        <w:tc>
          <w:tcPr>
            <w:tcW w:w="3823" w:type="dxa"/>
            <w:vMerge/>
            <w:shd w:val="clear" w:color="auto" w:fill="auto"/>
          </w:tcPr>
          <w:p w14:paraId="1C5C50EE" w14:textId="77777777" w:rsidR="00D2427D" w:rsidRPr="007C279B" w:rsidRDefault="00D2427D" w:rsidP="00D2427D">
            <w:pPr>
              <w:rPr>
                <w:rFonts w:ascii="Calibri" w:hAnsi="Calibri"/>
                <w:lang w:val="sk-SK"/>
              </w:rPr>
            </w:pPr>
          </w:p>
        </w:tc>
        <w:sdt>
          <w:sdtPr>
            <w:rPr>
              <w:rFonts w:asciiTheme="minorHAnsi" w:hAnsiTheme="minorHAnsi" w:cstheme="minorHAnsi"/>
            </w:rPr>
            <w:id w:val="1871248494"/>
            <w:placeholder>
              <w:docPart w:val="F71C2D912637468586F92B88EEDA52BC"/>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51" w:type="dxa"/>
                <w:shd w:val="clear" w:color="auto" w:fill="auto"/>
                <w:vAlign w:val="center"/>
              </w:tcPr>
              <w:p w14:paraId="1C996AA4" w14:textId="77777777" w:rsidR="00D2427D" w:rsidRPr="007C279B" w:rsidRDefault="00C55DF9" w:rsidP="00D2427D">
                <w:pPr>
                  <w:rPr>
                    <w:rFonts w:asciiTheme="minorHAnsi" w:hAnsiTheme="minorHAnsi" w:cstheme="minorHAnsi"/>
                  </w:rPr>
                </w:pPr>
                <w:r>
                  <w:rPr>
                    <w:rFonts w:asciiTheme="minorHAnsi" w:hAnsiTheme="minorHAnsi" w:cstheme="minorHAnsi"/>
                  </w:rPr>
                  <w:t>viac rozvinutý región</w:t>
                </w:r>
              </w:p>
            </w:tc>
          </w:sdtContent>
        </w:sdt>
        <w:tc>
          <w:tcPr>
            <w:tcW w:w="3969" w:type="dxa"/>
            <w:shd w:val="clear" w:color="auto" w:fill="auto"/>
          </w:tcPr>
          <w:p w14:paraId="449CE78D" w14:textId="32F2F75F" w:rsidR="00D2427D" w:rsidRPr="007C279B" w:rsidRDefault="00232CFE" w:rsidP="00ED6403">
            <w:pPr>
              <w:jc w:val="right"/>
              <w:rPr>
                <w:rFonts w:ascii="Calibri" w:hAnsi="Calibri"/>
                <w:lang w:val="sk-SK"/>
              </w:rPr>
            </w:pPr>
            <w:r>
              <w:rPr>
                <w:rFonts w:ascii="Calibri" w:hAnsi="Calibri"/>
                <w:lang w:val="sk-SK"/>
              </w:rPr>
              <w:t xml:space="preserve">       404 852,6</w:t>
            </w:r>
            <w:del w:id="60" w:author="Marková Anna" w:date="2025-11-18T13:52:00Z">
              <w:r w:rsidDel="00364A89">
                <w:rPr>
                  <w:rFonts w:ascii="Calibri" w:hAnsi="Calibri"/>
                  <w:lang w:val="sk-SK"/>
                </w:rPr>
                <w:delText>2</w:delText>
              </w:r>
            </w:del>
            <w:ins w:id="61" w:author="Marková Anna" w:date="2025-11-18T13:52:00Z">
              <w:r w:rsidR="00364A89">
                <w:rPr>
                  <w:rFonts w:ascii="Calibri" w:hAnsi="Calibri"/>
                  <w:lang w:val="sk-SK"/>
                </w:rPr>
                <w:t>9</w:t>
              </w:r>
            </w:ins>
            <w:r>
              <w:rPr>
                <w:rFonts w:ascii="Calibri" w:hAnsi="Calibri"/>
                <w:lang w:val="sk-SK"/>
              </w:rPr>
              <w:t xml:space="preserve"> </w:t>
            </w:r>
            <w:r w:rsidRPr="00B95858">
              <w:rPr>
                <w:rFonts w:asciiTheme="minorHAnsi" w:hAnsiTheme="minorHAnsi" w:cstheme="minorHAnsi"/>
                <w:lang w:val="sk-SK"/>
              </w:rPr>
              <w:t>€</w:t>
            </w:r>
          </w:p>
        </w:tc>
      </w:tr>
      <w:tr w:rsidR="00D2427D" w:rsidRPr="007C279B" w14:paraId="5640BDE3" w14:textId="77777777" w:rsidTr="00F84523">
        <w:tc>
          <w:tcPr>
            <w:tcW w:w="3823" w:type="dxa"/>
            <w:vMerge w:val="restart"/>
            <w:shd w:val="clear" w:color="auto" w:fill="auto"/>
          </w:tcPr>
          <w:p w14:paraId="0EC2185F" w14:textId="338C0BD8" w:rsidR="00D2427D" w:rsidRPr="007C279B" w:rsidRDefault="00D2427D" w:rsidP="00925A82">
            <w:pPr>
              <w:rPr>
                <w:rFonts w:ascii="Calibri" w:hAnsi="Calibri"/>
                <w:lang w:val="sk-SK"/>
              </w:rPr>
            </w:pPr>
            <w:r w:rsidRPr="007C279B">
              <w:rPr>
                <w:rFonts w:asciiTheme="minorHAnsi" w:hAnsiTheme="minorHAnsi" w:cstheme="minorHAnsi"/>
                <w:b/>
              </w:rPr>
              <w:t>Vlastné zdroje prijímateľ podľa kategórie regiónu</w:t>
            </w:r>
            <w:r w:rsidRPr="007C279B">
              <w:rPr>
                <w:rStyle w:val="Odkaznapoznmkupodiarou"/>
                <w:rFonts w:asciiTheme="minorHAnsi" w:hAnsiTheme="minorHAnsi" w:cstheme="minorHAnsi"/>
                <w:b/>
              </w:rPr>
              <w:footnoteReference w:id="27"/>
            </w:r>
            <w:r w:rsidRPr="007C279B">
              <w:rPr>
                <w:rFonts w:asciiTheme="minorHAnsi" w:hAnsiTheme="minorHAnsi" w:cstheme="minorHAnsi"/>
                <w:b/>
              </w:rPr>
              <w:t xml:space="preserve"> (v EUR)</w:t>
            </w:r>
          </w:p>
        </w:tc>
        <w:sdt>
          <w:sdtPr>
            <w:rPr>
              <w:rFonts w:asciiTheme="minorHAnsi" w:hAnsiTheme="minorHAnsi" w:cstheme="minorHAnsi"/>
            </w:rPr>
            <w:id w:val="142019872"/>
            <w:placeholder>
              <w:docPart w:val="8826DF2409C3480BAA218C071BDAB642"/>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51" w:type="dxa"/>
                <w:shd w:val="clear" w:color="auto" w:fill="auto"/>
              </w:tcPr>
              <w:p w14:paraId="472D9B66" w14:textId="77777777" w:rsidR="00D2427D" w:rsidRPr="007C279B" w:rsidRDefault="00C55DF9" w:rsidP="00D2427D">
                <w:pPr>
                  <w:rPr>
                    <w:rFonts w:ascii="Calibri" w:hAnsi="Calibri"/>
                    <w:lang w:val="sk-SK"/>
                  </w:rPr>
                </w:pPr>
                <w:r>
                  <w:rPr>
                    <w:rFonts w:asciiTheme="minorHAnsi" w:hAnsiTheme="minorHAnsi" w:cstheme="minorHAnsi"/>
                  </w:rPr>
                  <w:t>neaplikuje sa</w:t>
                </w:r>
              </w:p>
            </w:tc>
          </w:sdtContent>
        </w:sdt>
        <w:tc>
          <w:tcPr>
            <w:tcW w:w="3969" w:type="dxa"/>
            <w:shd w:val="clear" w:color="auto" w:fill="auto"/>
          </w:tcPr>
          <w:p w14:paraId="3BAF7C4F" w14:textId="77777777" w:rsidR="00D2427D" w:rsidRPr="007C279B" w:rsidRDefault="00D2427D" w:rsidP="00D2427D">
            <w:pPr>
              <w:rPr>
                <w:rFonts w:ascii="Calibri" w:hAnsi="Calibri"/>
                <w:lang w:val="sk-SK"/>
              </w:rPr>
            </w:pPr>
          </w:p>
        </w:tc>
      </w:tr>
      <w:tr w:rsidR="00D2427D" w:rsidRPr="007C279B" w14:paraId="5498E627" w14:textId="77777777" w:rsidTr="00F84523">
        <w:tc>
          <w:tcPr>
            <w:tcW w:w="3823" w:type="dxa"/>
            <w:vMerge/>
            <w:shd w:val="clear" w:color="auto" w:fill="auto"/>
          </w:tcPr>
          <w:p w14:paraId="0CC1897B" w14:textId="77777777" w:rsidR="00D2427D" w:rsidRPr="007C279B" w:rsidRDefault="00D2427D" w:rsidP="00D2427D">
            <w:pPr>
              <w:rPr>
                <w:rFonts w:ascii="Calibri" w:hAnsi="Calibri"/>
                <w:lang w:val="sk-SK"/>
              </w:rPr>
            </w:pPr>
          </w:p>
        </w:tc>
        <w:sdt>
          <w:sdtPr>
            <w:rPr>
              <w:rFonts w:asciiTheme="minorHAnsi" w:hAnsiTheme="minorHAnsi" w:cstheme="minorHAnsi"/>
            </w:rPr>
            <w:id w:val="-928108872"/>
            <w:placeholder>
              <w:docPart w:val="24FEE17F644645098F4FDDB9570C329D"/>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51" w:type="dxa"/>
                <w:shd w:val="clear" w:color="auto" w:fill="auto"/>
              </w:tcPr>
              <w:p w14:paraId="77C3E941" w14:textId="77777777" w:rsidR="00D2427D" w:rsidRPr="007C279B" w:rsidRDefault="00C55DF9" w:rsidP="00D2427D">
                <w:pPr>
                  <w:rPr>
                    <w:rFonts w:ascii="Calibri" w:hAnsi="Calibri"/>
                    <w:lang w:val="sk-SK"/>
                  </w:rPr>
                </w:pPr>
                <w:r>
                  <w:rPr>
                    <w:rFonts w:asciiTheme="minorHAnsi" w:hAnsiTheme="minorHAnsi" w:cstheme="minorHAnsi"/>
                  </w:rPr>
                  <w:t>neaplikuje sa</w:t>
                </w:r>
              </w:p>
            </w:tc>
          </w:sdtContent>
        </w:sdt>
        <w:tc>
          <w:tcPr>
            <w:tcW w:w="3969" w:type="dxa"/>
            <w:shd w:val="clear" w:color="auto" w:fill="auto"/>
          </w:tcPr>
          <w:p w14:paraId="31D85DF2" w14:textId="77777777" w:rsidR="00D2427D" w:rsidRPr="007C279B" w:rsidRDefault="00D2427D" w:rsidP="00D2427D">
            <w:pPr>
              <w:rPr>
                <w:rFonts w:ascii="Calibri" w:hAnsi="Calibri"/>
                <w:lang w:val="sk-SK"/>
              </w:rPr>
            </w:pPr>
          </w:p>
        </w:tc>
      </w:tr>
      <w:tr w:rsidR="00D2427D" w:rsidRPr="007C279B" w14:paraId="51999E50" w14:textId="77777777" w:rsidTr="00F84523">
        <w:tc>
          <w:tcPr>
            <w:tcW w:w="3823" w:type="dxa"/>
            <w:vMerge w:val="restart"/>
            <w:shd w:val="clear" w:color="auto" w:fill="auto"/>
          </w:tcPr>
          <w:p w14:paraId="08C24CD3" w14:textId="77777777" w:rsidR="00D2427D" w:rsidRPr="007C279B" w:rsidRDefault="00D2427D" w:rsidP="00D2427D">
            <w:pPr>
              <w:rPr>
                <w:rFonts w:ascii="Calibri" w:hAnsi="Calibri"/>
                <w:lang w:val="sk-SK"/>
              </w:rPr>
            </w:pPr>
            <w:r w:rsidRPr="007C279B">
              <w:rPr>
                <w:rFonts w:asciiTheme="minorHAnsi" w:hAnsiTheme="minorHAnsi" w:cstheme="minorHAnsi"/>
                <w:b/>
              </w:rPr>
              <w:t>Miera spolufinancovania (v %)</w:t>
            </w:r>
          </w:p>
        </w:tc>
        <w:tc>
          <w:tcPr>
            <w:tcW w:w="2551" w:type="dxa"/>
            <w:shd w:val="clear" w:color="auto" w:fill="auto"/>
          </w:tcPr>
          <w:p w14:paraId="2109E849" w14:textId="77777777" w:rsidR="00D2427D" w:rsidRPr="007C279B" w:rsidRDefault="00D2427D" w:rsidP="00D2427D">
            <w:pPr>
              <w:rPr>
                <w:rFonts w:asciiTheme="minorHAnsi" w:hAnsiTheme="minorHAnsi" w:cstheme="minorHAnsi"/>
              </w:rPr>
            </w:pPr>
            <w:r w:rsidRPr="007C279B">
              <w:rPr>
                <w:rFonts w:asciiTheme="minorHAnsi" w:hAnsiTheme="minorHAnsi" w:cstheme="minorHAnsi"/>
                <w:sz w:val="20"/>
                <w:szCs w:val="20"/>
              </w:rPr>
              <w:t>Zdroj EÚ</w:t>
            </w:r>
          </w:p>
        </w:tc>
        <w:tc>
          <w:tcPr>
            <w:tcW w:w="3969" w:type="dxa"/>
            <w:shd w:val="clear" w:color="auto" w:fill="auto"/>
          </w:tcPr>
          <w:p w14:paraId="142103C0" w14:textId="77777777" w:rsidR="00D2427D" w:rsidRPr="001B0C93" w:rsidRDefault="00C55DF9" w:rsidP="00D2427D">
            <w:pPr>
              <w:rPr>
                <w:rFonts w:ascii="Calibri" w:hAnsi="Calibri"/>
                <w:lang w:val="sk-SK"/>
              </w:rPr>
            </w:pPr>
            <w:r w:rsidRPr="000755CD">
              <w:rPr>
                <w:rFonts w:ascii="Calibri" w:hAnsi="Calibri"/>
                <w:lang w:val="sk-SK"/>
              </w:rPr>
              <w:t>85% (MRR)   40% (VRR)</w:t>
            </w:r>
          </w:p>
        </w:tc>
      </w:tr>
      <w:tr w:rsidR="00D2427D" w:rsidRPr="007C279B" w14:paraId="7A188D6B" w14:textId="77777777" w:rsidTr="00F84523">
        <w:tc>
          <w:tcPr>
            <w:tcW w:w="3823" w:type="dxa"/>
            <w:vMerge/>
            <w:shd w:val="clear" w:color="auto" w:fill="auto"/>
          </w:tcPr>
          <w:p w14:paraId="0D5B3A6F" w14:textId="77777777" w:rsidR="00D2427D" w:rsidRPr="007C279B" w:rsidRDefault="00D2427D" w:rsidP="00D2427D">
            <w:pPr>
              <w:rPr>
                <w:rFonts w:ascii="Calibri" w:hAnsi="Calibri"/>
                <w:lang w:val="sk-SK"/>
              </w:rPr>
            </w:pPr>
          </w:p>
        </w:tc>
        <w:tc>
          <w:tcPr>
            <w:tcW w:w="2551" w:type="dxa"/>
            <w:shd w:val="clear" w:color="auto" w:fill="auto"/>
          </w:tcPr>
          <w:p w14:paraId="7FDD5FDB" w14:textId="77777777" w:rsidR="00D2427D" w:rsidRPr="007C279B" w:rsidRDefault="00D2427D" w:rsidP="00D2427D">
            <w:pPr>
              <w:rPr>
                <w:rFonts w:asciiTheme="minorHAnsi" w:hAnsiTheme="minorHAnsi" w:cstheme="minorHAnsi"/>
              </w:rPr>
            </w:pPr>
            <w:r w:rsidRPr="007C279B">
              <w:rPr>
                <w:rFonts w:asciiTheme="minorHAnsi" w:hAnsiTheme="minorHAnsi" w:cstheme="minorHAnsi"/>
                <w:sz w:val="20"/>
                <w:szCs w:val="20"/>
              </w:rPr>
              <w:t>Štátny rozpočet SR</w:t>
            </w:r>
          </w:p>
        </w:tc>
        <w:tc>
          <w:tcPr>
            <w:tcW w:w="3969" w:type="dxa"/>
            <w:shd w:val="clear" w:color="auto" w:fill="auto"/>
          </w:tcPr>
          <w:p w14:paraId="6AB342DA" w14:textId="77777777" w:rsidR="00D2427D" w:rsidRPr="001B0C93" w:rsidRDefault="00C55DF9" w:rsidP="00D2427D">
            <w:pPr>
              <w:rPr>
                <w:rFonts w:ascii="Calibri" w:hAnsi="Calibri"/>
                <w:lang w:val="sk-SK"/>
              </w:rPr>
            </w:pPr>
            <w:r w:rsidRPr="000755CD">
              <w:rPr>
                <w:rFonts w:ascii="Calibri" w:hAnsi="Calibri"/>
                <w:lang w:val="sk-SK"/>
              </w:rPr>
              <w:t>15% (MRR)   60% (VRR)</w:t>
            </w:r>
          </w:p>
        </w:tc>
      </w:tr>
      <w:tr w:rsidR="00D2427D" w:rsidRPr="007C279B" w14:paraId="3C3EFED3" w14:textId="77777777" w:rsidTr="00F84523">
        <w:tc>
          <w:tcPr>
            <w:tcW w:w="3823" w:type="dxa"/>
            <w:vMerge/>
            <w:shd w:val="clear" w:color="auto" w:fill="auto"/>
          </w:tcPr>
          <w:p w14:paraId="1AF6351D" w14:textId="77777777" w:rsidR="00D2427D" w:rsidRPr="007C279B" w:rsidRDefault="00D2427D" w:rsidP="00D2427D">
            <w:pPr>
              <w:rPr>
                <w:rFonts w:ascii="Calibri" w:hAnsi="Calibri"/>
                <w:lang w:val="sk-SK"/>
              </w:rPr>
            </w:pPr>
          </w:p>
        </w:tc>
        <w:tc>
          <w:tcPr>
            <w:tcW w:w="2551" w:type="dxa"/>
            <w:shd w:val="clear" w:color="auto" w:fill="auto"/>
          </w:tcPr>
          <w:p w14:paraId="72605B18" w14:textId="77777777" w:rsidR="00D2427D" w:rsidRPr="007C279B" w:rsidRDefault="00D2427D" w:rsidP="00D2427D">
            <w:pPr>
              <w:rPr>
                <w:rFonts w:asciiTheme="minorHAnsi" w:hAnsiTheme="minorHAnsi" w:cstheme="minorHAnsi"/>
              </w:rPr>
            </w:pPr>
            <w:r w:rsidRPr="007C279B">
              <w:rPr>
                <w:rFonts w:asciiTheme="minorHAnsi" w:hAnsiTheme="minorHAnsi" w:cstheme="minorHAnsi"/>
                <w:sz w:val="20"/>
                <w:szCs w:val="20"/>
              </w:rPr>
              <w:t xml:space="preserve">Prijímateľ </w:t>
            </w:r>
          </w:p>
        </w:tc>
        <w:tc>
          <w:tcPr>
            <w:tcW w:w="3969" w:type="dxa"/>
            <w:shd w:val="clear" w:color="auto" w:fill="auto"/>
          </w:tcPr>
          <w:p w14:paraId="7593A572" w14:textId="77777777" w:rsidR="00D2427D" w:rsidRPr="007C279B" w:rsidRDefault="00D2427D" w:rsidP="00D2427D">
            <w:pPr>
              <w:rPr>
                <w:rFonts w:ascii="Calibri" w:hAnsi="Calibri"/>
                <w:lang w:val="sk-SK"/>
              </w:rPr>
            </w:pPr>
          </w:p>
        </w:tc>
      </w:tr>
      <w:tr w:rsidR="00D2427D" w:rsidRPr="007C279B" w14:paraId="70271984" w14:textId="77777777" w:rsidTr="00F84523">
        <w:tc>
          <w:tcPr>
            <w:tcW w:w="3823" w:type="dxa"/>
            <w:shd w:val="clear" w:color="auto" w:fill="auto"/>
          </w:tcPr>
          <w:p w14:paraId="57C2BA98" w14:textId="34938503" w:rsidR="00D2427D" w:rsidRPr="007C279B" w:rsidRDefault="00D2427D" w:rsidP="00925A82">
            <w:pPr>
              <w:rPr>
                <w:rFonts w:ascii="Calibri" w:hAnsi="Calibri"/>
                <w:lang w:val="sk-SK"/>
              </w:rPr>
            </w:pPr>
            <w:r w:rsidRPr="007C279B">
              <w:rPr>
                <w:rFonts w:asciiTheme="minorHAnsi" w:hAnsiTheme="minorHAnsi" w:cstheme="minorHAnsi"/>
                <w:b/>
              </w:rPr>
              <w:t>Uplatňovanie špecifického pravidla financovani</w:t>
            </w:r>
            <w:r w:rsidR="00771BE8">
              <w:rPr>
                <w:rFonts w:asciiTheme="minorHAnsi" w:hAnsiTheme="minorHAnsi" w:cstheme="minorHAnsi"/>
                <w:b/>
              </w:rPr>
              <w:t xml:space="preserve">a </w:t>
            </w:r>
            <w:r w:rsidRPr="007C279B">
              <w:rPr>
                <w:rFonts w:asciiTheme="minorHAnsi" w:hAnsiTheme="minorHAnsi" w:cstheme="minorHAnsi"/>
                <w:b/>
              </w:rPr>
              <w:t>(ak relevantné)</w:t>
            </w:r>
          </w:p>
        </w:tc>
        <w:tc>
          <w:tcPr>
            <w:tcW w:w="2551" w:type="dxa"/>
            <w:shd w:val="clear" w:color="auto" w:fill="auto"/>
          </w:tcPr>
          <w:p w14:paraId="647D402B" w14:textId="77777777" w:rsidR="00D2427D" w:rsidRPr="007C279B" w:rsidRDefault="00D2427D" w:rsidP="00D2427D">
            <w:pPr>
              <w:rPr>
                <w:rFonts w:asciiTheme="minorHAnsi" w:hAnsiTheme="minorHAnsi" w:cstheme="minorHAnsi"/>
                <w:sz w:val="20"/>
                <w:szCs w:val="20"/>
              </w:rPr>
            </w:pPr>
          </w:p>
        </w:tc>
        <w:tc>
          <w:tcPr>
            <w:tcW w:w="3969" w:type="dxa"/>
            <w:shd w:val="clear" w:color="auto" w:fill="auto"/>
          </w:tcPr>
          <w:p w14:paraId="3413A17D" w14:textId="77777777" w:rsidR="00D2427D" w:rsidRPr="007C279B" w:rsidRDefault="00D2427D" w:rsidP="00D2427D">
            <w:pPr>
              <w:rPr>
                <w:rFonts w:ascii="Calibri" w:hAnsi="Calibri"/>
                <w:lang w:val="sk-SK"/>
              </w:rPr>
            </w:pPr>
          </w:p>
        </w:tc>
      </w:tr>
      <w:tr w:rsidR="00D2427D" w:rsidRPr="007C279B" w14:paraId="41C9F9A2" w14:textId="77777777" w:rsidTr="00D2427D">
        <w:tc>
          <w:tcPr>
            <w:tcW w:w="3823" w:type="dxa"/>
            <w:vMerge w:val="restart"/>
            <w:shd w:val="clear" w:color="auto" w:fill="auto"/>
          </w:tcPr>
          <w:p w14:paraId="270AC661" w14:textId="77777777" w:rsidR="00D2427D" w:rsidRPr="007C279B" w:rsidRDefault="00D2427D" w:rsidP="00D2427D">
            <w:pPr>
              <w:rPr>
                <w:rFonts w:ascii="Calibri" w:hAnsi="Calibri"/>
                <w:lang w:val="sk-SK"/>
              </w:rPr>
            </w:pPr>
            <w:r w:rsidRPr="007C279B">
              <w:rPr>
                <w:rFonts w:asciiTheme="minorHAnsi" w:hAnsiTheme="minorHAnsi" w:cstheme="minorHAnsi"/>
                <w:b/>
              </w:rPr>
              <w:t>Zdroj pro-rata (v %)</w:t>
            </w:r>
          </w:p>
        </w:tc>
        <w:sdt>
          <w:sdtPr>
            <w:rPr>
              <w:rFonts w:asciiTheme="minorHAnsi" w:hAnsiTheme="minorHAnsi" w:cstheme="minorHAnsi"/>
            </w:rPr>
            <w:id w:val="-805619282"/>
            <w:placeholder>
              <w:docPart w:val="971A83D24E1543B3ADBAD6329F3ECBD2"/>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51" w:type="dxa"/>
                <w:shd w:val="clear" w:color="auto" w:fill="auto"/>
                <w:vAlign w:val="center"/>
              </w:tcPr>
              <w:p w14:paraId="63694097" w14:textId="77777777" w:rsidR="00D2427D" w:rsidRPr="007C279B" w:rsidRDefault="00232CFE" w:rsidP="00D2427D">
                <w:pPr>
                  <w:rPr>
                    <w:rFonts w:asciiTheme="minorHAnsi" w:hAnsiTheme="minorHAnsi" w:cstheme="minorHAnsi"/>
                  </w:rPr>
                </w:pPr>
                <w:r>
                  <w:rPr>
                    <w:rFonts w:asciiTheme="minorHAnsi" w:hAnsiTheme="minorHAnsi" w:cstheme="minorHAnsi"/>
                  </w:rPr>
                  <w:t>neaplikuje sa</w:t>
                </w:r>
              </w:p>
            </w:tc>
          </w:sdtContent>
        </w:sdt>
        <w:tc>
          <w:tcPr>
            <w:tcW w:w="3969" w:type="dxa"/>
            <w:shd w:val="clear" w:color="auto" w:fill="auto"/>
          </w:tcPr>
          <w:p w14:paraId="57DFDA63" w14:textId="77777777" w:rsidR="00D2427D" w:rsidRPr="007C279B" w:rsidRDefault="00D2427D" w:rsidP="00D2427D">
            <w:pPr>
              <w:rPr>
                <w:rFonts w:ascii="Calibri" w:hAnsi="Calibri"/>
                <w:lang w:val="sk-SK"/>
              </w:rPr>
            </w:pPr>
          </w:p>
        </w:tc>
      </w:tr>
      <w:tr w:rsidR="00D2427D" w:rsidRPr="007C279B" w14:paraId="3C8DF117" w14:textId="77777777" w:rsidTr="00D2427D">
        <w:tc>
          <w:tcPr>
            <w:tcW w:w="3823" w:type="dxa"/>
            <w:vMerge/>
            <w:shd w:val="clear" w:color="auto" w:fill="auto"/>
          </w:tcPr>
          <w:p w14:paraId="7C7A8461" w14:textId="77777777" w:rsidR="00D2427D" w:rsidRPr="007C279B" w:rsidRDefault="00D2427D" w:rsidP="00D2427D">
            <w:pPr>
              <w:rPr>
                <w:rFonts w:ascii="Calibri" w:hAnsi="Calibri"/>
                <w:lang w:val="sk-SK"/>
              </w:rPr>
            </w:pPr>
          </w:p>
        </w:tc>
        <w:sdt>
          <w:sdtPr>
            <w:rPr>
              <w:rFonts w:asciiTheme="minorHAnsi" w:hAnsiTheme="minorHAnsi" w:cstheme="minorHAnsi"/>
            </w:rPr>
            <w:id w:val="847832429"/>
            <w:placeholder>
              <w:docPart w:val="900ABD69203D483E8D34012C3FDF173D"/>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51" w:type="dxa"/>
                <w:shd w:val="clear" w:color="auto" w:fill="auto"/>
                <w:vAlign w:val="center"/>
              </w:tcPr>
              <w:p w14:paraId="033576DA" w14:textId="77777777" w:rsidR="00D2427D" w:rsidRPr="007C279B" w:rsidRDefault="00232CFE" w:rsidP="00D2427D">
                <w:pPr>
                  <w:rPr>
                    <w:rFonts w:asciiTheme="minorHAnsi" w:hAnsiTheme="minorHAnsi" w:cstheme="minorHAnsi"/>
                  </w:rPr>
                </w:pPr>
                <w:r>
                  <w:rPr>
                    <w:rFonts w:asciiTheme="minorHAnsi" w:hAnsiTheme="minorHAnsi" w:cstheme="minorHAnsi"/>
                  </w:rPr>
                  <w:t>neaplikuje sa</w:t>
                </w:r>
              </w:p>
            </w:tc>
          </w:sdtContent>
        </w:sdt>
        <w:tc>
          <w:tcPr>
            <w:tcW w:w="3969" w:type="dxa"/>
            <w:shd w:val="clear" w:color="auto" w:fill="auto"/>
          </w:tcPr>
          <w:p w14:paraId="351D352E" w14:textId="77777777" w:rsidR="00D2427D" w:rsidRPr="007C279B" w:rsidRDefault="00D2427D" w:rsidP="00D2427D">
            <w:pPr>
              <w:rPr>
                <w:rFonts w:ascii="Calibri" w:hAnsi="Calibri"/>
                <w:lang w:val="sk-SK"/>
              </w:rPr>
            </w:pPr>
          </w:p>
        </w:tc>
      </w:tr>
      <w:tr w:rsidR="00D2427D" w:rsidRPr="007C279B" w14:paraId="17757BD9" w14:textId="77777777" w:rsidTr="00F84523">
        <w:tc>
          <w:tcPr>
            <w:tcW w:w="3823" w:type="dxa"/>
            <w:shd w:val="clear" w:color="auto" w:fill="auto"/>
          </w:tcPr>
          <w:p w14:paraId="2C66E5DC" w14:textId="77777777" w:rsidR="00D2427D" w:rsidRPr="007C279B" w:rsidRDefault="00D2427D" w:rsidP="00D2427D">
            <w:pPr>
              <w:rPr>
                <w:rFonts w:ascii="Calibri" w:hAnsi="Calibri"/>
                <w:b/>
                <w:lang w:val="sk-SK"/>
              </w:rPr>
            </w:pPr>
            <w:r w:rsidRPr="007C279B">
              <w:rPr>
                <w:rFonts w:ascii="Calibri" w:hAnsi="Calibri"/>
                <w:b/>
                <w:lang w:val="sk-SK"/>
              </w:rPr>
              <w:t>V prípade uplatňovania systému pro-rata uveďte spôsob jeho stanovenia  (pomer medzi VRR a MRR), ktorý sa uplatňuje v prípade realizácie operácií s prínosom pre oba kategórie regiónov, vrátane názvu dokumentu v akom bol stanovený.</w:t>
            </w:r>
          </w:p>
        </w:tc>
        <w:tc>
          <w:tcPr>
            <w:tcW w:w="2551" w:type="dxa"/>
            <w:shd w:val="clear" w:color="auto" w:fill="auto"/>
          </w:tcPr>
          <w:p w14:paraId="028CEEFC" w14:textId="77777777" w:rsidR="00D2427D" w:rsidRPr="007C279B" w:rsidRDefault="00D2427D" w:rsidP="00D2427D">
            <w:pPr>
              <w:rPr>
                <w:rFonts w:asciiTheme="minorHAnsi" w:hAnsiTheme="minorHAnsi" w:cstheme="minorHAnsi"/>
                <w:sz w:val="20"/>
                <w:szCs w:val="20"/>
              </w:rPr>
            </w:pPr>
          </w:p>
        </w:tc>
        <w:tc>
          <w:tcPr>
            <w:tcW w:w="3969" w:type="dxa"/>
            <w:shd w:val="clear" w:color="auto" w:fill="auto"/>
          </w:tcPr>
          <w:p w14:paraId="73B8E6A7" w14:textId="77777777" w:rsidR="00D2427D" w:rsidRPr="007C279B" w:rsidRDefault="00D2427D" w:rsidP="00D2427D">
            <w:pPr>
              <w:rPr>
                <w:rFonts w:ascii="Calibri" w:hAnsi="Calibri"/>
                <w:lang w:val="sk-SK"/>
              </w:rPr>
            </w:pPr>
          </w:p>
        </w:tc>
      </w:tr>
    </w:tbl>
    <w:p w14:paraId="111D02E2" w14:textId="77777777" w:rsidR="00C56D58" w:rsidRPr="007C279B" w:rsidRDefault="00C56D58">
      <w:pPr>
        <w:rPr>
          <w:rFonts w:ascii="Calibri" w:hAnsi="Calibri" w:cs="Arial"/>
          <w:b/>
          <w:lang w:val="sk-SK"/>
        </w:rPr>
      </w:pPr>
    </w:p>
    <w:p w14:paraId="4BFF43EE" w14:textId="77777777" w:rsidR="00185B1C" w:rsidRDefault="00185B1C" w:rsidP="00185B1C">
      <w:pPr>
        <w:rPr>
          <w:rFonts w:ascii="Calibri" w:hAnsi="Calibri" w:cs="Arial"/>
          <w:b/>
          <w:lang w:val="sk-SK"/>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2551"/>
        <w:gridCol w:w="3969"/>
      </w:tblGrid>
      <w:tr w:rsidR="00185B1C" w:rsidRPr="00DA0EBD" w14:paraId="4D639CEF" w14:textId="77777777" w:rsidTr="00771BE8">
        <w:tc>
          <w:tcPr>
            <w:tcW w:w="10343" w:type="dxa"/>
            <w:gridSpan w:val="3"/>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ADDE33F" w14:textId="77777777" w:rsidR="00185B1C" w:rsidRPr="00DA0EBD" w:rsidRDefault="00185B1C" w:rsidP="00771BE8">
            <w:pPr>
              <w:rPr>
                <w:rFonts w:ascii="Calibri" w:hAnsi="Calibri"/>
                <w:lang w:val="sk-SK"/>
              </w:rPr>
            </w:pPr>
            <w:r w:rsidRPr="00DA0EBD">
              <w:rPr>
                <w:rFonts w:asciiTheme="minorHAnsi" w:hAnsiTheme="minorHAnsi" w:cstheme="minorHAnsi"/>
                <w:b/>
                <w:lang w:val="sk-SK"/>
              </w:rPr>
              <w:t>Ž</w:t>
            </w:r>
            <w:r>
              <w:rPr>
                <w:rFonts w:asciiTheme="minorHAnsi" w:hAnsiTheme="minorHAnsi" w:cstheme="minorHAnsi"/>
                <w:b/>
                <w:lang w:val="sk-SK"/>
              </w:rPr>
              <w:t>iadateľ – 4P1 / ESO4.1</w:t>
            </w:r>
          </w:p>
        </w:tc>
      </w:tr>
      <w:tr w:rsidR="00185B1C" w:rsidRPr="00DA0EBD" w14:paraId="596980AD" w14:textId="77777777" w:rsidTr="00771BE8">
        <w:tc>
          <w:tcPr>
            <w:tcW w:w="3823" w:type="dxa"/>
            <w:tcBorders>
              <w:top w:val="single" w:sz="8" w:space="0" w:color="auto"/>
            </w:tcBorders>
            <w:shd w:val="clear" w:color="auto" w:fill="auto"/>
          </w:tcPr>
          <w:p w14:paraId="01886DBF" w14:textId="77777777" w:rsidR="00185B1C" w:rsidRPr="00DA0EBD" w:rsidRDefault="00185B1C" w:rsidP="00771BE8">
            <w:pPr>
              <w:rPr>
                <w:rFonts w:ascii="Calibri" w:hAnsi="Calibri"/>
                <w:lang w:val="sk-SK"/>
              </w:rPr>
            </w:pPr>
            <w:r w:rsidRPr="00DA0EBD">
              <w:rPr>
                <w:rFonts w:asciiTheme="minorHAnsi" w:hAnsiTheme="minorHAnsi" w:cstheme="minorHAnsi"/>
                <w:b/>
                <w:lang w:val="sk-SK"/>
              </w:rPr>
              <w:t>Fond</w:t>
            </w:r>
          </w:p>
        </w:tc>
        <w:sdt>
          <w:sdtPr>
            <w:rPr>
              <w:rFonts w:asciiTheme="minorHAnsi" w:hAnsiTheme="minorHAnsi" w:cstheme="minorHAnsi"/>
              <w:lang w:val="sk-SK"/>
            </w:rPr>
            <w:id w:val="887072754"/>
            <w:placeholder>
              <w:docPart w:val="FCDCE37503E54F9B947FC191935C70E0"/>
            </w:placeholder>
            <w:comboBox>
              <w:listItem w:value="Vyberte položku."/>
              <w:listItem w:displayText="Európsky fond regionálneho rozvoja" w:value="Európsky fond regionálneho rozvoja"/>
              <w:listItem w:displayText="Európsky sociálny fond plus" w:value="Európsky sociálny fond plus"/>
              <w:listItem w:displayText="Kohézny fond" w:value="Kohézny fond"/>
              <w:listItem w:displayText="Fond na spravodlivú transformáciu" w:value="Fond na spravodlivú transformáciu"/>
            </w:comboBox>
          </w:sdtPr>
          <w:sdtEndPr/>
          <w:sdtContent>
            <w:tc>
              <w:tcPr>
                <w:tcW w:w="6520" w:type="dxa"/>
                <w:gridSpan w:val="2"/>
                <w:tcBorders>
                  <w:top w:val="single" w:sz="8" w:space="0" w:color="auto"/>
                </w:tcBorders>
                <w:shd w:val="clear" w:color="auto" w:fill="auto"/>
              </w:tcPr>
              <w:p w14:paraId="69E6E198" w14:textId="77777777" w:rsidR="00185B1C" w:rsidRPr="00DA0EBD" w:rsidRDefault="00185B1C" w:rsidP="00771BE8">
                <w:pPr>
                  <w:rPr>
                    <w:rFonts w:ascii="Calibri" w:hAnsi="Calibri"/>
                    <w:lang w:val="sk-SK"/>
                  </w:rPr>
                </w:pPr>
                <w:r>
                  <w:rPr>
                    <w:rFonts w:asciiTheme="minorHAnsi" w:hAnsiTheme="minorHAnsi" w:cstheme="minorHAnsi"/>
                    <w:lang w:val="sk-SK"/>
                  </w:rPr>
                  <w:t>Európsky sociálny fond plus</w:t>
                </w:r>
              </w:p>
            </w:tc>
          </w:sdtContent>
        </w:sdt>
      </w:tr>
      <w:tr w:rsidR="00185B1C" w:rsidRPr="00DA0EBD" w14:paraId="2472BD72" w14:textId="77777777" w:rsidTr="00771BE8">
        <w:tc>
          <w:tcPr>
            <w:tcW w:w="3823" w:type="dxa"/>
            <w:vMerge w:val="restart"/>
            <w:shd w:val="clear" w:color="auto" w:fill="auto"/>
          </w:tcPr>
          <w:p w14:paraId="3F7A46D6" w14:textId="77777777" w:rsidR="00185B1C" w:rsidRPr="00DA0EBD" w:rsidRDefault="00185B1C" w:rsidP="00925A82">
            <w:pPr>
              <w:rPr>
                <w:rFonts w:ascii="Calibri" w:hAnsi="Calibri"/>
                <w:lang w:val="sk-SK"/>
              </w:rPr>
            </w:pPr>
            <w:r w:rsidRPr="00DA0EBD">
              <w:rPr>
                <w:rFonts w:asciiTheme="minorHAnsi" w:hAnsiTheme="minorHAnsi" w:cstheme="minorHAnsi"/>
                <w:b/>
                <w:lang w:val="sk-SK"/>
              </w:rPr>
              <w:t>Celkové oprávnené výdavky NP podľa kategórie regiónu</w:t>
            </w:r>
            <w:r w:rsidR="00771BE8" w:rsidRPr="00DA0EBD">
              <w:rPr>
                <w:rFonts w:asciiTheme="minorHAnsi" w:hAnsiTheme="minorHAnsi" w:cstheme="minorHAnsi"/>
                <w:b/>
                <w:lang w:val="sk-SK"/>
              </w:rPr>
              <w:t xml:space="preserve"> </w:t>
            </w:r>
            <w:r w:rsidRPr="00DA0EBD">
              <w:rPr>
                <w:rFonts w:asciiTheme="minorHAnsi" w:hAnsiTheme="minorHAnsi" w:cstheme="minorHAnsi"/>
                <w:b/>
                <w:lang w:val="sk-SK"/>
              </w:rPr>
              <w:t>(v EUR)</w:t>
            </w:r>
          </w:p>
        </w:tc>
        <w:sdt>
          <w:sdtPr>
            <w:rPr>
              <w:rFonts w:asciiTheme="minorHAnsi" w:hAnsiTheme="minorHAnsi" w:cstheme="minorHAnsi"/>
              <w:lang w:val="sk-SK"/>
            </w:rPr>
            <w:id w:val="1227959233"/>
            <w:placeholder>
              <w:docPart w:val="D7C2B76DDB9B4D4D916E2FB8349A6E6A"/>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51" w:type="dxa"/>
                <w:shd w:val="clear" w:color="auto" w:fill="auto"/>
                <w:vAlign w:val="center"/>
              </w:tcPr>
              <w:p w14:paraId="50FC5F5A" w14:textId="77777777" w:rsidR="00185B1C" w:rsidRPr="00DA0EBD" w:rsidRDefault="00185B1C" w:rsidP="00771BE8">
                <w:pPr>
                  <w:rPr>
                    <w:rFonts w:ascii="Calibri" w:hAnsi="Calibri"/>
                    <w:lang w:val="sk-SK"/>
                  </w:rPr>
                </w:pPr>
                <w:r>
                  <w:rPr>
                    <w:rFonts w:asciiTheme="minorHAnsi" w:hAnsiTheme="minorHAnsi" w:cstheme="minorHAnsi"/>
                    <w:lang w:val="sk-SK"/>
                  </w:rPr>
                  <w:t>menej rozvinutý región</w:t>
                </w:r>
              </w:p>
            </w:tc>
          </w:sdtContent>
        </w:sdt>
        <w:tc>
          <w:tcPr>
            <w:tcW w:w="3969" w:type="dxa"/>
            <w:shd w:val="clear" w:color="auto" w:fill="auto"/>
          </w:tcPr>
          <w:p w14:paraId="7CE2D0D7" w14:textId="77777777" w:rsidR="00185B1C" w:rsidRPr="00B74C63" w:rsidRDefault="00185B1C" w:rsidP="00ED6403">
            <w:pPr>
              <w:jc w:val="right"/>
              <w:rPr>
                <w:rFonts w:ascii="Calibri" w:hAnsi="Calibri"/>
                <w:lang w:val="sk-SK"/>
              </w:rPr>
            </w:pPr>
            <w:r w:rsidRPr="00B74C63">
              <w:rPr>
                <w:rFonts w:asciiTheme="minorHAnsi" w:hAnsiTheme="minorHAnsi" w:cstheme="minorHAnsi"/>
                <w:lang w:val="sk-SK"/>
              </w:rPr>
              <w:t>8 574 557,89 €</w:t>
            </w:r>
          </w:p>
        </w:tc>
      </w:tr>
      <w:tr w:rsidR="00185B1C" w:rsidRPr="00DA0EBD" w14:paraId="6F804418" w14:textId="77777777" w:rsidTr="00771BE8">
        <w:tc>
          <w:tcPr>
            <w:tcW w:w="3823" w:type="dxa"/>
            <w:vMerge/>
            <w:shd w:val="clear" w:color="auto" w:fill="auto"/>
          </w:tcPr>
          <w:p w14:paraId="60DA8346" w14:textId="77777777" w:rsidR="00185B1C" w:rsidRPr="00DA0EBD" w:rsidRDefault="00185B1C" w:rsidP="00771BE8">
            <w:pPr>
              <w:rPr>
                <w:rFonts w:ascii="Calibri" w:hAnsi="Calibri"/>
                <w:lang w:val="sk-SK"/>
              </w:rPr>
            </w:pPr>
          </w:p>
        </w:tc>
        <w:sdt>
          <w:sdtPr>
            <w:rPr>
              <w:rFonts w:asciiTheme="minorHAnsi" w:hAnsiTheme="minorHAnsi" w:cstheme="minorHAnsi"/>
              <w:lang w:val="sk-SK"/>
            </w:rPr>
            <w:id w:val="-625461697"/>
            <w:placeholder>
              <w:docPart w:val="80A6089B51CE447B9D34D81B585BDA59"/>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51" w:type="dxa"/>
                <w:shd w:val="clear" w:color="auto" w:fill="auto"/>
                <w:vAlign w:val="center"/>
              </w:tcPr>
              <w:p w14:paraId="39EAEB7F" w14:textId="77777777" w:rsidR="00185B1C" w:rsidRPr="00DA0EBD" w:rsidRDefault="00185B1C" w:rsidP="00771BE8">
                <w:pPr>
                  <w:rPr>
                    <w:rFonts w:ascii="Calibri" w:hAnsi="Calibri"/>
                    <w:lang w:val="sk-SK"/>
                  </w:rPr>
                </w:pPr>
                <w:r>
                  <w:rPr>
                    <w:rFonts w:asciiTheme="minorHAnsi" w:hAnsiTheme="minorHAnsi" w:cstheme="minorHAnsi"/>
                    <w:lang w:val="sk-SK"/>
                  </w:rPr>
                  <w:t>viac rozvinutý región</w:t>
                </w:r>
              </w:p>
            </w:tc>
          </w:sdtContent>
        </w:sdt>
        <w:tc>
          <w:tcPr>
            <w:tcW w:w="3969" w:type="dxa"/>
            <w:shd w:val="clear" w:color="auto" w:fill="auto"/>
          </w:tcPr>
          <w:p w14:paraId="04594387" w14:textId="77777777" w:rsidR="00185B1C" w:rsidRPr="001B0C93" w:rsidRDefault="00D35F0D" w:rsidP="00ED6403">
            <w:pPr>
              <w:jc w:val="right"/>
              <w:rPr>
                <w:rFonts w:ascii="Calibri" w:hAnsi="Calibri"/>
                <w:lang w:val="sk-SK"/>
              </w:rPr>
            </w:pPr>
            <w:r w:rsidRPr="000755CD">
              <w:rPr>
                <w:rFonts w:ascii="Calibri" w:hAnsi="Calibri"/>
                <w:lang w:val="sk-SK"/>
              </w:rPr>
              <w:t xml:space="preserve">    </w:t>
            </w:r>
            <w:r w:rsidR="00185B1C" w:rsidRPr="001B0C93">
              <w:rPr>
                <w:rFonts w:ascii="Calibri" w:hAnsi="Calibri"/>
                <w:lang w:val="sk-SK"/>
              </w:rPr>
              <w:t>489 </w:t>
            </w:r>
            <w:r w:rsidR="00185B1C" w:rsidRPr="00171A50">
              <w:rPr>
                <w:rFonts w:ascii="Calibri" w:hAnsi="Calibri"/>
                <w:lang w:val="sk-SK"/>
              </w:rPr>
              <w:t xml:space="preserve">214,16 </w:t>
            </w:r>
            <w:r w:rsidR="00185B1C" w:rsidRPr="000755CD">
              <w:rPr>
                <w:rFonts w:asciiTheme="minorHAnsi" w:hAnsiTheme="minorHAnsi" w:cstheme="minorHAnsi"/>
                <w:lang w:val="sk-SK"/>
              </w:rPr>
              <w:t>€</w:t>
            </w:r>
          </w:p>
        </w:tc>
      </w:tr>
      <w:tr w:rsidR="00185B1C" w:rsidRPr="00DA0EBD" w14:paraId="1F7C0129" w14:textId="77777777" w:rsidTr="00771BE8">
        <w:tc>
          <w:tcPr>
            <w:tcW w:w="3823" w:type="dxa"/>
            <w:vMerge w:val="restart"/>
            <w:shd w:val="clear" w:color="auto" w:fill="auto"/>
          </w:tcPr>
          <w:p w14:paraId="26C13373" w14:textId="77777777" w:rsidR="00185B1C" w:rsidRPr="00DA0EBD" w:rsidRDefault="00185B1C" w:rsidP="00925A82">
            <w:pPr>
              <w:rPr>
                <w:rFonts w:ascii="Calibri" w:hAnsi="Calibri"/>
                <w:lang w:val="sk-SK"/>
              </w:rPr>
            </w:pPr>
            <w:r w:rsidRPr="00DA0EBD">
              <w:rPr>
                <w:rFonts w:asciiTheme="minorHAnsi" w:hAnsiTheme="minorHAnsi" w:cstheme="minorHAnsi"/>
                <w:b/>
                <w:lang w:val="sk-SK"/>
              </w:rPr>
              <w:t>Zdroj EÚ podľa kategórie regiónu (v EUR)</w:t>
            </w:r>
          </w:p>
        </w:tc>
        <w:sdt>
          <w:sdtPr>
            <w:rPr>
              <w:rFonts w:asciiTheme="minorHAnsi" w:hAnsiTheme="minorHAnsi" w:cstheme="minorHAnsi"/>
              <w:lang w:val="sk-SK"/>
            </w:rPr>
            <w:id w:val="1823073875"/>
            <w:placeholder>
              <w:docPart w:val="FD4E0F5366974898AAE2618BD7D3CDF1"/>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51" w:type="dxa"/>
                <w:shd w:val="clear" w:color="auto" w:fill="auto"/>
                <w:vAlign w:val="center"/>
              </w:tcPr>
              <w:p w14:paraId="5CDF7773" w14:textId="77777777" w:rsidR="00185B1C" w:rsidRPr="00DA0EBD" w:rsidRDefault="00185B1C" w:rsidP="00771BE8">
                <w:pPr>
                  <w:rPr>
                    <w:rFonts w:ascii="Calibri" w:hAnsi="Calibri"/>
                    <w:lang w:val="sk-SK"/>
                  </w:rPr>
                </w:pPr>
                <w:r>
                  <w:rPr>
                    <w:rFonts w:asciiTheme="minorHAnsi" w:hAnsiTheme="minorHAnsi" w:cstheme="minorHAnsi"/>
                    <w:lang w:val="sk-SK"/>
                  </w:rPr>
                  <w:t>menej rozvinutý región</w:t>
                </w:r>
              </w:p>
            </w:tc>
          </w:sdtContent>
        </w:sdt>
        <w:tc>
          <w:tcPr>
            <w:tcW w:w="3969" w:type="dxa"/>
            <w:shd w:val="clear" w:color="auto" w:fill="auto"/>
          </w:tcPr>
          <w:p w14:paraId="03F66B38" w14:textId="5FBC2799" w:rsidR="00185B1C" w:rsidRPr="001B0C93" w:rsidRDefault="00D35F0D" w:rsidP="00ED6403">
            <w:pPr>
              <w:jc w:val="right"/>
              <w:rPr>
                <w:rFonts w:ascii="Calibri" w:hAnsi="Calibri"/>
                <w:lang w:val="sk-SK"/>
              </w:rPr>
            </w:pPr>
            <w:r w:rsidRPr="000755CD">
              <w:rPr>
                <w:rFonts w:asciiTheme="minorHAnsi" w:hAnsiTheme="minorHAnsi" w:cstheme="minorHAnsi"/>
                <w:lang w:val="sk-SK"/>
              </w:rPr>
              <w:t>7 288 374,</w:t>
            </w:r>
            <w:del w:id="62" w:author="Marková Anna" w:date="2025-11-18T13:53:00Z">
              <w:r w:rsidRPr="000755CD" w:rsidDel="00364A89">
                <w:rPr>
                  <w:rFonts w:asciiTheme="minorHAnsi" w:hAnsiTheme="minorHAnsi" w:cstheme="minorHAnsi"/>
                  <w:lang w:val="sk-SK"/>
                </w:rPr>
                <w:delText>21</w:delText>
              </w:r>
            </w:del>
            <w:ins w:id="63" w:author="Marková Anna" w:date="2025-11-18T13:53:00Z">
              <w:r w:rsidR="00364A89">
                <w:rPr>
                  <w:rFonts w:asciiTheme="minorHAnsi" w:hAnsiTheme="minorHAnsi" w:cstheme="minorHAnsi"/>
                  <w:lang w:val="sk-SK"/>
                </w:rPr>
                <w:t>00</w:t>
              </w:r>
            </w:ins>
            <w:r w:rsidR="00185B1C" w:rsidRPr="000755CD">
              <w:rPr>
                <w:rFonts w:asciiTheme="minorHAnsi" w:hAnsiTheme="minorHAnsi" w:cstheme="minorHAnsi"/>
                <w:lang w:val="sk-SK"/>
              </w:rPr>
              <w:t>€</w:t>
            </w:r>
          </w:p>
        </w:tc>
      </w:tr>
      <w:tr w:rsidR="00185B1C" w:rsidRPr="00DA0EBD" w14:paraId="3ACE46F0" w14:textId="77777777" w:rsidTr="00771BE8">
        <w:tc>
          <w:tcPr>
            <w:tcW w:w="3823" w:type="dxa"/>
            <w:vMerge/>
            <w:shd w:val="clear" w:color="auto" w:fill="auto"/>
          </w:tcPr>
          <w:p w14:paraId="7345561C" w14:textId="77777777" w:rsidR="00185B1C" w:rsidRPr="00DA0EBD" w:rsidRDefault="00185B1C" w:rsidP="00771BE8">
            <w:pPr>
              <w:rPr>
                <w:rFonts w:ascii="Calibri" w:hAnsi="Calibri"/>
                <w:lang w:val="sk-SK"/>
              </w:rPr>
            </w:pPr>
          </w:p>
        </w:tc>
        <w:sdt>
          <w:sdtPr>
            <w:rPr>
              <w:rFonts w:asciiTheme="minorHAnsi" w:hAnsiTheme="minorHAnsi" w:cstheme="minorHAnsi"/>
              <w:lang w:val="sk-SK"/>
            </w:rPr>
            <w:id w:val="1867940237"/>
            <w:placeholder>
              <w:docPart w:val="A6F3E4D3A7A146B0B132D2225E920B2C"/>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51" w:type="dxa"/>
                <w:shd w:val="clear" w:color="auto" w:fill="auto"/>
                <w:vAlign w:val="center"/>
              </w:tcPr>
              <w:p w14:paraId="460576AB" w14:textId="77777777" w:rsidR="00185B1C" w:rsidRPr="00DA0EBD" w:rsidRDefault="00E73FE2" w:rsidP="00771BE8">
                <w:pPr>
                  <w:rPr>
                    <w:rFonts w:ascii="Calibri" w:hAnsi="Calibri"/>
                    <w:lang w:val="sk-SK"/>
                  </w:rPr>
                </w:pPr>
                <w:r>
                  <w:rPr>
                    <w:rFonts w:asciiTheme="minorHAnsi" w:hAnsiTheme="minorHAnsi" w:cstheme="minorHAnsi"/>
                    <w:lang w:val="sk-SK"/>
                  </w:rPr>
                  <w:t>viac rozvinutý región</w:t>
                </w:r>
              </w:p>
            </w:tc>
          </w:sdtContent>
        </w:sdt>
        <w:tc>
          <w:tcPr>
            <w:tcW w:w="3969" w:type="dxa"/>
            <w:shd w:val="clear" w:color="auto" w:fill="auto"/>
          </w:tcPr>
          <w:p w14:paraId="5AA659C2" w14:textId="03031709" w:rsidR="00185B1C" w:rsidRPr="001B0C93" w:rsidRDefault="00D35F0D" w:rsidP="00ED6403">
            <w:pPr>
              <w:jc w:val="right"/>
              <w:rPr>
                <w:rFonts w:ascii="Calibri" w:hAnsi="Calibri"/>
                <w:lang w:val="sk-SK"/>
              </w:rPr>
            </w:pPr>
            <w:r w:rsidRPr="000755CD">
              <w:rPr>
                <w:rFonts w:ascii="Calibri" w:hAnsi="Calibri"/>
                <w:lang w:val="sk-SK"/>
              </w:rPr>
              <w:t xml:space="preserve">   </w:t>
            </w:r>
            <w:r w:rsidRPr="001B0C93">
              <w:rPr>
                <w:rFonts w:ascii="Calibri" w:hAnsi="Calibri"/>
                <w:lang w:val="sk-SK"/>
              </w:rPr>
              <w:t>195 </w:t>
            </w:r>
            <w:r w:rsidRPr="00171A50">
              <w:rPr>
                <w:rFonts w:ascii="Calibri" w:hAnsi="Calibri"/>
                <w:lang w:val="sk-SK"/>
              </w:rPr>
              <w:t>685,</w:t>
            </w:r>
            <w:del w:id="64" w:author="Marková Anna" w:date="2025-11-18T13:53:00Z">
              <w:r w:rsidRPr="00171A50" w:rsidDel="00364A89">
                <w:rPr>
                  <w:rFonts w:ascii="Calibri" w:hAnsi="Calibri"/>
                  <w:lang w:val="sk-SK"/>
                </w:rPr>
                <w:delText>66</w:delText>
              </w:r>
            </w:del>
            <w:ins w:id="65" w:author="Marková Anna" w:date="2025-11-18T13:53:00Z">
              <w:r w:rsidR="00364A89">
                <w:rPr>
                  <w:rFonts w:ascii="Calibri" w:hAnsi="Calibri"/>
                  <w:lang w:val="sk-SK"/>
                </w:rPr>
                <w:t>00</w:t>
              </w:r>
            </w:ins>
            <w:r w:rsidRPr="00170499">
              <w:rPr>
                <w:rFonts w:asciiTheme="minorHAnsi" w:hAnsiTheme="minorHAnsi" w:cstheme="minorHAnsi"/>
                <w:lang w:val="sk-SK"/>
              </w:rPr>
              <w:t>€</w:t>
            </w:r>
          </w:p>
        </w:tc>
      </w:tr>
      <w:tr w:rsidR="00185B1C" w:rsidRPr="00DA0EBD" w14:paraId="7ABE5180" w14:textId="77777777" w:rsidTr="00771BE8">
        <w:tc>
          <w:tcPr>
            <w:tcW w:w="3823" w:type="dxa"/>
            <w:vMerge w:val="restart"/>
            <w:shd w:val="clear" w:color="auto" w:fill="auto"/>
          </w:tcPr>
          <w:p w14:paraId="16842867" w14:textId="77777777" w:rsidR="00185B1C" w:rsidRPr="00DA0EBD" w:rsidRDefault="00185B1C" w:rsidP="00925A82">
            <w:pPr>
              <w:rPr>
                <w:rFonts w:ascii="Calibri" w:hAnsi="Calibri"/>
                <w:lang w:val="sk-SK"/>
              </w:rPr>
            </w:pPr>
            <w:r w:rsidRPr="00DA0EBD">
              <w:rPr>
                <w:rFonts w:asciiTheme="minorHAnsi" w:hAnsiTheme="minorHAnsi" w:cstheme="minorHAnsi"/>
                <w:b/>
                <w:lang w:val="sk-SK"/>
              </w:rPr>
              <w:t>Zdroj ŠR podľa kategórie regiónu  (v EUR)</w:t>
            </w:r>
          </w:p>
        </w:tc>
        <w:sdt>
          <w:sdtPr>
            <w:rPr>
              <w:rFonts w:asciiTheme="minorHAnsi" w:hAnsiTheme="minorHAnsi" w:cstheme="minorHAnsi"/>
              <w:lang w:val="sk-SK"/>
            </w:rPr>
            <w:id w:val="1581253405"/>
            <w:placeholder>
              <w:docPart w:val="994BF369F4FB421286B51D51305A246E"/>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51" w:type="dxa"/>
                <w:shd w:val="clear" w:color="auto" w:fill="auto"/>
                <w:vAlign w:val="center"/>
              </w:tcPr>
              <w:p w14:paraId="670EA845" w14:textId="77777777" w:rsidR="00185B1C" w:rsidRPr="00DA0EBD" w:rsidRDefault="00185B1C" w:rsidP="00771BE8">
                <w:pPr>
                  <w:rPr>
                    <w:rFonts w:asciiTheme="minorHAnsi" w:hAnsiTheme="minorHAnsi" w:cstheme="minorHAnsi"/>
                    <w:lang w:val="sk-SK"/>
                  </w:rPr>
                </w:pPr>
                <w:r>
                  <w:rPr>
                    <w:rFonts w:asciiTheme="minorHAnsi" w:hAnsiTheme="minorHAnsi" w:cstheme="minorHAnsi"/>
                    <w:lang w:val="sk-SK"/>
                  </w:rPr>
                  <w:t>menej rozvinutý región</w:t>
                </w:r>
              </w:p>
            </w:tc>
          </w:sdtContent>
        </w:sdt>
        <w:tc>
          <w:tcPr>
            <w:tcW w:w="3969" w:type="dxa"/>
            <w:shd w:val="clear" w:color="auto" w:fill="auto"/>
          </w:tcPr>
          <w:p w14:paraId="385A4964" w14:textId="79A7AC61" w:rsidR="00185B1C" w:rsidRPr="001B0C93" w:rsidRDefault="00D35F0D" w:rsidP="00ED6403">
            <w:pPr>
              <w:jc w:val="right"/>
              <w:rPr>
                <w:rFonts w:ascii="Calibri" w:hAnsi="Calibri"/>
                <w:lang w:val="sk-SK"/>
              </w:rPr>
            </w:pPr>
            <w:r w:rsidRPr="000755CD">
              <w:rPr>
                <w:rFonts w:asciiTheme="minorHAnsi" w:hAnsiTheme="minorHAnsi" w:cstheme="minorHAnsi"/>
                <w:lang w:val="sk-SK"/>
              </w:rPr>
              <w:t>1 286 183,</w:t>
            </w:r>
            <w:del w:id="66" w:author="Marková Anna" w:date="2025-11-18T13:53:00Z">
              <w:r w:rsidRPr="000755CD" w:rsidDel="00364A89">
                <w:rPr>
                  <w:rFonts w:asciiTheme="minorHAnsi" w:hAnsiTheme="minorHAnsi" w:cstheme="minorHAnsi"/>
                  <w:lang w:val="sk-SK"/>
                </w:rPr>
                <w:delText>68</w:delText>
              </w:r>
            </w:del>
            <w:ins w:id="67" w:author="Marková Anna" w:date="2025-11-18T13:53:00Z">
              <w:r w:rsidR="00364A89">
                <w:rPr>
                  <w:rFonts w:asciiTheme="minorHAnsi" w:hAnsiTheme="minorHAnsi" w:cstheme="minorHAnsi"/>
                  <w:lang w:val="sk-SK"/>
                </w:rPr>
                <w:t>89</w:t>
              </w:r>
            </w:ins>
            <w:r w:rsidR="00185B1C" w:rsidRPr="000755CD">
              <w:rPr>
                <w:rFonts w:asciiTheme="minorHAnsi" w:hAnsiTheme="minorHAnsi" w:cstheme="minorHAnsi"/>
                <w:lang w:val="sk-SK"/>
              </w:rPr>
              <w:t>€</w:t>
            </w:r>
          </w:p>
        </w:tc>
      </w:tr>
      <w:tr w:rsidR="00185B1C" w:rsidRPr="00DA0EBD" w14:paraId="0687CCF8" w14:textId="77777777" w:rsidTr="00771BE8">
        <w:tc>
          <w:tcPr>
            <w:tcW w:w="3823" w:type="dxa"/>
            <w:vMerge/>
            <w:shd w:val="clear" w:color="auto" w:fill="auto"/>
          </w:tcPr>
          <w:p w14:paraId="724982F9" w14:textId="77777777" w:rsidR="00185B1C" w:rsidRPr="00DA0EBD" w:rsidRDefault="00185B1C" w:rsidP="00771BE8">
            <w:pPr>
              <w:rPr>
                <w:rFonts w:ascii="Calibri" w:hAnsi="Calibri"/>
                <w:lang w:val="sk-SK"/>
              </w:rPr>
            </w:pPr>
          </w:p>
        </w:tc>
        <w:sdt>
          <w:sdtPr>
            <w:rPr>
              <w:rFonts w:asciiTheme="minorHAnsi" w:hAnsiTheme="minorHAnsi" w:cstheme="minorHAnsi"/>
              <w:lang w:val="sk-SK"/>
            </w:rPr>
            <w:id w:val="-1413844856"/>
            <w:placeholder>
              <w:docPart w:val="93B20510602A4715AE65B7B4DD209A77"/>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51" w:type="dxa"/>
                <w:shd w:val="clear" w:color="auto" w:fill="auto"/>
                <w:vAlign w:val="center"/>
              </w:tcPr>
              <w:p w14:paraId="093284D2" w14:textId="77777777" w:rsidR="00185B1C" w:rsidRPr="00DA0EBD" w:rsidRDefault="00E73FE2" w:rsidP="00771BE8">
                <w:pPr>
                  <w:rPr>
                    <w:rFonts w:asciiTheme="minorHAnsi" w:hAnsiTheme="minorHAnsi" w:cstheme="minorHAnsi"/>
                    <w:lang w:val="sk-SK"/>
                  </w:rPr>
                </w:pPr>
                <w:r>
                  <w:rPr>
                    <w:rFonts w:asciiTheme="minorHAnsi" w:hAnsiTheme="minorHAnsi" w:cstheme="minorHAnsi"/>
                    <w:lang w:val="sk-SK"/>
                  </w:rPr>
                  <w:t>viac rozvinutý región</w:t>
                </w:r>
              </w:p>
            </w:tc>
          </w:sdtContent>
        </w:sdt>
        <w:tc>
          <w:tcPr>
            <w:tcW w:w="3969" w:type="dxa"/>
            <w:shd w:val="clear" w:color="auto" w:fill="auto"/>
          </w:tcPr>
          <w:p w14:paraId="721E113A" w14:textId="193DFA4B" w:rsidR="00185B1C" w:rsidRPr="001B0C93" w:rsidRDefault="00D35F0D" w:rsidP="00ED6403">
            <w:pPr>
              <w:jc w:val="right"/>
              <w:rPr>
                <w:rFonts w:ascii="Calibri" w:hAnsi="Calibri"/>
                <w:lang w:val="sk-SK"/>
              </w:rPr>
            </w:pPr>
            <w:r w:rsidRPr="00170499">
              <w:rPr>
                <w:rFonts w:asciiTheme="minorHAnsi" w:hAnsiTheme="minorHAnsi" w:cstheme="minorHAnsi"/>
                <w:lang w:val="sk-SK"/>
              </w:rPr>
              <w:t xml:space="preserve">   293 52</w:t>
            </w:r>
            <w:del w:id="68" w:author="Marková Anna" w:date="2025-11-18T13:53:00Z">
              <w:r w:rsidRPr="00170499" w:rsidDel="00364A89">
                <w:rPr>
                  <w:rFonts w:asciiTheme="minorHAnsi" w:hAnsiTheme="minorHAnsi" w:cstheme="minorHAnsi"/>
                  <w:lang w:val="sk-SK"/>
                </w:rPr>
                <w:delText>8,50</w:delText>
              </w:r>
            </w:del>
            <w:ins w:id="69" w:author="Marková Anna" w:date="2025-11-18T13:53:00Z">
              <w:r w:rsidR="00364A89">
                <w:rPr>
                  <w:rFonts w:asciiTheme="minorHAnsi" w:hAnsiTheme="minorHAnsi" w:cstheme="minorHAnsi"/>
                  <w:lang w:val="sk-SK"/>
                </w:rPr>
                <w:t>9,16</w:t>
              </w:r>
            </w:ins>
            <w:r w:rsidRPr="00170499">
              <w:rPr>
                <w:rFonts w:asciiTheme="minorHAnsi" w:hAnsiTheme="minorHAnsi" w:cstheme="minorHAnsi"/>
                <w:lang w:val="sk-SK"/>
              </w:rPr>
              <w:t>€</w:t>
            </w:r>
          </w:p>
        </w:tc>
      </w:tr>
      <w:tr w:rsidR="00185B1C" w:rsidRPr="00DA0EBD" w14:paraId="204C99AF" w14:textId="77777777" w:rsidTr="00771BE8">
        <w:tc>
          <w:tcPr>
            <w:tcW w:w="3823" w:type="dxa"/>
            <w:vMerge w:val="restart"/>
            <w:shd w:val="clear" w:color="auto" w:fill="auto"/>
          </w:tcPr>
          <w:p w14:paraId="22CEF2FA" w14:textId="77777777" w:rsidR="00185B1C" w:rsidRPr="00DA0EBD" w:rsidRDefault="00185B1C" w:rsidP="00925A82">
            <w:pPr>
              <w:rPr>
                <w:rFonts w:ascii="Calibri" w:hAnsi="Calibri"/>
                <w:lang w:val="sk-SK"/>
              </w:rPr>
            </w:pPr>
            <w:r w:rsidRPr="00DA0EBD">
              <w:rPr>
                <w:rFonts w:asciiTheme="minorHAnsi" w:hAnsiTheme="minorHAnsi" w:cstheme="minorHAnsi"/>
                <w:b/>
                <w:lang w:val="sk-SK"/>
              </w:rPr>
              <w:t>Vlastné zdroje prijímateľa podľa kategórie regiónu (v EUR)</w:t>
            </w:r>
          </w:p>
        </w:tc>
        <w:sdt>
          <w:sdtPr>
            <w:rPr>
              <w:rFonts w:asciiTheme="minorHAnsi" w:hAnsiTheme="minorHAnsi" w:cstheme="minorHAnsi"/>
              <w:lang w:val="sk-SK"/>
            </w:rPr>
            <w:id w:val="1814835446"/>
            <w:placeholder>
              <w:docPart w:val="51C58D7B55B243EFB8AF926EB5FFAAB6"/>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51" w:type="dxa"/>
                <w:shd w:val="clear" w:color="auto" w:fill="auto"/>
              </w:tcPr>
              <w:p w14:paraId="784C3317" w14:textId="77777777" w:rsidR="00185B1C" w:rsidRPr="00DA0EBD" w:rsidRDefault="00E73FE2" w:rsidP="00771BE8">
                <w:pPr>
                  <w:rPr>
                    <w:rFonts w:ascii="Calibri" w:hAnsi="Calibri"/>
                    <w:lang w:val="sk-SK"/>
                  </w:rPr>
                </w:pPr>
                <w:r>
                  <w:rPr>
                    <w:rFonts w:asciiTheme="minorHAnsi" w:hAnsiTheme="minorHAnsi" w:cstheme="minorHAnsi"/>
                    <w:lang w:val="sk-SK"/>
                  </w:rPr>
                  <w:t>neaplikuje sa</w:t>
                </w:r>
              </w:p>
            </w:tc>
          </w:sdtContent>
        </w:sdt>
        <w:tc>
          <w:tcPr>
            <w:tcW w:w="3969" w:type="dxa"/>
            <w:shd w:val="clear" w:color="auto" w:fill="auto"/>
          </w:tcPr>
          <w:p w14:paraId="1E50E421" w14:textId="77777777" w:rsidR="00185B1C" w:rsidRPr="007C405A" w:rsidRDefault="00185B1C" w:rsidP="00771BE8">
            <w:pPr>
              <w:rPr>
                <w:rFonts w:ascii="Calibri" w:hAnsi="Calibri"/>
                <w:lang w:val="sk-SK"/>
              </w:rPr>
            </w:pPr>
          </w:p>
        </w:tc>
      </w:tr>
      <w:tr w:rsidR="00185B1C" w:rsidRPr="00DA0EBD" w14:paraId="782C1A84" w14:textId="77777777" w:rsidTr="00771BE8">
        <w:tc>
          <w:tcPr>
            <w:tcW w:w="3823" w:type="dxa"/>
            <w:vMerge/>
            <w:shd w:val="clear" w:color="auto" w:fill="auto"/>
          </w:tcPr>
          <w:p w14:paraId="35B0A44B" w14:textId="77777777" w:rsidR="00185B1C" w:rsidRPr="00DA0EBD" w:rsidRDefault="00185B1C" w:rsidP="00771BE8">
            <w:pPr>
              <w:rPr>
                <w:rFonts w:ascii="Calibri" w:hAnsi="Calibri"/>
                <w:lang w:val="sk-SK"/>
              </w:rPr>
            </w:pPr>
          </w:p>
        </w:tc>
        <w:sdt>
          <w:sdtPr>
            <w:rPr>
              <w:rFonts w:asciiTheme="minorHAnsi" w:hAnsiTheme="minorHAnsi" w:cstheme="minorHAnsi"/>
              <w:lang w:val="sk-SK"/>
            </w:rPr>
            <w:id w:val="-1584365164"/>
            <w:placeholder>
              <w:docPart w:val="0C125539A9084EE2B82D8AC8C60F07C7"/>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51" w:type="dxa"/>
                <w:shd w:val="clear" w:color="auto" w:fill="auto"/>
              </w:tcPr>
              <w:p w14:paraId="549BA34B" w14:textId="77777777" w:rsidR="00185B1C" w:rsidRPr="00DA0EBD" w:rsidRDefault="00E73FE2" w:rsidP="00771BE8">
                <w:pPr>
                  <w:rPr>
                    <w:rFonts w:ascii="Calibri" w:hAnsi="Calibri"/>
                    <w:lang w:val="sk-SK"/>
                  </w:rPr>
                </w:pPr>
                <w:r>
                  <w:rPr>
                    <w:rFonts w:asciiTheme="minorHAnsi" w:hAnsiTheme="minorHAnsi" w:cstheme="minorHAnsi"/>
                    <w:lang w:val="sk-SK"/>
                  </w:rPr>
                  <w:t>neaplikuje sa</w:t>
                </w:r>
              </w:p>
            </w:tc>
          </w:sdtContent>
        </w:sdt>
        <w:tc>
          <w:tcPr>
            <w:tcW w:w="3969" w:type="dxa"/>
            <w:shd w:val="clear" w:color="auto" w:fill="auto"/>
          </w:tcPr>
          <w:p w14:paraId="71D44A1C" w14:textId="77777777" w:rsidR="00185B1C" w:rsidRPr="007C405A" w:rsidRDefault="00185B1C" w:rsidP="00771BE8">
            <w:pPr>
              <w:rPr>
                <w:rFonts w:ascii="Calibri" w:hAnsi="Calibri"/>
                <w:lang w:val="sk-SK"/>
              </w:rPr>
            </w:pPr>
          </w:p>
        </w:tc>
      </w:tr>
      <w:tr w:rsidR="00185B1C" w:rsidRPr="00DA0EBD" w14:paraId="459B476D" w14:textId="77777777" w:rsidTr="00771BE8">
        <w:tc>
          <w:tcPr>
            <w:tcW w:w="3823" w:type="dxa"/>
            <w:vMerge w:val="restart"/>
            <w:shd w:val="clear" w:color="auto" w:fill="auto"/>
          </w:tcPr>
          <w:p w14:paraId="4F022E04" w14:textId="77777777" w:rsidR="00185B1C" w:rsidRPr="00DA0EBD" w:rsidRDefault="00185B1C" w:rsidP="00185B1C">
            <w:pPr>
              <w:rPr>
                <w:rFonts w:ascii="Calibri" w:hAnsi="Calibri"/>
                <w:lang w:val="sk-SK"/>
              </w:rPr>
            </w:pPr>
            <w:r w:rsidRPr="00DA0EBD">
              <w:rPr>
                <w:rFonts w:asciiTheme="minorHAnsi" w:hAnsiTheme="minorHAnsi" w:cstheme="minorHAnsi"/>
                <w:b/>
                <w:lang w:val="sk-SK"/>
              </w:rPr>
              <w:t>Miera spolufinancovania (v %)</w:t>
            </w:r>
          </w:p>
        </w:tc>
        <w:tc>
          <w:tcPr>
            <w:tcW w:w="2551" w:type="dxa"/>
            <w:shd w:val="clear" w:color="auto" w:fill="auto"/>
          </w:tcPr>
          <w:p w14:paraId="21AC373B" w14:textId="77777777" w:rsidR="00185B1C" w:rsidRPr="00DA0EBD" w:rsidRDefault="00185B1C" w:rsidP="00185B1C">
            <w:pPr>
              <w:rPr>
                <w:rFonts w:asciiTheme="minorHAnsi" w:hAnsiTheme="minorHAnsi" w:cstheme="minorHAnsi"/>
                <w:lang w:val="sk-SK"/>
              </w:rPr>
            </w:pPr>
            <w:r w:rsidRPr="00DA0EBD">
              <w:rPr>
                <w:rFonts w:asciiTheme="minorHAnsi" w:hAnsiTheme="minorHAnsi" w:cstheme="minorHAnsi"/>
                <w:sz w:val="20"/>
                <w:szCs w:val="20"/>
                <w:lang w:val="sk-SK"/>
              </w:rPr>
              <w:t>Zdroj EÚ</w:t>
            </w:r>
          </w:p>
        </w:tc>
        <w:tc>
          <w:tcPr>
            <w:tcW w:w="3969" w:type="dxa"/>
            <w:shd w:val="clear" w:color="auto" w:fill="auto"/>
          </w:tcPr>
          <w:p w14:paraId="66CF9BDC" w14:textId="77777777" w:rsidR="00185B1C" w:rsidRPr="007C405A" w:rsidRDefault="00185B1C" w:rsidP="00185B1C">
            <w:pPr>
              <w:rPr>
                <w:rFonts w:ascii="Calibri" w:hAnsi="Calibri"/>
                <w:lang w:val="sk-SK"/>
              </w:rPr>
            </w:pPr>
            <w:r w:rsidRPr="00B95858">
              <w:rPr>
                <w:rFonts w:ascii="Calibri" w:hAnsi="Calibri"/>
                <w:lang w:val="sk-SK"/>
              </w:rPr>
              <w:t>85% (MRR)   40% (VRR)</w:t>
            </w:r>
          </w:p>
        </w:tc>
      </w:tr>
      <w:tr w:rsidR="00185B1C" w:rsidRPr="00DA0EBD" w14:paraId="7C3D7D2B" w14:textId="77777777" w:rsidTr="00771BE8">
        <w:tc>
          <w:tcPr>
            <w:tcW w:w="3823" w:type="dxa"/>
            <w:vMerge/>
            <w:shd w:val="clear" w:color="auto" w:fill="auto"/>
          </w:tcPr>
          <w:p w14:paraId="710FE7C7" w14:textId="77777777" w:rsidR="00185B1C" w:rsidRPr="00DA0EBD" w:rsidRDefault="00185B1C" w:rsidP="00185B1C">
            <w:pPr>
              <w:rPr>
                <w:rFonts w:ascii="Calibri" w:hAnsi="Calibri"/>
                <w:lang w:val="sk-SK"/>
              </w:rPr>
            </w:pPr>
          </w:p>
        </w:tc>
        <w:tc>
          <w:tcPr>
            <w:tcW w:w="2551" w:type="dxa"/>
            <w:shd w:val="clear" w:color="auto" w:fill="auto"/>
          </w:tcPr>
          <w:p w14:paraId="0A3BAC91" w14:textId="77777777" w:rsidR="00185B1C" w:rsidRPr="00DA0EBD" w:rsidRDefault="00185B1C" w:rsidP="00185B1C">
            <w:pPr>
              <w:rPr>
                <w:rFonts w:asciiTheme="minorHAnsi" w:hAnsiTheme="minorHAnsi" w:cstheme="minorHAnsi"/>
                <w:lang w:val="sk-SK"/>
              </w:rPr>
            </w:pPr>
            <w:r w:rsidRPr="00DA0EBD">
              <w:rPr>
                <w:rFonts w:asciiTheme="minorHAnsi" w:hAnsiTheme="minorHAnsi" w:cstheme="minorHAnsi"/>
                <w:sz w:val="20"/>
                <w:szCs w:val="20"/>
                <w:lang w:val="sk-SK"/>
              </w:rPr>
              <w:t>Štátny rozpočet SR</w:t>
            </w:r>
          </w:p>
        </w:tc>
        <w:tc>
          <w:tcPr>
            <w:tcW w:w="3969" w:type="dxa"/>
            <w:shd w:val="clear" w:color="auto" w:fill="auto"/>
          </w:tcPr>
          <w:p w14:paraId="2E57E01D" w14:textId="77777777" w:rsidR="00185B1C" w:rsidRPr="007C405A" w:rsidRDefault="00185B1C" w:rsidP="00185B1C">
            <w:pPr>
              <w:rPr>
                <w:rFonts w:ascii="Calibri" w:hAnsi="Calibri"/>
                <w:lang w:val="sk-SK"/>
              </w:rPr>
            </w:pPr>
            <w:r w:rsidRPr="00B95858">
              <w:rPr>
                <w:rFonts w:ascii="Calibri" w:hAnsi="Calibri"/>
                <w:lang w:val="sk-SK"/>
              </w:rPr>
              <w:t>15% (MRR)   60% (VRR)</w:t>
            </w:r>
          </w:p>
        </w:tc>
      </w:tr>
      <w:tr w:rsidR="00185B1C" w:rsidRPr="00DA0EBD" w14:paraId="6AF5C389" w14:textId="77777777" w:rsidTr="00771BE8">
        <w:tc>
          <w:tcPr>
            <w:tcW w:w="3823" w:type="dxa"/>
            <w:vMerge/>
            <w:shd w:val="clear" w:color="auto" w:fill="auto"/>
          </w:tcPr>
          <w:p w14:paraId="5DF7C325" w14:textId="77777777" w:rsidR="00185B1C" w:rsidRPr="00DA0EBD" w:rsidRDefault="00185B1C" w:rsidP="00771BE8">
            <w:pPr>
              <w:rPr>
                <w:rFonts w:ascii="Calibri" w:hAnsi="Calibri"/>
                <w:lang w:val="sk-SK"/>
              </w:rPr>
            </w:pPr>
          </w:p>
        </w:tc>
        <w:tc>
          <w:tcPr>
            <w:tcW w:w="2551" w:type="dxa"/>
            <w:shd w:val="clear" w:color="auto" w:fill="auto"/>
          </w:tcPr>
          <w:p w14:paraId="05064B45" w14:textId="77777777" w:rsidR="00185B1C" w:rsidRPr="00DA0EBD" w:rsidRDefault="00185B1C" w:rsidP="00771BE8">
            <w:pPr>
              <w:rPr>
                <w:rFonts w:asciiTheme="minorHAnsi" w:hAnsiTheme="minorHAnsi" w:cstheme="minorHAnsi"/>
                <w:lang w:val="sk-SK"/>
              </w:rPr>
            </w:pPr>
            <w:r w:rsidRPr="00DA0EBD">
              <w:rPr>
                <w:rFonts w:asciiTheme="minorHAnsi" w:hAnsiTheme="minorHAnsi" w:cstheme="minorHAnsi"/>
                <w:sz w:val="20"/>
                <w:szCs w:val="20"/>
                <w:lang w:val="sk-SK"/>
              </w:rPr>
              <w:t xml:space="preserve">Prijímateľ </w:t>
            </w:r>
          </w:p>
        </w:tc>
        <w:tc>
          <w:tcPr>
            <w:tcW w:w="3969" w:type="dxa"/>
            <w:shd w:val="clear" w:color="auto" w:fill="auto"/>
          </w:tcPr>
          <w:p w14:paraId="5D824DF6" w14:textId="77777777" w:rsidR="00185B1C" w:rsidRPr="007C405A" w:rsidRDefault="00185B1C" w:rsidP="00771BE8">
            <w:pPr>
              <w:rPr>
                <w:rFonts w:ascii="Calibri" w:hAnsi="Calibri"/>
                <w:lang w:val="sk-SK"/>
              </w:rPr>
            </w:pPr>
          </w:p>
        </w:tc>
      </w:tr>
      <w:tr w:rsidR="00185B1C" w:rsidRPr="00DA0EBD" w14:paraId="140A6A0B" w14:textId="77777777" w:rsidTr="00771BE8">
        <w:tc>
          <w:tcPr>
            <w:tcW w:w="3823" w:type="dxa"/>
            <w:shd w:val="clear" w:color="auto" w:fill="auto"/>
          </w:tcPr>
          <w:p w14:paraId="715B518F" w14:textId="77777777" w:rsidR="00185B1C" w:rsidRPr="00DA0EBD" w:rsidRDefault="00185B1C" w:rsidP="00925A82">
            <w:pPr>
              <w:rPr>
                <w:rFonts w:ascii="Calibri" w:hAnsi="Calibri"/>
                <w:lang w:val="sk-SK"/>
              </w:rPr>
            </w:pPr>
            <w:r w:rsidRPr="00DA0EBD">
              <w:rPr>
                <w:rFonts w:asciiTheme="minorHAnsi" w:hAnsiTheme="minorHAnsi" w:cstheme="minorHAnsi"/>
                <w:b/>
                <w:lang w:val="sk-SK"/>
              </w:rPr>
              <w:t>Uplatňovanie špecifického pravidla financovania (ak relevantné)</w:t>
            </w:r>
          </w:p>
        </w:tc>
        <w:tc>
          <w:tcPr>
            <w:tcW w:w="2551" w:type="dxa"/>
            <w:shd w:val="clear" w:color="auto" w:fill="auto"/>
          </w:tcPr>
          <w:p w14:paraId="5754BF47" w14:textId="77777777" w:rsidR="00185B1C" w:rsidRPr="00DA0EBD" w:rsidRDefault="00185B1C" w:rsidP="00771BE8">
            <w:pPr>
              <w:rPr>
                <w:rFonts w:asciiTheme="minorHAnsi" w:hAnsiTheme="minorHAnsi" w:cstheme="minorHAnsi"/>
                <w:sz w:val="20"/>
                <w:szCs w:val="20"/>
                <w:lang w:val="sk-SK"/>
              </w:rPr>
            </w:pPr>
          </w:p>
        </w:tc>
        <w:tc>
          <w:tcPr>
            <w:tcW w:w="3969" w:type="dxa"/>
            <w:shd w:val="clear" w:color="auto" w:fill="auto"/>
          </w:tcPr>
          <w:p w14:paraId="693AE906" w14:textId="77777777" w:rsidR="00185B1C" w:rsidRPr="00DA0EBD" w:rsidRDefault="00185B1C" w:rsidP="00771BE8">
            <w:pPr>
              <w:rPr>
                <w:rFonts w:ascii="Calibri" w:hAnsi="Calibri"/>
                <w:lang w:val="sk-SK"/>
              </w:rPr>
            </w:pPr>
          </w:p>
        </w:tc>
      </w:tr>
      <w:tr w:rsidR="00185B1C" w:rsidRPr="00DA0EBD" w14:paraId="02AE2882" w14:textId="77777777" w:rsidTr="00771BE8">
        <w:tc>
          <w:tcPr>
            <w:tcW w:w="3823" w:type="dxa"/>
            <w:vMerge w:val="restart"/>
            <w:shd w:val="clear" w:color="auto" w:fill="auto"/>
          </w:tcPr>
          <w:p w14:paraId="6E92D9D2" w14:textId="77777777" w:rsidR="00185B1C" w:rsidRPr="00DA0EBD" w:rsidRDefault="00185B1C" w:rsidP="00771BE8">
            <w:pPr>
              <w:rPr>
                <w:rFonts w:ascii="Calibri" w:hAnsi="Calibri"/>
                <w:lang w:val="sk-SK"/>
              </w:rPr>
            </w:pPr>
            <w:r w:rsidRPr="00DA0EBD">
              <w:rPr>
                <w:rFonts w:asciiTheme="minorHAnsi" w:hAnsiTheme="minorHAnsi" w:cstheme="minorHAnsi"/>
                <w:b/>
                <w:lang w:val="sk-SK"/>
              </w:rPr>
              <w:t>Zdroj pro-rata (v %)</w:t>
            </w:r>
          </w:p>
        </w:tc>
        <w:sdt>
          <w:sdtPr>
            <w:rPr>
              <w:rFonts w:asciiTheme="minorHAnsi" w:hAnsiTheme="minorHAnsi" w:cstheme="minorHAnsi"/>
              <w:lang w:val="sk-SK"/>
            </w:rPr>
            <w:id w:val="1436472985"/>
            <w:placeholder>
              <w:docPart w:val="892188E8A6CB4C06856B3D4200ADF2A6"/>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51" w:type="dxa"/>
                <w:shd w:val="clear" w:color="auto" w:fill="auto"/>
                <w:vAlign w:val="center"/>
              </w:tcPr>
              <w:p w14:paraId="12BB457A" w14:textId="77777777" w:rsidR="00185B1C" w:rsidRPr="00DA0EBD" w:rsidRDefault="00E73FE2" w:rsidP="00771BE8">
                <w:pPr>
                  <w:rPr>
                    <w:rFonts w:asciiTheme="minorHAnsi" w:hAnsiTheme="minorHAnsi" w:cstheme="minorHAnsi"/>
                    <w:lang w:val="sk-SK"/>
                  </w:rPr>
                </w:pPr>
                <w:r>
                  <w:rPr>
                    <w:rFonts w:asciiTheme="minorHAnsi" w:hAnsiTheme="minorHAnsi" w:cstheme="minorHAnsi"/>
                    <w:lang w:val="sk-SK"/>
                  </w:rPr>
                  <w:t>neaplikuje sa</w:t>
                </w:r>
              </w:p>
            </w:tc>
          </w:sdtContent>
        </w:sdt>
        <w:tc>
          <w:tcPr>
            <w:tcW w:w="3969" w:type="dxa"/>
            <w:shd w:val="clear" w:color="auto" w:fill="auto"/>
          </w:tcPr>
          <w:p w14:paraId="35651A49" w14:textId="77777777" w:rsidR="00185B1C" w:rsidRPr="00DA0EBD" w:rsidRDefault="00185B1C" w:rsidP="00771BE8">
            <w:pPr>
              <w:rPr>
                <w:rFonts w:ascii="Calibri" w:hAnsi="Calibri"/>
                <w:lang w:val="sk-SK"/>
              </w:rPr>
            </w:pPr>
          </w:p>
        </w:tc>
      </w:tr>
      <w:tr w:rsidR="00185B1C" w:rsidRPr="00DA0EBD" w14:paraId="6B530130" w14:textId="77777777" w:rsidTr="00771BE8">
        <w:tc>
          <w:tcPr>
            <w:tcW w:w="3823" w:type="dxa"/>
            <w:vMerge/>
            <w:shd w:val="clear" w:color="auto" w:fill="auto"/>
          </w:tcPr>
          <w:p w14:paraId="6E54A95D" w14:textId="77777777" w:rsidR="00185B1C" w:rsidRPr="00DA0EBD" w:rsidRDefault="00185B1C" w:rsidP="00771BE8">
            <w:pPr>
              <w:rPr>
                <w:rFonts w:ascii="Calibri" w:hAnsi="Calibri"/>
                <w:lang w:val="sk-SK"/>
              </w:rPr>
            </w:pPr>
          </w:p>
        </w:tc>
        <w:sdt>
          <w:sdtPr>
            <w:rPr>
              <w:rFonts w:asciiTheme="minorHAnsi" w:hAnsiTheme="minorHAnsi" w:cstheme="minorHAnsi"/>
              <w:lang w:val="sk-SK"/>
            </w:rPr>
            <w:id w:val="407975724"/>
            <w:placeholder>
              <w:docPart w:val="014BEDD30194440BACA8D1579192A135"/>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51" w:type="dxa"/>
                <w:shd w:val="clear" w:color="auto" w:fill="auto"/>
                <w:vAlign w:val="center"/>
              </w:tcPr>
              <w:p w14:paraId="40F24016" w14:textId="77777777" w:rsidR="00185B1C" w:rsidRPr="00DA0EBD" w:rsidRDefault="00E73FE2" w:rsidP="00771BE8">
                <w:pPr>
                  <w:rPr>
                    <w:rFonts w:asciiTheme="minorHAnsi" w:hAnsiTheme="minorHAnsi" w:cstheme="minorHAnsi"/>
                    <w:lang w:val="sk-SK"/>
                  </w:rPr>
                </w:pPr>
                <w:r>
                  <w:rPr>
                    <w:rFonts w:asciiTheme="minorHAnsi" w:hAnsiTheme="minorHAnsi" w:cstheme="minorHAnsi"/>
                    <w:lang w:val="sk-SK"/>
                  </w:rPr>
                  <w:t>neaplikuje sa</w:t>
                </w:r>
              </w:p>
            </w:tc>
          </w:sdtContent>
        </w:sdt>
        <w:tc>
          <w:tcPr>
            <w:tcW w:w="3969" w:type="dxa"/>
            <w:shd w:val="clear" w:color="auto" w:fill="auto"/>
          </w:tcPr>
          <w:p w14:paraId="28915ABE" w14:textId="77777777" w:rsidR="00185B1C" w:rsidRPr="00DA0EBD" w:rsidRDefault="00185B1C" w:rsidP="00771BE8">
            <w:pPr>
              <w:rPr>
                <w:rFonts w:ascii="Calibri" w:hAnsi="Calibri"/>
                <w:lang w:val="sk-SK"/>
              </w:rPr>
            </w:pPr>
          </w:p>
        </w:tc>
      </w:tr>
      <w:tr w:rsidR="00185B1C" w:rsidRPr="00DA0EBD" w14:paraId="11AD62F0" w14:textId="77777777" w:rsidTr="00771BE8">
        <w:tc>
          <w:tcPr>
            <w:tcW w:w="3823" w:type="dxa"/>
            <w:shd w:val="clear" w:color="auto" w:fill="auto"/>
          </w:tcPr>
          <w:p w14:paraId="6A618A4B" w14:textId="77777777" w:rsidR="00185B1C" w:rsidRPr="00DA0EBD" w:rsidRDefault="00185B1C" w:rsidP="00771BE8">
            <w:pPr>
              <w:rPr>
                <w:rFonts w:ascii="Calibri" w:hAnsi="Calibri"/>
                <w:b/>
                <w:lang w:val="sk-SK"/>
              </w:rPr>
            </w:pPr>
            <w:r w:rsidRPr="00DA0EBD">
              <w:rPr>
                <w:rFonts w:ascii="Calibri" w:hAnsi="Calibri"/>
                <w:b/>
                <w:lang w:val="sk-SK"/>
              </w:rPr>
              <w:t>V prípade uplatňovania systému pro-rata uveďte spôsob jeho stanovenia  (pomer medzi VRR a MRR), ktorý sa uplatňuje v prípade realizácie operácií s prínosom pre ob</w:t>
            </w:r>
            <w:r>
              <w:rPr>
                <w:rFonts w:ascii="Calibri" w:hAnsi="Calibri"/>
                <w:b/>
                <w:lang w:val="sk-SK"/>
              </w:rPr>
              <w:t>e</w:t>
            </w:r>
            <w:r w:rsidRPr="00DA0EBD">
              <w:rPr>
                <w:rFonts w:ascii="Calibri" w:hAnsi="Calibri"/>
                <w:b/>
                <w:lang w:val="sk-SK"/>
              </w:rPr>
              <w:t xml:space="preserve"> kategórie regiónov, vrátane názvu dokumentu v akom bol stanovený.</w:t>
            </w:r>
          </w:p>
        </w:tc>
        <w:tc>
          <w:tcPr>
            <w:tcW w:w="2551" w:type="dxa"/>
            <w:shd w:val="clear" w:color="auto" w:fill="auto"/>
          </w:tcPr>
          <w:p w14:paraId="3B0342D4" w14:textId="77777777" w:rsidR="00185B1C" w:rsidRPr="00DA0EBD" w:rsidRDefault="00185B1C" w:rsidP="00771BE8">
            <w:pPr>
              <w:rPr>
                <w:rFonts w:asciiTheme="minorHAnsi" w:hAnsiTheme="minorHAnsi" w:cstheme="minorHAnsi"/>
                <w:sz w:val="20"/>
                <w:szCs w:val="20"/>
                <w:lang w:val="sk-SK"/>
              </w:rPr>
            </w:pPr>
          </w:p>
        </w:tc>
        <w:tc>
          <w:tcPr>
            <w:tcW w:w="3969" w:type="dxa"/>
            <w:shd w:val="clear" w:color="auto" w:fill="auto"/>
          </w:tcPr>
          <w:p w14:paraId="072781DB" w14:textId="77777777" w:rsidR="00185B1C" w:rsidRPr="00DA0EBD" w:rsidRDefault="00185B1C" w:rsidP="00771BE8">
            <w:pPr>
              <w:rPr>
                <w:rFonts w:ascii="Calibri" w:hAnsi="Calibri"/>
                <w:lang w:val="sk-SK"/>
              </w:rPr>
            </w:pPr>
          </w:p>
        </w:tc>
      </w:tr>
    </w:tbl>
    <w:p w14:paraId="43B94364" w14:textId="77777777" w:rsidR="00185B1C" w:rsidRDefault="00185B1C" w:rsidP="00185B1C">
      <w:pPr>
        <w:rPr>
          <w:rFonts w:ascii="Calibri" w:hAnsi="Calibri" w:cs="Arial"/>
          <w:b/>
          <w:lang w:val="sk-SK"/>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2551"/>
        <w:gridCol w:w="3969"/>
      </w:tblGrid>
      <w:tr w:rsidR="00185B1C" w:rsidRPr="00DA0EBD" w14:paraId="0425F037" w14:textId="77777777" w:rsidTr="00771BE8">
        <w:tc>
          <w:tcPr>
            <w:tcW w:w="10343" w:type="dxa"/>
            <w:gridSpan w:val="3"/>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355B21A1" w14:textId="77777777" w:rsidR="00185B1C" w:rsidRPr="00DA0EBD" w:rsidRDefault="00185B1C" w:rsidP="00771BE8">
            <w:pPr>
              <w:rPr>
                <w:rFonts w:ascii="Calibri" w:hAnsi="Calibri"/>
                <w:lang w:val="sk-SK"/>
              </w:rPr>
            </w:pPr>
            <w:r w:rsidRPr="00DA0EBD">
              <w:rPr>
                <w:rFonts w:asciiTheme="minorHAnsi" w:hAnsiTheme="minorHAnsi" w:cstheme="minorHAnsi"/>
                <w:b/>
                <w:lang w:val="sk-SK"/>
              </w:rPr>
              <w:t>Ž</w:t>
            </w:r>
            <w:r>
              <w:rPr>
                <w:rFonts w:asciiTheme="minorHAnsi" w:hAnsiTheme="minorHAnsi" w:cstheme="minorHAnsi"/>
                <w:b/>
                <w:lang w:val="sk-SK"/>
              </w:rPr>
              <w:t>iadateľ – 4P4 / ESO4.1</w:t>
            </w:r>
          </w:p>
        </w:tc>
      </w:tr>
      <w:tr w:rsidR="00185B1C" w:rsidRPr="00DA0EBD" w14:paraId="250EECFB" w14:textId="77777777" w:rsidTr="00771BE8">
        <w:tc>
          <w:tcPr>
            <w:tcW w:w="3823" w:type="dxa"/>
            <w:tcBorders>
              <w:top w:val="single" w:sz="8" w:space="0" w:color="auto"/>
            </w:tcBorders>
            <w:shd w:val="clear" w:color="auto" w:fill="auto"/>
          </w:tcPr>
          <w:p w14:paraId="3E7D0F79" w14:textId="77777777" w:rsidR="00185B1C" w:rsidRPr="00DA0EBD" w:rsidRDefault="00185B1C" w:rsidP="00771BE8">
            <w:pPr>
              <w:rPr>
                <w:rFonts w:ascii="Calibri" w:hAnsi="Calibri"/>
                <w:lang w:val="sk-SK"/>
              </w:rPr>
            </w:pPr>
            <w:r w:rsidRPr="00DA0EBD">
              <w:rPr>
                <w:rFonts w:asciiTheme="minorHAnsi" w:hAnsiTheme="minorHAnsi" w:cstheme="minorHAnsi"/>
                <w:b/>
                <w:lang w:val="sk-SK"/>
              </w:rPr>
              <w:t>Fond</w:t>
            </w:r>
          </w:p>
        </w:tc>
        <w:sdt>
          <w:sdtPr>
            <w:rPr>
              <w:rFonts w:asciiTheme="minorHAnsi" w:hAnsiTheme="minorHAnsi" w:cstheme="minorHAnsi"/>
              <w:lang w:val="sk-SK"/>
            </w:rPr>
            <w:id w:val="769355073"/>
            <w:placeholder>
              <w:docPart w:val="88626A4C40BC42C285E3E32BCAF1EAB7"/>
            </w:placeholder>
            <w:comboBox>
              <w:listItem w:value="Vyberte položku."/>
              <w:listItem w:displayText="Európsky fond regionálneho rozvoja" w:value="Európsky fond regionálneho rozvoja"/>
              <w:listItem w:displayText="Európsky sociálny fond plus" w:value="Európsky sociálny fond plus"/>
              <w:listItem w:displayText="Kohézny fond" w:value="Kohézny fond"/>
              <w:listItem w:displayText="Fond na spravodlivú transformáciu" w:value="Fond na spravodlivú transformáciu"/>
            </w:comboBox>
          </w:sdtPr>
          <w:sdtEndPr/>
          <w:sdtContent>
            <w:tc>
              <w:tcPr>
                <w:tcW w:w="6520" w:type="dxa"/>
                <w:gridSpan w:val="2"/>
                <w:tcBorders>
                  <w:top w:val="single" w:sz="8" w:space="0" w:color="auto"/>
                </w:tcBorders>
                <w:shd w:val="clear" w:color="auto" w:fill="auto"/>
              </w:tcPr>
              <w:p w14:paraId="5EC77636" w14:textId="77777777" w:rsidR="00185B1C" w:rsidRPr="00DA0EBD" w:rsidRDefault="00185B1C" w:rsidP="00771BE8">
                <w:pPr>
                  <w:rPr>
                    <w:rFonts w:ascii="Calibri" w:hAnsi="Calibri"/>
                    <w:lang w:val="sk-SK"/>
                  </w:rPr>
                </w:pPr>
                <w:r>
                  <w:rPr>
                    <w:rFonts w:asciiTheme="minorHAnsi" w:hAnsiTheme="minorHAnsi" w:cstheme="minorHAnsi"/>
                    <w:lang w:val="sk-SK"/>
                  </w:rPr>
                  <w:t>Európsky sociálny fond plus</w:t>
                </w:r>
              </w:p>
            </w:tc>
          </w:sdtContent>
        </w:sdt>
      </w:tr>
      <w:tr w:rsidR="00185B1C" w:rsidRPr="00DA0EBD" w14:paraId="2B8F379A" w14:textId="77777777" w:rsidTr="00771BE8">
        <w:tc>
          <w:tcPr>
            <w:tcW w:w="3823" w:type="dxa"/>
            <w:vMerge w:val="restart"/>
            <w:shd w:val="clear" w:color="auto" w:fill="auto"/>
          </w:tcPr>
          <w:p w14:paraId="48A61A39" w14:textId="77777777" w:rsidR="00185B1C" w:rsidRPr="00DA0EBD" w:rsidRDefault="00185B1C" w:rsidP="00925A82">
            <w:pPr>
              <w:rPr>
                <w:rFonts w:ascii="Calibri" w:hAnsi="Calibri"/>
                <w:lang w:val="sk-SK"/>
              </w:rPr>
            </w:pPr>
            <w:r w:rsidRPr="00DA0EBD">
              <w:rPr>
                <w:rFonts w:asciiTheme="minorHAnsi" w:hAnsiTheme="minorHAnsi" w:cstheme="minorHAnsi"/>
                <w:b/>
                <w:lang w:val="sk-SK"/>
              </w:rPr>
              <w:t>Celkové oprávnené výdavky NP podľa kategórie regiónu</w:t>
            </w:r>
            <w:r w:rsidR="00771BE8" w:rsidRPr="00DA0EBD">
              <w:rPr>
                <w:rFonts w:asciiTheme="minorHAnsi" w:hAnsiTheme="minorHAnsi" w:cstheme="minorHAnsi"/>
                <w:b/>
                <w:lang w:val="sk-SK"/>
              </w:rPr>
              <w:t xml:space="preserve"> </w:t>
            </w:r>
            <w:r w:rsidRPr="00DA0EBD">
              <w:rPr>
                <w:rFonts w:asciiTheme="minorHAnsi" w:hAnsiTheme="minorHAnsi" w:cstheme="minorHAnsi"/>
                <w:b/>
                <w:lang w:val="sk-SK"/>
              </w:rPr>
              <w:t>(v EUR)</w:t>
            </w:r>
          </w:p>
        </w:tc>
        <w:sdt>
          <w:sdtPr>
            <w:rPr>
              <w:rFonts w:asciiTheme="minorHAnsi" w:hAnsiTheme="minorHAnsi" w:cstheme="minorHAnsi"/>
              <w:lang w:val="sk-SK"/>
            </w:rPr>
            <w:id w:val="-1230072207"/>
            <w:placeholder>
              <w:docPart w:val="529F3B8072324E989339DC3D8AD6F8CC"/>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51" w:type="dxa"/>
                <w:shd w:val="clear" w:color="auto" w:fill="auto"/>
                <w:vAlign w:val="center"/>
              </w:tcPr>
              <w:p w14:paraId="2748C9A9" w14:textId="77777777" w:rsidR="00185B1C" w:rsidRPr="00DA0EBD" w:rsidRDefault="00185B1C" w:rsidP="00771BE8">
                <w:pPr>
                  <w:rPr>
                    <w:rFonts w:ascii="Calibri" w:hAnsi="Calibri"/>
                    <w:lang w:val="sk-SK"/>
                  </w:rPr>
                </w:pPr>
                <w:r>
                  <w:rPr>
                    <w:rFonts w:asciiTheme="minorHAnsi" w:hAnsiTheme="minorHAnsi" w:cstheme="minorHAnsi"/>
                    <w:lang w:val="sk-SK"/>
                  </w:rPr>
                  <w:t>menej rozvinutý región</w:t>
                </w:r>
              </w:p>
            </w:tc>
          </w:sdtContent>
        </w:sdt>
        <w:tc>
          <w:tcPr>
            <w:tcW w:w="3969" w:type="dxa"/>
            <w:shd w:val="clear" w:color="auto" w:fill="auto"/>
          </w:tcPr>
          <w:p w14:paraId="2E6D20C7" w14:textId="77777777" w:rsidR="00185B1C" w:rsidRPr="001B0C93" w:rsidRDefault="00185B1C" w:rsidP="00ED6403">
            <w:pPr>
              <w:jc w:val="right"/>
              <w:rPr>
                <w:rFonts w:ascii="Calibri" w:hAnsi="Calibri"/>
                <w:lang w:val="sk-SK"/>
              </w:rPr>
            </w:pPr>
            <w:r w:rsidRPr="00170499">
              <w:rPr>
                <w:rFonts w:asciiTheme="minorHAnsi" w:hAnsiTheme="minorHAnsi" w:cstheme="minorHAnsi"/>
                <w:lang w:val="sk-SK"/>
              </w:rPr>
              <w:t>3 804 368,42 €</w:t>
            </w:r>
          </w:p>
        </w:tc>
      </w:tr>
      <w:tr w:rsidR="00185B1C" w:rsidRPr="00DA0EBD" w14:paraId="050CA15B" w14:textId="77777777" w:rsidTr="00771BE8">
        <w:tc>
          <w:tcPr>
            <w:tcW w:w="3823" w:type="dxa"/>
            <w:vMerge/>
            <w:shd w:val="clear" w:color="auto" w:fill="auto"/>
          </w:tcPr>
          <w:p w14:paraId="3054E976" w14:textId="77777777" w:rsidR="00185B1C" w:rsidRPr="00DA0EBD" w:rsidRDefault="00185B1C" w:rsidP="00771BE8">
            <w:pPr>
              <w:rPr>
                <w:rFonts w:ascii="Calibri" w:hAnsi="Calibri"/>
                <w:lang w:val="sk-SK"/>
              </w:rPr>
            </w:pPr>
          </w:p>
        </w:tc>
        <w:sdt>
          <w:sdtPr>
            <w:rPr>
              <w:rFonts w:asciiTheme="minorHAnsi" w:hAnsiTheme="minorHAnsi" w:cstheme="minorHAnsi"/>
              <w:lang w:val="sk-SK"/>
            </w:rPr>
            <w:id w:val="-600411081"/>
            <w:placeholder>
              <w:docPart w:val="309EB3084C5441EDABCA1B4DD4A9619E"/>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51" w:type="dxa"/>
                <w:shd w:val="clear" w:color="auto" w:fill="auto"/>
                <w:vAlign w:val="center"/>
              </w:tcPr>
              <w:p w14:paraId="448D1787" w14:textId="77777777" w:rsidR="00185B1C" w:rsidRPr="00DA0EBD" w:rsidRDefault="00185B1C" w:rsidP="00771BE8">
                <w:pPr>
                  <w:rPr>
                    <w:rFonts w:ascii="Calibri" w:hAnsi="Calibri"/>
                    <w:lang w:val="sk-SK"/>
                  </w:rPr>
                </w:pPr>
                <w:r>
                  <w:rPr>
                    <w:rFonts w:asciiTheme="minorHAnsi" w:hAnsiTheme="minorHAnsi" w:cstheme="minorHAnsi"/>
                    <w:lang w:val="sk-SK"/>
                  </w:rPr>
                  <w:t>viac rozvinutý región</w:t>
                </w:r>
              </w:p>
            </w:tc>
          </w:sdtContent>
        </w:sdt>
        <w:tc>
          <w:tcPr>
            <w:tcW w:w="3969" w:type="dxa"/>
            <w:shd w:val="clear" w:color="auto" w:fill="auto"/>
          </w:tcPr>
          <w:p w14:paraId="73CC70B4" w14:textId="77777777" w:rsidR="00185B1C" w:rsidRPr="001B0C93" w:rsidRDefault="00D35F0D" w:rsidP="00ED6403">
            <w:pPr>
              <w:jc w:val="right"/>
              <w:rPr>
                <w:rFonts w:ascii="Calibri" w:hAnsi="Calibri"/>
                <w:lang w:val="sk-SK"/>
              </w:rPr>
            </w:pPr>
            <w:r w:rsidRPr="00170499">
              <w:rPr>
                <w:rFonts w:ascii="Calibri" w:hAnsi="Calibri"/>
                <w:lang w:val="sk-SK"/>
              </w:rPr>
              <w:t xml:space="preserve">   </w:t>
            </w:r>
            <w:r w:rsidR="00185B1C" w:rsidRPr="001B0C93">
              <w:rPr>
                <w:rFonts w:ascii="Calibri" w:hAnsi="Calibri"/>
                <w:lang w:val="sk-SK"/>
              </w:rPr>
              <w:t>185 </w:t>
            </w:r>
            <w:r w:rsidR="00185B1C" w:rsidRPr="00171A50">
              <w:rPr>
                <w:rFonts w:ascii="Calibri" w:hAnsi="Calibri"/>
                <w:lang w:val="sk-SK"/>
              </w:rPr>
              <w:t xml:space="preserve">538,53 </w:t>
            </w:r>
            <w:r w:rsidR="00185B1C" w:rsidRPr="00170499">
              <w:rPr>
                <w:rFonts w:asciiTheme="minorHAnsi" w:hAnsiTheme="minorHAnsi" w:cstheme="minorHAnsi"/>
                <w:lang w:val="sk-SK"/>
              </w:rPr>
              <w:t>€</w:t>
            </w:r>
          </w:p>
        </w:tc>
      </w:tr>
      <w:tr w:rsidR="00185B1C" w:rsidRPr="00DA0EBD" w14:paraId="4116B168" w14:textId="77777777" w:rsidTr="00771BE8">
        <w:tc>
          <w:tcPr>
            <w:tcW w:w="3823" w:type="dxa"/>
            <w:vMerge w:val="restart"/>
            <w:shd w:val="clear" w:color="auto" w:fill="auto"/>
          </w:tcPr>
          <w:p w14:paraId="5096CC31" w14:textId="77777777" w:rsidR="00185B1C" w:rsidRPr="00DA0EBD" w:rsidRDefault="00185B1C" w:rsidP="00925A82">
            <w:pPr>
              <w:rPr>
                <w:rFonts w:ascii="Calibri" w:hAnsi="Calibri"/>
                <w:lang w:val="sk-SK"/>
              </w:rPr>
            </w:pPr>
            <w:r w:rsidRPr="00DA0EBD">
              <w:rPr>
                <w:rFonts w:asciiTheme="minorHAnsi" w:hAnsiTheme="minorHAnsi" w:cstheme="minorHAnsi"/>
                <w:b/>
                <w:lang w:val="sk-SK"/>
              </w:rPr>
              <w:t>Zdroj EÚ podľa kategórie regiónu</w:t>
            </w:r>
            <w:r w:rsidR="00771BE8" w:rsidRPr="00DA0EBD">
              <w:rPr>
                <w:rFonts w:asciiTheme="minorHAnsi" w:hAnsiTheme="minorHAnsi" w:cstheme="minorHAnsi"/>
                <w:b/>
                <w:lang w:val="sk-SK"/>
              </w:rPr>
              <w:t xml:space="preserve"> </w:t>
            </w:r>
            <w:r w:rsidRPr="00DA0EBD">
              <w:rPr>
                <w:rFonts w:asciiTheme="minorHAnsi" w:hAnsiTheme="minorHAnsi" w:cstheme="minorHAnsi"/>
                <w:b/>
                <w:lang w:val="sk-SK"/>
              </w:rPr>
              <w:t>(v EUR)</w:t>
            </w:r>
          </w:p>
        </w:tc>
        <w:sdt>
          <w:sdtPr>
            <w:rPr>
              <w:rFonts w:asciiTheme="minorHAnsi" w:hAnsiTheme="minorHAnsi" w:cstheme="minorHAnsi"/>
              <w:lang w:val="sk-SK"/>
            </w:rPr>
            <w:id w:val="-951706084"/>
            <w:placeholder>
              <w:docPart w:val="93FC3F99D1E64283903F3A52794F61A1"/>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51" w:type="dxa"/>
                <w:shd w:val="clear" w:color="auto" w:fill="auto"/>
                <w:vAlign w:val="center"/>
              </w:tcPr>
              <w:p w14:paraId="44244D1E" w14:textId="77777777" w:rsidR="00185B1C" w:rsidRPr="00DA0EBD" w:rsidRDefault="00185B1C" w:rsidP="00771BE8">
                <w:pPr>
                  <w:rPr>
                    <w:rFonts w:ascii="Calibri" w:hAnsi="Calibri"/>
                    <w:lang w:val="sk-SK"/>
                  </w:rPr>
                </w:pPr>
                <w:r>
                  <w:rPr>
                    <w:rFonts w:asciiTheme="minorHAnsi" w:hAnsiTheme="minorHAnsi" w:cstheme="minorHAnsi"/>
                    <w:lang w:val="sk-SK"/>
                  </w:rPr>
                  <w:t>menej rozvinutý región</w:t>
                </w:r>
              </w:p>
            </w:tc>
          </w:sdtContent>
        </w:sdt>
        <w:tc>
          <w:tcPr>
            <w:tcW w:w="3969" w:type="dxa"/>
            <w:shd w:val="clear" w:color="auto" w:fill="auto"/>
          </w:tcPr>
          <w:p w14:paraId="3FAF3F28" w14:textId="77777777" w:rsidR="00185B1C" w:rsidRPr="001B0C93" w:rsidRDefault="00D35F0D" w:rsidP="00ED6403">
            <w:pPr>
              <w:jc w:val="right"/>
              <w:rPr>
                <w:rFonts w:ascii="Calibri" w:hAnsi="Calibri"/>
                <w:lang w:val="sk-SK"/>
              </w:rPr>
            </w:pPr>
            <w:r w:rsidRPr="00170499">
              <w:rPr>
                <w:rFonts w:asciiTheme="minorHAnsi" w:hAnsiTheme="minorHAnsi" w:cstheme="minorHAnsi"/>
                <w:lang w:val="sk-SK"/>
              </w:rPr>
              <w:t>3 233 713,</w:t>
            </w:r>
            <w:r w:rsidR="00771BE8">
              <w:rPr>
                <w:rFonts w:asciiTheme="minorHAnsi" w:hAnsiTheme="minorHAnsi" w:cstheme="minorHAnsi"/>
                <w:lang w:val="sk-SK"/>
              </w:rPr>
              <w:t>00</w:t>
            </w:r>
            <w:r w:rsidRPr="00170499">
              <w:rPr>
                <w:rFonts w:asciiTheme="minorHAnsi" w:hAnsiTheme="minorHAnsi" w:cstheme="minorHAnsi"/>
                <w:lang w:val="sk-SK"/>
              </w:rPr>
              <w:t xml:space="preserve"> </w:t>
            </w:r>
            <w:r w:rsidR="00185B1C" w:rsidRPr="00170499">
              <w:rPr>
                <w:rFonts w:asciiTheme="minorHAnsi" w:hAnsiTheme="minorHAnsi" w:cstheme="minorHAnsi"/>
                <w:lang w:val="sk-SK"/>
              </w:rPr>
              <w:t>€</w:t>
            </w:r>
          </w:p>
        </w:tc>
      </w:tr>
      <w:tr w:rsidR="00185B1C" w:rsidRPr="00DA0EBD" w14:paraId="7B169C2D" w14:textId="77777777" w:rsidTr="00771BE8">
        <w:tc>
          <w:tcPr>
            <w:tcW w:w="3823" w:type="dxa"/>
            <w:vMerge/>
            <w:shd w:val="clear" w:color="auto" w:fill="auto"/>
          </w:tcPr>
          <w:p w14:paraId="1EA0AE63" w14:textId="77777777" w:rsidR="00185B1C" w:rsidRPr="00DA0EBD" w:rsidRDefault="00185B1C" w:rsidP="00771BE8">
            <w:pPr>
              <w:rPr>
                <w:rFonts w:ascii="Calibri" w:hAnsi="Calibri"/>
                <w:lang w:val="sk-SK"/>
              </w:rPr>
            </w:pPr>
          </w:p>
        </w:tc>
        <w:sdt>
          <w:sdtPr>
            <w:rPr>
              <w:rFonts w:asciiTheme="minorHAnsi" w:hAnsiTheme="minorHAnsi" w:cstheme="minorHAnsi"/>
              <w:lang w:val="sk-SK"/>
            </w:rPr>
            <w:id w:val="1670752846"/>
            <w:placeholder>
              <w:docPart w:val="A29D6540B3814F4597EB9EC181DB771D"/>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51" w:type="dxa"/>
                <w:shd w:val="clear" w:color="auto" w:fill="auto"/>
                <w:vAlign w:val="center"/>
              </w:tcPr>
              <w:p w14:paraId="154ECA02" w14:textId="77777777" w:rsidR="00185B1C" w:rsidRPr="00DA0EBD" w:rsidRDefault="00E73FE2" w:rsidP="00771BE8">
                <w:pPr>
                  <w:rPr>
                    <w:rFonts w:ascii="Calibri" w:hAnsi="Calibri"/>
                    <w:lang w:val="sk-SK"/>
                  </w:rPr>
                </w:pPr>
                <w:r>
                  <w:rPr>
                    <w:rFonts w:asciiTheme="minorHAnsi" w:hAnsiTheme="minorHAnsi" w:cstheme="minorHAnsi"/>
                    <w:lang w:val="sk-SK"/>
                  </w:rPr>
                  <w:t>viac rozvinutý región</w:t>
                </w:r>
              </w:p>
            </w:tc>
          </w:sdtContent>
        </w:sdt>
        <w:tc>
          <w:tcPr>
            <w:tcW w:w="3969" w:type="dxa"/>
            <w:shd w:val="clear" w:color="auto" w:fill="auto"/>
          </w:tcPr>
          <w:p w14:paraId="0AA8717E" w14:textId="2975F14C" w:rsidR="00185B1C" w:rsidRPr="001B0C93" w:rsidRDefault="00D35F0D" w:rsidP="00ED6403">
            <w:pPr>
              <w:jc w:val="right"/>
              <w:rPr>
                <w:rFonts w:ascii="Calibri" w:hAnsi="Calibri"/>
                <w:lang w:val="sk-SK"/>
              </w:rPr>
            </w:pPr>
            <w:r w:rsidRPr="00170499">
              <w:rPr>
                <w:rFonts w:ascii="Calibri" w:hAnsi="Calibri"/>
                <w:lang w:val="sk-SK"/>
              </w:rPr>
              <w:t xml:space="preserve">      </w:t>
            </w:r>
            <w:r w:rsidRPr="001B0C93">
              <w:rPr>
                <w:rFonts w:ascii="Calibri" w:hAnsi="Calibri"/>
                <w:lang w:val="sk-SK"/>
              </w:rPr>
              <w:t>74 </w:t>
            </w:r>
            <w:r w:rsidRPr="00171A50">
              <w:rPr>
                <w:rFonts w:ascii="Calibri" w:hAnsi="Calibri"/>
                <w:lang w:val="sk-SK"/>
              </w:rPr>
              <w:t>215,</w:t>
            </w:r>
            <w:del w:id="70" w:author="Marková Anna" w:date="2025-11-18T13:53:00Z">
              <w:r w:rsidRPr="00171A50" w:rsidDel="00364A89">
                <w:rPr>
                  <w:rFonts w:ascii="Calibri" w:hAnsi="Calibri"/>
                  <w:lang w:val="sk-SK"/>
                </w:rPr>
                <w:delText xml:space="preserve">41 </w:delText>
              </w:r>
            </w:del>
            <w:ins w:id="71" w:author="Marková Anna" w:date="2025-11-18T13:53:00Z">
              <w:r w:rsidR="00364A89">
                <w:rPr>
                  <w:rFonts w:ascii="Calibri" w:hAnsi="Calibri"/>
                  <w:lang w:val="sk-SK"/>
                </w:rPr>
                <w:t>00</w:t>
              </w:r>
              <w:r w:rsidR="00364A89" w:rsidRPr="00171A50">
                <w:rPr>
                  <w:rFonts w:ascii="Calibri" w:hAnsi="Calibri"/>
                  <w:lang w:val="sk-SK"/>
                </w:rPr>
                <w:t xml:space="preserve"> </w:t>
              </w:r>
            </w:ins>
            <w:r w:rsidRPr="00170499">
              <w:rPr>
                <w:rFonts w:asciiTheme="minorHAnsi" w:hAnsiTheme="minorHAnsi" w:cstheme="minorHAnsi"/>
                <w:lang w:val="sk-SK"/>
              </w:rPr>
              <w:t>€</w:t>
            </w:r>
          </w:p>
        </w:tc>
      </w:tr>
      <w:tr w:rsidR="00185B1C" w:rsidRPr="00DA0EBD" w14:paraId="7678C9F2" w14:textId="77777777" w:rsidTr="00771BE8">
        <w:tc>
          <w:tcPr>
            <w:tcW w:w="3823" w:type="dxa"/>
            <w:vMerge w:val="restart"/>
            <w:shd w:val="clear" w:color="auto" w:fill="auto"/>
          </w:tcPr>
          <w:p w14:paraId="2D726D66" w14:textId="77777777" w:rsidR="00185B1C" w:rsidRPr="00DA0EBD" w:rsidRDefault="00185B1C" w:rsidP="00925A82">
            <w:pPr>
              <w:rPr>
                <w:rFonts w:ascii="Calibri" w:hAnsi="Calibri"/>
                <w:lang w:val="sk-SK"/>
              </w:rPr>
            </w:pPr>
            <w:r w:rsidRPr="00DA0EBD">
              <w:rPr>
                <w:rFonts w:asciiTheme="minorHAnsi" w:hAnsiTheme="minorHAnsi" w:cstheme="minorHAnsi"/>
                <w:b/>
                <w:lang w:val="sk-SK"/>
              </w:rPr>
              <w:t>Zdroj ŠR podľa kategórie regiónu  (v EUR)</w:t>
            </w:r>
          </w:p>
        </w:tc>
        <w:sdt>
          <w:sdtPr>
            <w:rPr>
              <w:rFonts w:asciiTheme="minorHAnsi" w:hAnsiTheme="minorHAnsi" w:cstheme="minorHAnsi"/>
              <w:lang w:val="sk-SK"/>
            </w:rPr>
            <w:id w:val="-778405009"/>
            <w:placeholder>
              <w:docPart w:val="1B5E2A9D9C4E47978E526232FFD27FA5"/>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51" w:type="dxa"/>
                <w:shd w:val="clear" w:color="auto" w:fill="auto"/>
                <w:vAlign w:val="center"/>
              </w:tcPr>
              <w:p w14:paraId="19DBB00F" w14:textId="77777777" w:rsidR="00185B1C" w:rsidRPr="00DA0EBD" w:rsidRDefault="00185B1C" w:rsidP="00771BE8">
                <w:pPr>
                  <w:rPr>
                    <w:rFonts w:asciiTheme="minorHAnsi" w:hAnsiTheme="minorHAnsi" w:cstheme="minorHAnsi"/>
                    <w:lang w:val="sk-SK"/>
                  </w:rPr>
                </w:pPr>
                <w:r>
                  <w:rPr>
                    <w:rFonts w:asciiTheme="minorHAnsi" w:hAnsiTheme="minorHAnsi" w:cstheme="minorHAnsi"/>
                    <w:lang w:val="sk-SK"/>
                  </w:rPr>
                  <w:t>menej rozvinutý región</w:t>
                </w:r>
              </w:p>
            </w:tc>
          </w:sdtContent>
        </w:sdt>
        <w:tc>
          <w:tcPr>
            <w:tcW w:w="3969" w:type="dxa"/>
            <w:shd w:val="clear" w:color="auto" w:fill="auto"/>
          </w:tcPr>
          <w:p w14:paraId="1BFDE64D" w14:textId="2B72FF8C" w:rsidR="00185B1C" w:rsidRPr="001B0C93" w:rsidRDefault="00D35F0D" w:rsidP="00ED6403">
            <w:pPr>
              <w:jc w:val="right"/>
              <w:rPr>
                <w:rFonts w:ascii="Calibri" w:hAnsi="Calibri"/>
                <w:lang w:val="sk-SK"/>
              </w:rPr>
            </w:pPr>
            <w:r w:rsidRPr="00170499">
              <w:rPr>
                <w:rFonts w:asciiTheme="minorHAnsi" w:hAnsiTheme="minorHAnsi" w:cstheme="minorHAnsi"/>
                <w:lang w:val="sk-SK"/>
              </w:rPr>
              <w:t xml:space="preserve">   570 655,</w:t>
            </w:r>
            <w:del w:id="72" w:author="Marková Anna" w:date="2025-11-18T13:53:00Z">
              <w:r w:rsidRPr="00170499" w:rsidDel="00364A89">
                <w:rPr>
                  <w:rFonts w:asciiTheme="minorHAnsi" w:hAnsiTheme="minorHAnsi" w:cstheme="minorHAnsi"/>
                  <w:lang w:val="sk-SK"/>
                </w:rPr>
                <w:delText>26</w:delText>
              </w:r>
            </w:del>
            <w:ins w:id="73" w:author="Marková Anna" w:date="2025-11-18T13:53:00Z">
              <w:r w:rsidR="00364A89">
                <w:rPr>
                  <w:rFonts w:asciiTheme="minorHAnsi" w:hAnsiTheme="minorHAnsi" w:cstheme="minorHAnsi"/>
                  <w:lang w:val="sk-SK"/>
                </w:rPr>
                <w:t>42</w:t>
              </w:r>
            </w:ins>
            <w:r w:rsidR="00185B1C" w:rsidRPr="00170499">
              <w:rPr>
                <w:rFonts w:asciiTheme="minorHAnsi" w:hAnsiTheme="minorHAnsi" w:cstheme="minorHAnsi"/>
                <w:lang w:val="sk-SK"/>
              </w:rPr>
              <w:t>€</w:t>
            </w:r>
          </w:p>
        </w:tc>
      </w:tr>
      <w:tr w:rsidR="00185B1C" w:rsidRPr="00DA0EBD" w14:paraId="3AA9AD23" w14:textId="77777777" w:rsidTr="00771BE8">
        <w:tc>
          <w:tcPr>
            <w:tcW w:w="3823" w:type="dxa"/>
            <w:vMerge/>
            <w:shd w:val="clear" w:color="auto" w:fill="auto"/>
          </w:tcPr>
          <w:p w14:paraId="12E84F0A" w14:textId="77777777" w:rsidR="00185B1C" w:rsidRPr="00DA0EBD" w:rsidRDefault="00185B1C" w:rsidP="00771BE8">
            <w:pPr>
              <w:rPr>
                <w:rFonts w:ascii="Calibri" w:hAnsi="Calibri"/>
                <w:lang w:val="sk-SK"/>
              </w:rPr>
            </w:pPr>
            <w:bookmarkStart w:id="74" w:name="_GoBack" w:colFirst="0" w:colLast="3"/>
          </w:p>
        </w:tc>
        <w:sdt>
          <w:sdtPr>
            <w:rPr>
              <w:rFonts w:asciiTheme="minorHAnsi" w:hAnsiTheme="minorHAnsi" w:cstheme="minorHAnsi"/>
              <w:lang w:val="sk-SK"/>
            </w:rPr>
            <w:id w:val="-1308394537"/>
            <w:placeholder>
              <w:docPart w:val="A645AA0EACF94913A8D05850FDE69FF1"/>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51" w:type="dxa"/>
                <w:shd w:val="clear" w:color="auto" w:fill="auto"/>
                <w:vAlign w:val="center"/>
              </w:tcPr>
              <w:p w14:paraId="752CEB80" w14:textId="77777777" w:rsidR="00185B1C" w:rsidRPr="00DA0EBD" w:rsidRDefault="00E73FE2" w:rsidP="00771BE8">
                <w:pPr>
                  <w:rPr>
                    <w:rFonts w:asciiTheme="minorHAnsi" w:hAnsiTheme="minorHAnsi" w:cstheme="minorHAnsi"/>
                    <w:lang w:val="sk-SK"/>
                  </w:rPr>
                </w:pPr>
                <w:r>
                  <w:rPr>
                    <w:rFonts w:asciiTheme="minorHAnsi" w:hAnsiTheme="minorHAnsi" w:cstheme="minorHAnsi"/>
                    <w:lang w:val="sk-SK"/>
                  </w:rPr>
                  <w:t>viac rozvinutý región</w:t>
                </w:r>
              </w:p>
            </w:tc>
          </w:sdtContent>
        </w:sdt>
        <w:tc>
          <w:tcPr>
            <w:tcW w:w="3969" w:type="dxa"/>
            <w:shd w:val="clear" w:color="auto" w:fill="auto"/>
          </w:tcPr>
          <w:p w14:paraId="57538888" w14:textId="170B7200" w:rsidR="00185B1C" w:rsidRPr="001B0C93" w:rsidRDefault="00D35F0D" w:rsidP="00ED6403">
            <w:pPr>
              <w:jc w:val="right"/>
              <w:rPr>
                <w:rFonts w:ascii="Calibri" w:hAnsi="Calibri"/>
                <w:lang w:val="sk-SK"/>
              </w:rPr>
            </w:pPr>
            <w:r w:rsidRPr="00170499">
              <w:rPr>
                <w:rFonts w:ascii="Calibri" w:hAnsi="Calibri"/>
                <w:lang w:val="sk-SK"/>
              </w:rPr>
              <w:t xml:space="preserve">   </w:t>
            </w:r>
            <w:r w:rsidRPr="001B0C93">
              <w:rPr>
                <w:rFonts w:ascii="Calibri" w:hAnsi="Calibri"/>
                <w:lang w:val="sk-SK"/>
              </w:rPr>
              <w:t>111 </w:t>
            </w:r>
            <w:r w:rsidRPr="00171A50">
              <w:rPr>
                <w:rFonts w:ascii="Calibri" w:hAnsi="Calibri"/>
                <w:lang w:val="sk-SK"/>
              </w:rPr>
              <w:t>323,</w:t>
            </w:r>
            <w:del w:id="75" w:author="Marková Anna" w:date="2025-11-18T13:54:00Z">
              <w:r w:rsidRPr="00171A50" w:rsidDel="00364A89">
                <w:rPr>
                  <w:rFonts w:ascii="Calibri" w:hAnsi="Calibri"/>
                  <w:lang w:val="sk-SK"/>
                </w:rPr>
                <w:delText>12</w:delText>
              </w:r>
            </w:del>
            <w:ins w:id="76" w:author="Marková Anna" w:date="2025-11-18T13:54:00Z">
              <w:r w:rsidR="00364A89">
                <w:rPr>
                  <w:rFonts w:ascii="Calibri" w:hAnsi="Calibri"/>
                  <w:lang w:val="sk-SK"/>
                </w:rPr>
                <w:t>53</w:t>
              </w:r>
            </w:ins>
            <w:r w:rsidRPr="00170499">
              <w:rPr>
                <w:rFonts w:asciiTheme="minorHAnsi" w:hAnsiTheme="minorHAnsi" w:cstheme="minorHAnsi"/>
                <w:lang w:val="sk-SK"/>
              </w:rPr>
              <w:t>€</w:t>
            </w:r>
          </w:p>
        </w:tc>
      </w:tr>
      <w:bookmarkEnd w:id="74"/>
      <w:tr w:rsidR="00185B1C" w:rsidRPr="00DA0EBD" w14:paraId="1FCFFAD7" w14:textId="77777777" w:rsidTr="00771BE8">
        <w:tc>
          <w:tcPr>
            <w:tcW w:w="3823" w:type="dxa"/>
            <w:vMerge w:val="restart"/>
            <w:shd w:val="clear" w:color="auto" w:fill="auto"/>
          </w:tcPr>
          <w:p w14:paraId="1A63E87D" w14:textId="77777777" w:rsidR="00185B1C" w:rsidRPr="00DA0EBD" w:rsidRDefault="00185B1C" w:rsidP="00925A82">
            <w:pPr>
              <w:rPr>
                <w:rFonts w:ascii="Calibri" w:hAnsi="Calibri"/>
                <w:lang w:val="sk-SK"/>
              </w:rPr>
            </w:pPr>
            <w:r w:rsidRPr="00DA0EBD">
              <w:rPr>
                <w:rFonts w:asciiTheme="minorHAnsi" w:hAnsiTheme="minorHAnsi" w:cstheme="minorHAnsi"/>
                <w:b/>
                <w:lang w:val="sk-SK"/>
              </w:rPr>
              <w:t>Vlastné zdroje prijímateľa podľa kategórie regiónu (v EUR)</w:t>
            </w:r>
          </w:p>
        </w:tc>
        <w:sdt>
          <w:sdtPr>
            <w:rPr>
              <w:rFonts w:asciiTheme="minorHAnsi" w:hAnsiTheme="minorHAnsi" w:cstheme="minorHAnsi"/>
              <w:lang w:val="sk-SK"/>
            </w:rPr>
            <w:id w:val="873579177"/>
            <w:placeholder>
              <w:docPart w:val="3395122579764858A9D5049107FD0285"/>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51" w:type="dxa"/>
                <w:shd w:val="clear" w:color="auto" w:fill="auto"/>
              </w:tcPr>
              <w:p w14:paraId="05DAD5E9" w14:textId="77777777" w:rsidR="00185B1C" w:rsidRPr="00DA0EBD" w:rsidRDefault="00E73FE2" w:rsidP="00771BE8">
                <w:pPr>
                  <w:rPr>
                    <w:rFonts w:ascii="Calibri" w:hAnsi="Calibri"/>
                    <w:lang w:val="sk-SK"/>
                  </w:rPr>
                </w:pPr>
                <w:r>
                  <w:rPr>
                    <w:rFonts w:asciiTheme="minorHAnsi" w:hAnsiTheme="minorHAnsi" w:cstheme="minorHAnsi"/>
                    <w:lang w:val="sk-SK"/>
                  </w:rPr>
                  <w:t>neaplikuje sa</w:t>
                </w:r>
              </w:p>
            </w:tc>
          </w:sdtContent>
        </w:sdt>
        <w:tc>
          <w:tcPr>
            <w:tcW w:w="3969" w:type="dxa"/>
            <w:shd w:val="clear" w:color="auto" w:fill="auto"/>
          </w:tcPr>
          <w:p w14:paraId="374CFE99" w14:textId="77777777" w:rsidR="00185B1C" w:rsidRPr="007C405A" w:rsidRDefault="00185B1C" w:rsidP="00771BE8">
            <w:pPr>
              <w:rPr>
                <w:rFonts w:ascii="Calibri" w:hAnsi="Calibri"/>
                <w:lang w:val="sk-SK"/>
              </w:rPr>
            </w:pPr>
          </w:p>
        </w:tc>
      </w:tr>
      <w:tr w:rsidR="00185B1C" w:rsidRPr="00DA0EBD" w14:paraId="6645145B" w14:textId="77777777" w:rsidTr="00771BE8">
        <w:tc>
          <w:tcPr>
            <w:tcW w:w="3823" w:type="dxa"/>
            <w:vMerge/>
            <w:shd w:val="clear" w:color="auto" w:fill="auto"/>
          </w:tcPr>
          <w:p w14:paraId="08D6D9FC" w14:textId="77777777" w:rsidR="00185B1C" w:rsidRPr="00DA0EBD" w:rsidRDefault="00185B1C" w:rsidP="00771BE8">
            <w:pPr>
              <w:rPr>
                <w:rFonts w:ascii="Calibri" w:hAnsi="Calibri"/>
                <w:lang w:val="sk-SK"/>
              </w:rPr>
            </w:pPr>
          </w:p>
        </w:tc>
        <w:sdt>
          <w:sdtPr>
            <w:rPr>
              <w:rFonts w:asciiTheme="minorHAnsi" w:hAnsiTheme="minorHAnsi" w:cstheme="minorHAnsi"/>
              <w:lang w:val="sk-SK"/>
            </w:rPr>
            <w:id w:val="653415290"/>
            <w:placeholder>
              <w:docPart w:val="E7DA1A1B640C406ABF0C2580B3EB9D19"/>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51" w:type="dxa"/>
                <w:shd w:val="clear" w:color="auto" w:fill="auto"/>
              </w:tcPr>
              <w:p w14:paraId="35753DCA" w14:textId="77777777" w:rsidR="00185B1C" w:rsidRPr="00DA0EBD" w:rsidRDefault="00E73FE2" w:rsidP="00771BE8">
                <w:pPr>
                  <w:rPr>
                    <w:rFonts w:ascii="Calibri" w:hAnsi="Calibri"/>
                    <w:lang w:val="sk-SK"/>
                  </w:rPr>
                </w:pPr>
                <w:r>
                  <w:rPr>
                    <w:rFonts w:asciiTheme="minorHAnsi" w:hAnsiTheme="minorHAnsi" w:cstheme="minorHAnsi"/>
                    <w:lang w:val="sk-SK"/>
                  </w:rPr>
                  <w:t>neaplikuje sa</w:t>
                </w:r>
              </w:p>
            </w:tc>
          </w:sdtContent>
        </w:sdt>
        <w:tc>
          <w:tcPr>
            <w:tcW w:w="3969" w:type="dxa"/>
            <w:shd w:val="clear" w:color="auto" w:fill="auto"/>
          </w:tcPr>
          <w:p w14:paraId="6DD02C6C" w14:textId="77777777" w:rsidR="00185B1C" w:rsidRPr="007C405A" w:rsidRDefault="00185B1C" w:rsidP="00771BE8">
            <w:pPr>
              <w:rPr>
                <w:rFonts w:ascii="Calibri" w:hAnsi="Calibri"/>
                <w:lang w:val="sk-SK"/>
              </w:rPr>
            </w:pPr>
          </w:p>
        </w:tc>
      </w:tr>
      <w:tr w:rsidR="00185B1C" w:rsidRPr="00DA0EBD" w14:paraId="23101EB1" w14:textId="77777777" w:rsidTr="00771BE8">
        <w:tc>
          <w:tcPr>
            <w:tcW w:w="3823" w:type="dxa"/>
            <w:vMerge w:val="restart"/>
            <w:shd w:val="clear" w:color="auto" w:fill="auto"/>
          </w:tcPr>
          <w:p w14:paraId="032AE145" w14:textId="77777777" w:rsidR="00185B1C" w:rsidRPr="00DA0EBD" w:rsidRDefault="00185B1C" w:rsidP="00185B1C">
            <w:pPr>
              <w:rPr>
                <w:rFonts w:ascii="Calibri" w:hAnsi="Calibri"/>
                <w:lang w:val="sk-SK"/>
              </w:rPr>
            </w:pPr>
            <w:r w:rsidRPr="00DA0EBD">
              <w:rPr>
                <w:rFonts w:asciiTheme="minorHAnsi" w:hAnsiTheme="minorHAnsi" w:cstheme="minorHAnsi"/>
                <w:b/>
                <w:lang w:val="sk-SK"/>
              </w:rPr>
              <w:t>Miera spolufinancovania (v %)</w:t>
            </w:r>
          </w:p>
        </w:tc>
        <w:tc>
          <w:tcPr>
            <w:tcW w:w="2551" w:type="dxa"/>
            <w:shd w:val="clear" w:color="auto" w:fill="auto"/>
          </w:tcPr>
          <w:p w14:paraId="1F10D15C" w14:textId="77777777" w:rsidR="00185B1C" w:rsidRPr="00DA0EBD" w:rsidRDefault="00185B1C" w:rsidP="00185B1C">
            <w:pPr>
              <w:rPr>
                <w:rFonts w:asciiTheme="minorHAnsi" w:hAnsiTheme="minorHAnsi" w:cstheme="minorHAnsi"/>
                <w:lang w:val="sk-SK"/>
              </w:rPr>
            </w:pPr>
            <w:r w:rsidRPr="00DA0EBD">
              <w:rPr>
                <w:rFonts w:asciiTheme="minorHAnsi" w:hAnsiTheme="minorHAnsi" w:cstheme="minorHAnsi"/>
                <w:sz w:val="20"/>
                <w:szCs w:val="20"/>
                <w:lang w:val="sk-SK"/>
              </w:rPr>
              <w:t>Zdroj EÚ</w:t>
            </w:r>
          </w:p>
        </w:tc>
        <w:tc>
          <w:tcPr>
            <w:tcW w:w="3969" w:type="dxa"/>
            <w:shd w:val="clear" w:color="auto" w:fill="auto"/>
          </w:tcPr>
          <w:p w14:paraId="633C803A" w14:textId="77777777" w:rsidR="00185B1C" w:rsidRPr="007C405A" w:rsidRDefault="00185B1C" w:rsidP="00185B1C">
            <w:pPr>
              <w:rPr>
                <w:rFonts w:ascii="Calibri" w:hAnsi="Calibri"/>
                <w:lang w:val="sk-SK"/>
              </w:rPr>
            </w:pPr>
            <w:r w:rsidRPr="00B95858">
              <w:rPr>
                <w:rFonts w:ascii="Calibri" w:hAnsi="Calibri"/>
                <w:lang w:val="sk-SK"/>
              </w:rPr>
              <w:t>85% (MRR)   40% (VRR)</w:t>
            </w:r>
          </w:p>
        </w:tc>
      </w:tr>
      <w:tr w:rsidR="00185B1C" w:rsidRPr="00DA0EBD" w14:paraId="344F0F56" w14:textId="77777777" w:rsidTr="00771BE8">
        <w:tc>
          <w:tcPr>
            <w:tcW w:w="3823" w:type="dxa"/>
            <w:vMerge/>
            <w:shd w:val="clear" w:color="auto" w:fill="auto"/>
          </w:tcPr>
          <w:p w14:paraId="3C763C2D" w14:textId="77777777" w:rsidR="00185B1C" w:rsidRPr="00DA0EBD" w:rsidRDefault="00185B1C" w:rsidP="00185B1C">
            <w:pPr>
              <w:rPr>
                <w:rFonts w:ascii="Calibri" w:hAnsi="Calibri"/>
                <w:lang w:val="sk-SK"/>
              </w:rPr>
            </w:pPr>
          </w:p>
        </w:tc>
        <w:tc>
          <w:tcPr>
            <w:tcW w:w="2551" w:type="dxa"/>
            <w:shd w:val="clear" w:color="auto" w:fill="auto"/>
          </w:tcPr>
          <w:p w14:paraId="1EEF55F4" w14:textId="77777777" w:rsidR="00185B1C" w:rsidRPr="00DA0EBD" w:rsidRDefault="00185B1C" w:rsidP="00185B1C">
            <w:pPr>
              <w:rPr>
                <w:rFonts w:asciiTheme="minorHAnsi" w:hAnsiTheme="minorHAnsi" w:cstheme="minorHAnsi"/>
                <w:lang w:val="sk-SK"/>
              </w:rPr>
            </w:pPr>
            <w:r w:rsidRPr="00DA0EBD">
              <w:rPr>
                <w:rFonts w:asciiTheme="minorHAnsi" w:hAnsiTheme="minorHAnsi" w:cstheme="minorHAnsi"/>
                <w:sz w:val="20"/>
                <w:szCs w:val="20"/>
                <w:lang w:val="sk-SK"/>
              </w:rPr>
              <w:t>Štátny rozpočet SR</w:t>
            </w:r>
          </w:p>
        </w:tc>
        <w:tc>
          <w:tcPr>
            <w:tcW w:w="3969" w:type="dxa"/>
            <w:shd w:val="clear" w:color="auto" w:fill="auto"/>
          </w:tcPr>
          <w:p w14:paraId="5EC12FAE" w14:textId="77777777" w:rsidR="00185B1C" w:rsidRPr="007C405A" w:rsidRDefault="00185B1C" w:rsidP="00185B1C">
            <w:pPr>
              <w:rPr>
                <w:rFonts w:ascii="Calibri" w:hAnsi="Calibri"/>
                <w:lang w:val="sk-SK"/>
              </w:rPr>
            </w:pPr>
            <w:r w:rsidRPr="00B95858">
              <w:rPr>
                <w:rFonts w:ascii="Calibri" w:hAnsi="Calibri"/>
                <w:lang w:val="sk-SK"/>
              </w:rPr>
              <w:t>15% (MRR)   60% (VRR)</w:t>
            </w:r>
          </w:p>
        </w:tc>
      </w:tr>
      <w:tr w:rsidR="00185B1C" w:rsidRPr="00DA0EBD" w14:paraId="26243397" w14:textId="77777777" w:rsidTr="00771BE8">
        <w:tc>
          <w:tcPr>
            <w:tcW w:w="3823" w:type="dxa"/>
            <w:vMerge/>
            <w:shd w:val="clear" w:color="auto" w:fill="auto"/>
          </w:tcPr>
          <w:p w14:paraId="580C2A03" w14:textId="77777777" w:rsidR="00185B1C" w:rsidRPr="00DA0EBD" w:rsidRDefault="00185B1C" w:rsidP="00771BE8">
            <w:pPr>
              <w:rPr>
                <w:rFonts w:ascii="Calibri" w:hAnsi="Calibri"/>
                <w:lang w:val="sk-SK"/>
              </w:rPr>
            </w:pPr>
          </w:p>
        </w:tc>
        <w:tc>
          <w:tcPr>
            <w:tcW w:w="2551" w:type="dxa"/>
            <w:shd w:val="clear" w:color="auto" w:fill="auto"/>
          </w:tcPr>
          <w:p w14:paraId="65B491C6" w14:textId="77777777" w:rsidR="00185B1C" w:rsidRPr="00DA0EBD" w:rsidRDefault="00185B1C" w:rsidP="00771BE8">
            <w:pPr>
              <w:rPr>
                <w:rFonts w:asciiTheme="minorHAnsi" w:hAnsiTheme="minorHAnsi" w:cstheme="minorHAnsi"/>
                <w:lang w:val="sk-SK"/>
              </w:rPr>
            </w:pPr>
            <w:r w:rsidRPr="00DA0EBD">
              <w:rPr>
                <w:rFonts w:asciiTheme="minorHAnsi" w:hAnsiTheme="minorHAnsi" w:cstheme="minorHAnsi"/>
                <w:sz w:val="20"/>
                <w:szCs w:val="20"/>
                <w:lang w:val="sk-SK"/>
              </w:rPr>
              <w:t xml:space="preserve">Prijímateľ </w:t>
            </w:r>
          </w:p>
        </w:tc>
        <w:tc>
          <w:tcPr>
            <w:tcW w:w="3969" w:type="dxa"/>
            <w:shd w:val="clear" w:color="auto" w:fill="auto"/>
          </w:tcPr>
          <w:p w14:paraId="5B494D38" w14:textId="77777777" w:rsidR="00185B1C" w:rsidRPr="007C405A" w:rsidRDefault="00185B1C" w:rsidP="00771BE8">
            <w:pPr>
              <w:rPr>
                <w:rFonts w:ascii="Calibri" w:hAnsi="Calibri"/>
                <w:lang w:val="sk-SK"/>
              </w:rPr>
            </w:pPr>
          </w:p>
        </w:tc>
      </w:tr>
      <w:tr w:rsidR="00185B1C" w:rsidRPr="00DA0EBD" w14:paraId="7D50E35B" w14:textId="77777777" w:rsidTr="00771BE8">
        <w:tc>
          <w:tcPr>
            <w:tcW w:w="3823" w:type="dxa"/>
            <w:shd w:val="clear" w:color="auto" w:fill="auto"/>
          </w:tcPr>
          <w:p w14:paraId="55DBDDF4" w14:textId="77777777" w:rsidR="00185B1C" w:rsidRPr="00DA0EBD" w:rsidRDefault="00185B1C" w:rsidP="00925A82">
            <w:pPr>
              <w:rPr>
                <w:rFonts w:ascii="Calibri" w:hAnsi="Calibri"/>
                <w:lang w:val="sk-SK"/>
              </w:rPr>
            </w:pPr>
            <w:r w:rsidRPr="00DA0EBD">
              <w:rPr>
                <w:rFonts w:asciiTheme="minorHAnsi" w:hAnsiTheme="minorHAnsi" w:cstheme="minorHAnsi"/>
                <w:b/>
                <w:lang w:val="sk-SK"/>
              </w:rPr>
              <w:t>Uplatňovanie špecifického pravidla financovania (ak relevantné)</w:t>
            </w:r>
          </w:p>
        </w:tc>
        <w:tc>
          <w:tcPr>
            <w:tcW w:w="2551" w:type="dxa"/>
            <w:shd w:val="clear" w:color="auto" w:fill="auto"/>
          </w:tcPr>
          <w:p w14:paraId="6EDEB906" w14:textId="77777777" w:rsidR="00185B1C" w:rsidRPr="00DA0EBD" w:rsidRDefault="00185B1C" w:rsidP="00771BE8">
            <w:pPr>
              <w:rPr>
                <w:rFonts w:asciiTheme="minorHAnsi" w:hAnsiTheme="minorHAnsi" w:cstheme="minorHAnsi"/>
                <w:sz w:val="20"/>
                <w:szCs w:val="20"/>
                <w:lang w:val="sk-SK"/>
              </w:rPr>
            </w:pPr>
          </w:p>
        </w:tc>
        <w:tc>
          <w:tcPr>
            <w:tcW w:w="3969" w:type="dxa"/>
            <w:shd w:val="clear" w:color="auto" w:fill="auto"/>
          </w:tcPr>
          <w:p w14:paraId="716CFDC8" w14:textId="77777777" w:rsidR="00185B1C" w:rsidRPr="00DA0EBD" w:rsidRDefault="00185B1C" w:rsidP="00771BE8">
            <w:pPr>
              <w:rPr>
                <w:rFonts w:ascii="Calibri" w:hAnsi="Calibri"/>
                <w:lang w:val="sk-SK"/>
              </w:rPr>
            </w:pPr>
          </w:p>
        </w:tc>
      </w:tr>
      <w:tr w:rsidR="00185B1C" w:rsidRPr="00DA0EBD" w14:paraId="39DFC4C8" w14:textId="77777777" w:rsidTr="00771BE8">
        <w:tc>
          <w:tcPr>
            <w:tcW w:w="3823" w:type="dxa"/>
            <w:vMerge w:val="restart"/>
            <w:shd w:val="clear" w:color="auto" w:fill="auto"/>
          </w:tcPr>
          <w:p w14:paraId="232F0416" w14:textId="77777777" w:rsidR="00185B1C" w:rsidRPr="00DA0EBD" w:rsidRDefault="00185B1C" w:rsidP="00771BE8">
            <w:pPr>
              <w:rPr>
                <w:rFonts w:ascii="Calibri" w:hAnsi="Calibri"/>
                <w:lang w:val="sk-SK"/>
              </w:rPr>
            </w:pPr>
            <w:r w:rsidRPr="00DA0EBD">
              <w:rPr>
                <w:rFonts w:asciiTheme="minorHAnsi" w:hAnsiTheme="minorHAnsi" w:cstheme="minorHAnsi"/>
                <w:b/>
                <w:lang w:val="sk-SK"/>
              </w:rPr>
              <w:t>Zdroj pro-rata (v %)</w:t>
            </w:r>
          </w:p>
        </w:tc>
        <w:sdt>
          <w:sdtPr>
            <w:rPr>
              <w:rFonts w:asciiTheme="minorHAnsi" w:hAnsiTheme="minorHAnsi" w:cstheme="minorHAnsi"/>
              <w:lang w:val="sk-SK"/>
            </w:rPr>
            <w:id w:val="-681431780"/>
            <w:placeholder>
              <w:docPart w:val="A1E28B050D0F46FB9121450545AF47D8"/>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51" w:type="dxa"/>
                <w:shd w:val="clear" w:color="auto" w:fill="auto"/>
                <w:vAlign w:val="center"/>
              </w:tcPr>
              <w:p w14:paraId="5DBC745E" w14:textId="77777777" w:rsidR="00185B1C" w:rsidRPr="00DA0EBD" w:rsidRDefault="00E73FE2" w:rsidP="00771BE8">
                <w:pPr>
                  <w:rPr>
                    <w:rFonts w:asciiTheme="minorHAnsi" w:hAnsiTheme="minorHAnsi" w:cstheme="minorHAnsi"/>
                    <w:lang w:val="sk-SK"/>
                  </w:rPr>
                </w:pPr>
                <w:r>
                  <w:rPr>
                    <w:rFonts w:asciiTheme="minorHAnsi" w:hAnsiTheme="minorHAnsi" w:cstheme="minorHAnsi"/>
                    <w:lang w:val="sk-SK"/>
                  </w:rPr>
                  <w:t>neaplikuje sa</w:t>
                </w:r>
              </w:p>
            </w:tc>
          </w:sdtContent>
        </w:sdt>
        <w:tc>
          <w:tcPr>
            <w:tcW w:w="3969" w:type="dxa"/>
            <w:shd w:val="clear" w:color="auto" w:fill="auto"/>
          </w:tcPr>
          <w:p w14:paraId="21C912B7" w14:textId="77777777" w:rsidR="00185B1C" w:rsidRPr="00DA0EBD" w:rsidRDefault="00185B1C" w:rsidP="00771BE8">
            <w:pPr>
              <w:rPr>
                <w:rFonts w:ascii="Calibri" w:hAnsi="Calibri"/>
                <w:lang w:val="sk-SK"/>
              </w:rPr>
            </w:pPr>
          </w:p>
        </w:tc>
      </w:tr>
      <w:tr w:rsidR="00185B1C" w:rsidRPr="00DA0EBD" w14:paraId="535CD0D1" w14:textId="77777777" w:rsidTr="00771BE8">
        <w:tc>
          <w:tcPr>
            <w:tcW w:w="3823" w:type="dxa"/>
            <w:vMerge/>
            <w:shd w:val="clear" w:color="auto" w:fill="auto"/>
          </w:tcPr>
          <w:p w14:paraId="588CFF60" w14:textId="77777777" w:rsidR="00185B1C" w:rsidRPr="00DA0EBD" w:rsidRDefault="00185B1C" w:rsidP="00771BE8">
            <w:pPr>
              <w:rPr>
                <w:rFonts w:ascii="Calibri" w:hAnsi="Calibri"/>
                <w:lang w:val="sk-SK"/>
              </w:rPr>
            </w:pPr>
          </w:p>
        </w:tc>
        <w:sdt>
          <w:sdtPr>
            <w:rPr>
              <w:rFonts w:asciiTheme="minorHAnsi" w:hAnsiTheme="minorHAnsi" w:cstheme="minorHAnsi"/>
              <w:lang w:val="sk-SK"/>
            </w:rPr>
            <w:id w:val="-892962044"/>
            <w:placeholder>
              <w:docPart w:val="5FA6584B34874DDA870ADD6561E30C95"/>
            </w:placeholder>
            <w:comboBox>
              <w:listItem w:value="Vyberte položku."/>
              <w:listItem w:displayText="menej rozvinutý región" w:value="menej rozvinutý región"/>
              <w:listItem w:displayText="viac rozvinutý región" w:value="viac rozvinutý región"/>
              <w:listItem w:displayText="neaplikuje sa" w:value="neaplikuje sa"/>
            </w:comboBox>
          </w:sdtPr>
          <w:sdtEndPr/>
          <w:sdtContent>
            <w:tc>
              <w:tcPr>
                <w:tcW w:w="2551" w:type="dxa"/>
                <w:shd w:val="clear" w:color="auto" w:fill="auto"/>
                <w:vAlign w:val="center"/>
              </w:tcPr>
              <w:p w14:paraId="342DF418" w14:textId="77777777" w:rsidR="00185B1C" w:rsidRPr="00DA0EBD" w:rsidRDefault="00E73FE2" w:rsidP="00771BE8">
                <w:pPr>
                  <w:rPr>
                    <w:rFonts w:asciiTheme="minorHAnsi" w:hAnsiTheme="minorHAnsi" w:cstheme="minorHAnsi"/>
                    <w:lang w:val="sk-SK"/>
                  </w:rPr>
                </w:pPr>
                <w:r>
                  <w:rPr>
                    <w:rFonts w:asciiTheme="minorHAnsi" w:hAnsiTheme="minorHAnsi" w:cstheme="minorHAnsi"/>
                    <w:lang w:val="sk-SK"/>
                  </w:rPr>
                  <w:t>neaplikuje sa</w:t>
                </w:r>
              </w:p>
            </w:tc>
          </w:sdtContent>
        </w:sdt>
        <w:tc>
          <w:tcPr>
            <w:tcW w:w="3969" w:type="dxa"/>
            <w:shd w:val="clear" w:color="auto" w:fill="auto"/>
          </w:tcPr>
          <w:p w14:paraId="61FA1DF9" w14:textId="77777777" w:rsidR="00185B1C" w:rsidRPr="00DA0EBD" w:rsidRDefault="00185B1C" w:rsidP="00771BE8">
            <w:pPr>
              <w:rPr>
                <w:rFonts w:ascii="Calibri" w:hAnsi="Calibri"/>
                <w:lang w:val="sk-SK"/>
              </w:rPr>
            </w:pPr>
          </w:p>
        </w:tc>
      </w:tr>
      <w:tr w:rsidR="00185B1C" w:rsidRPr="00DA0EBD" w14:paraId="5E31BB21" w14:textId="77777777" w:rsidTr="00771BE8">
        <w:tc>
          <w:tcPr>
            <w:tcW w:w="3823" w:type="dxa"/>
            <w:shd w:val="clear" w:color="auto" w:fill="auto"/>
          </w:tcPr>
          <w:p w14:paraId="2AC3C954" w14:textId="77777777" w:rsidR="00185B1C" w:rsidRPr="00DA0EBD" w:rsidRDefault="00185B1C" w:rsidP="00771BE8">
            <w:pPr>
              <w:rPr>
                <w:rFonts w:ascii="Calibri" w:hAnsi="Calibri"/>
                <w:b/>
                <w:lang w:val="sk-SK"/>
              </w:rPr>
            </w:pPr>
            <w:r w:rsidRPr="00DA0EBD">
              <w:rPr>
                <w:rFonts w:ascii="Calibri" w:hAnsi="Calibri"/>
                <w:b/>
                <w:lang w:val="sk-SK"/>
              </w:rPr>
              <w:t>V prípade uplatňovania systému pro-rata uveďte spôsob jeho stanovenia  (pomer medzi VRR a MRR), ktorý sa uplatňuje v prípade realizácie operácií s prínosom pre ob</w:t>
            </w:r>
            <w:r>
              <w:rPr>
                <w:rFonts w:ascii="Calibri" w:hAnsi="Calibri"/>
                <w:b/>
                <w:lang w:val="sk-SK"/>
              </w:rPr>
              <w:t>e</w:t>
            </w:r>
            <w:r w:rsidRPr="00DA0EBD">
              <w:rPr>
                <w:rFonts w:ascii="Calibri" w:hAnsi="Calibri"/>
                <w:b/>
                <w:lang w:val="sk-SK"/>
              </w:rPr>
              <w:t xml:space="preserve"> kategórie regiónov, vrátane názvu dokumentu v akom bol stanovený.</w:t>
            </w:r>
          </w:p>
        </w:tc>
        <w:tc>
          <w:tcPr>
            <w:tcW w:w="2551" w:type="dxa"/>
            <w:shd w:val="clear" w:color="auto" w:fill="auto"/>
          </w:tcPr>
          <w:p w14:paraId="340F6878" w14:textId="77777777" w:rsidR="00185B1C" w:rsidRPr="00DA0EBD" w:rsidRDefault="00185B1C" w:rsidP="00771BE8">
            <w:pPr>
              <w:rPr>
                <w:rFonts w:asciiTheme="minorHAnsi" w:hAnsiTheme="minorHAnsi" w:cstheme="minorHAnsi"/>
                <w:sz w:val="20"/>
                <w:szCs w:val="20"/>
                <w:lang w:val="sk-SK"/>
              </w:rPr>
            </w:pPr>
          </w:p>
        </w:tc>
        <w:tc>
          <w:tcPr>
            <w:tcW w:w="3969" w:type="dxa"/>
            <w:shd w:val="clear" w:color="auto" w:fill="auto"/>
          </w:tcPr>
          <w:p w14:paraId="4E278BF9" w14:textId="77777777" w:rsidR="00185B1C" w:rsidRPr="00DA0EBD" w:rsidRDefault="00185B1C" w:rsidP="00771BE8">
            <w:pPr>
              <w:rPr>
                <w:rFonts w:ascii="Calibri" w:hAnsi="Calibri"/>
                <w:lang w:val="sk-SK"/>
              </w:rPr>
            </w:pPr>
          </w:p>
        </w:tc>
      </w:tr>
    </w:tbl>
    <w:p w14:paraId="34E4BB81" w14:textId="77777777" w:rsidR="00185B1C" w:rsidRPr="00DA0EBD" w:rsidRDefault="00185B1C" w:rsidP="00185B1C">
      <w:pPr>
        <w:rPr>
          <w:rFonts w:ascii="Calibri" w:hAnsi="Calibri" w:cs="Arial"/>
          <w:b/>
          <w:lang w:val="sk-SK"/>
        </w:rPr>
      </w:pPr>
    </w:p>
    <w:p w14:paraId="45FA0786" w14:textId="77777777" w:rsidR="00D2427D" w:rsidRPr="007C279B" w:rsidRDefault="00D2427D">
      <w:pPr>
        <w:rPr>
          <w:rFonts w:ascii="Calibri" w:hAnsi="Calibri" w:cs="Arial"/>
          <w:b/>
          <w:lang w:val="sk-SK"/>
        </w:rPr>
      </w:pPr>
    </w:p>
    <w:tbl>
      <w:tblPr>
        <w:tblpPr w:leftFromText="141" w:rightFromText="141" w:vertAnchor="text" w:horzAnchor="margin" w:tblpY="237"/>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43"/>
      </w:tblGrid>
      <w:tr w:rsidR="006C773A" w:rsidRPr="007C279B" w14:paraId="1B055391" w14:textId="77777777" w:rsidTr="007457E1">
        <w:trPr>
          <w:cantSplit/>
          <w:trHeight w:val="632"/>
          <w:tblHeader/>
        </w:trPr>
        <w:tc>
          <w:tcPr>
            <w:tcW w:w="10343" w:type="dxa"/>
            <w:shd w:val="clear" w:color="auto" w:fill="D9D9D9" w:themeFill="background1" w:themeFillShade="D9"/>
            <w:vAlign w:val="center"/>
          </w:tcPr>
          <w:p w14:paraId="23FF7A58" w14:textId="6A0FC54F" w:rsidR="006C773A" w:rsidRPr="007C279B" w:rsidRDefault="00DF61E7" w:rsidP="00925A82">
            <w:pPr>
              <w:tabs>
                <w:tab w:val="left" w:pos="999"/>
                <w:tab w:val="left" w:pos="1000"/>
              </w:tabs>
              <w:contextualSpacing/>
              <w:rPr>
                <w:rFonts w:ascii="Calibri" w:hAnsi="Calibri"/>
                <w:b/>
                <w:lang w:val="sk-SK"/>
              </w:rPr>
            </w:pPr>
            <w:r w:rsidRPr="007C279B">
              <w:rPr>
                <w:rFonts w:ascii="Calibri" w:hAnsi="Calibri" w:cs="Arial"/>
                <w:b/>
                <w:sz w:val="28"/>
                <w:szCs w:val="28"/>
                <w:lang w:val="sk-SK"/>
              </w:rPr>
              <w:t>M</w:t>
            </w:r>
            <w:r w:rsidR="00A85F51" w:rsidRPr="007C279B">
              <w:rPr>
                <w:rFonts w:ascii="Calibri" w:hAnsi="Calibri" w:cs="Arial"/>
                <w:b/>
                <w:sz w:val="28"/>
                <w:szCs w:val="28"/>
                <w:lang w:val="sk-SK"/>
              </w:rPr>
              <w:t>erateľné ukazovatele</w:t>
            </w:r>
            <w:r w:rsidR="00645C47" w:rsidRPr="007C279B">
              <w:rPr>
                <w:rFonts w:ascii="Calibri" w:hAnsi="Calibri" w:cs="Arial"/>
                <w:b/>
                <w:sz w:val="28"/>
                <w:szCs w:val="28"/>
                <w:lang w:val="sk-SK"/>
              </w:rPr>
              <w:t xml:space="preserve"> NP a iné údaje</w:t>
            </w:r>
          </w:p>
        </w:tc>
      </w:tr>
    </w:tbl>
    <w:tbl>
      <w:tblPr>
        <w:tblStyle w:val="Mriekatabuky"/>
        <w:tblW w:w="5000" w:type="pct"/>
        <w:tblLook w:val="04A0" w:firstRow="1" w:lastRow="0" w:firstColumn="1" w:lastColumn="0" w:noHBand="0" w:noVBand="1"/>
      </w:tblPr>
      <w:tblGrid>
        <w:gridCol w:w="3573"/>
        <w:gridCol w:w="6754"/>
      </w:tblGrid>
      <w:tr w:rsidR="007C279B" w:rsidRPr="007C279B" w14:paraId="01D44858" w14:textId="77777777" w:rsidTr="00D2427D">
        <w:tc>
          <w:tcPr>
            <w:tcW w:w="1730" w:type="pct"/>
            <w:shd w:val="clear" w:color="auto" w:fill="F2F2F2" w:themeFill="background1" w:themeFillShade="F2"/>
          </w:tcPr>
          <w:p w14:paraId="3663B419" w14:textId="77777777" w:rsidR="00145884" w:rsidRPr="007C279B" w:rsidRDefault="00814A9C" w:rsidP="00D2427D">
            <w:pPr>
              <w:contextualSpacing/>
              <w:rPr>
                <w:rFonts w:ascii="Calibri" w:hAnsi="Calibri" w:cs="Roboto"/>
                <w:bCs/>
                <w:lang w:val="sk-SK"/>
              </w:rPr>
            </w:pPr>
            <w:r w:rsidRPr="007C279B">
              <w:rPr>
                <w:rFonts w:ascii="Calibri" w:hAnsi="Calibri" w:cs="Arial"/>
                <w:lang w:val="sk-SK"/>
              </w:rPr>
              <w:t>Cieľ národného projektu</w:t>
            </w:r>
          </w:p>
        </w:tc>
        <w:tc>
          <w:tcPr>
            <w:tcW w:w="3270" w:type="pct"/>
          </w:tcPr>
          <w:p w14:paraId="2A00F56E" w14:textId="77777777" w:rsidR="00145884" w:rsidRPr="007C279B" w:rsidRDefault="00222FFB" w:rsidP="00222FFB">
            <w:pPr>
              <w:contextualSpacing/>
              <w:rPr>
                <w:rFonts w:ascii="Calibri" w:hAnsi="Calibri" w:cs="Arial"/>
                <w:lang w:val="sk-SK"/>
              </w:rPr>
            </w:pPr>
            <w:r w:rsidRPr="007C279B">
              <w:rPr>
                <w:rFonts w:asciiTheme="minorHAnsi" w:hAnsiTheme="minorHAnsi" w:cstheme="minorHAnsi"/>
              </w:rPr>
              <w:t>Zvýšenie zamestnanosti a zamestnateľnosti a zlepšenie životnej situácie ohrozených skupín</w:t>
            </w:r>
          </w:p>
        </w:tc>
      </w:tr>
      <w:tr w:rsidR="0011065C" w:rsidRPr="007C279B" w14:paraId="6D91B578" w14:textId="77777777" w:rsidTr="00D2427D">
        <w:tc>
          <w:tcPr>
            <w:tcW w:w="1730" w:type="pct"/>
            <w:shd w:val="clear" w:color="auto" w:fill="F2F2F2" w:themeFill="background1" w:themeFillShade="F2"/>
          </w:tcPr>
          <w:p w14:paraId="47E8011B" w14:textId="77777777" w:rsidR="0011065C" w:rsidRPr="00EE4EFA" w:rsidRDefault="0011065C" w:rsidP="00D2427D">
            <w:pPr>
              <w:contextualSpacing/>
              <w:rPr>
                <w:rFonts w:ascii="Calibri" w:hAnsi="Calibri" w:cs="Arial"/>
                <w:b/>
                <w:lang w:val="sk-SK"/>
              </w:rPr>
            </w:pPr>
            <w:r w:rsidRPr="00EE4EFA">
              <w:rPr>
                <w:rFonts w:ascii="Calibri" w:hAnsi="Calibri" w:cs="Arial"/>
                <w:b/>
                <w:lang w:val="sk-SK"/>
              </w:rPr>
              <w:t>Priorita 4P1 / ESO4.1</w:t>
            </w:r>
          </w:p>
        </w:tc>
        <w:tc>
          <w:tcPr>
            <w:tcW w:w="3270" w:type="pct"/>
          </w:tcPr>
          <w:p w14:paraId="2A7F37F0" w14:textId="77777777" w:rsidR="0011065C" w:rsidRPr="007C279B" w:rsidRDefault="0011065C" w:rsidP="00222FFB">
            <w:pPr>
              <w:contextualSpacing/>
              <w:rPr>
                <w:rFonts w:asciiTheme="minorHAnsi" w:hAnsiTheme="minorHAnsi" w:cstheme="minorHAnsi"/>
              </w:rPr>
            </w:pPr>
          </w:p>
        </w:tc>
      </w:tr>
      <w:tr w:rsidR="007C279B" w:rsidRPr="007C279B" w14:paraId="7E794292" w14:textId="77777777" w:rsidTr="00D2427D">
        <w:tc>
          <w:tcPr>
            <w:tcW w:w="1730" w:type="pct"/>
            <w:shd w:val="clear" w:color="auto" w:fill="F2F2F2" w:themeFill="background1" w:themeFillShade="F2"/>
          </w:tcPr>
          <w:p w14:paraId="09EBC125" w14:textId="77777777" w:rsidR="00814A9C" w:rsidRPr="007C279B" w:rsidRDefault="00814A9C" w:rsidP="00D2427D">
            <w:pPr>
              <w:contextualSpacing/>
              <w:rPr>
                <w:rFonts w:ascii="Calibri" w:hAnsi="Calibri" w:cs="Arial"/>
                <w:lang w:val="sk-SK"/>
              </w:rPr>
            </w:pPr>
            <w:r w:rsidRPr="007C279B">
              <w:rPr>
                <w:rFonts w:ascii="Calibri" w:hAnsi="Calibri" w:cs="Arial"/>
                <w:lang w:val="sk-SK"/>
              </w:rPr>
              <w:t>Aktivita/Akcia ku ktorej sa MU viaže</w:t>
            </w:r>
          </w:p>
        </w:tc>
        <w:tc>
          <w:tcPr>
            <w:tcW w:w="3270" w:type="pct"/>
          </w:tcPr>
          <w:p w14:paraId="345D685B" w14:textId="77777777" w:rsidR="00814A9C" w:rsidRPr="007C279B" w:rsidRDefault="00222FFB" w:rsidP="00D2427D">
            <w:pPr>
              <w:contextualSpacing/>
              <w:rPr>
                <w:rFonts w:asciiTheme="minorHAnsi" w:hAnsiTheme="minorHAnsi" w:cstheme="minorHAnsi"/>
                <w:lang w:val="sk-SK"/>
              </w:rPr>
            </w:pPr>
            <w:r w:rsidRPr="007C279B">
              <w:rPr>
                <w:rFonts w:asciiTheme="minorHAnsi" w:hAnsiTheme="minorHAnsi" w:cstheme="minorHAnsi"/>
              </w:rPr>
              <w:t>vytváranie udržateľných pracovných miest pre znevýhodnených uchádzačov o zamestnanie, vrátane individualizovanej podpory pri ich zapracovaní na vytvorenom pracovnom mieste</w:t>
            </w:r>
          </w:p>
        </w:tc>
      </w:tr>
      <w:tr w:rsidR="007C279B" w:rsidRPr="007C279B" w14:paraId="37B66DAE" w14:textId="77777777" w:rsidTr="00D2427D">
        <w:tc>
          <w:tcPr>
            <w:tcW w:w="1730" w:type="pct"/>
            <w:shd w:val="clear" w:color="auto" w:fill="F2F2F2" w:themeFill="background1" w:themeFillShade="F2"/>
          </w:tcPr>
          <w:p w14:paraId="0CFBE13D" w14:textId="7A1147C1" w:rsidR="00145884" w:rsidRPr="007C279B" w:rsidRDefault="00145884" w:rsidP="00925A82">
            <w:pPr>
              <w:contextualSpacing/>
              <w:rPr>
                <w:rFonts w:ascii="Calibri" w:hAnsi="Calibri" w:cs="Roboto"/>
                <w:bCs/>
                <w:lang w:val="sk-SK"/>
              </w:rPr>
            </w:pPr>
            <w:r w:rsidRPr="007C279B">
              <w:rPr>
                <w:rFonts w:ascii="Calibri" w:hAnsi="Calibri" w:cs="Arial"/>
                <w:lang w:val="sk-SK"/>
              </w:rPr>
              <w:t>Typ merateľného ukazovateľa</w:t>
            </w:r>
          </w:p>
        </w:tc>
        <w:sdt>
          <w:sdtPr>
            <w:rPr>
              <w:rFonts w:ascii="Calibri" w:hAnsi="Calibri" w:cs="Arial"/>
              <w:lang w:val="sk-SK"/>
            </w:rPr>
            <w:id w:val="-1088457847"/>
            <w:placeholder>
              <w:docPart w:val="E7440746671D4AF7A3D0E9CB30639F7B"/>
            </w:placeholder>
            <w:comboBox>
              <w:listItem w:value="Vyberte položku."/>
              <w:listItem w:displayText="výstup" w:value="výstup"/>
              <w:listItem w:displayText="výsledok" w:value="výsledok"/>
            </w:comboBox>
          </w:sdtPr>
          <w:sdtEndPr/>
          <w:sdtContent>
            <w:tc>
              <w:tcPr>
                <w:tcW w:w="3270" w:type="pct"/>
              </w:tcPr>
              <w:p w14:paraId="35FCA0ED" w14:textId="77777777" w:rsidR="00145884" w:rsidRPr="007C279B" w:rsidRDefault="00222FFB" w:rsidP="00D2427D">
                <w:pPr>
                  <w:contextualSpacing/>
                  <w:rPr>
                    <w:rFonts w:ascii="Calibri" w:hAnsi="Calibri" w:cs="Arial"/>
                    <w:lang w:val="sk-SK"/>
                  </w:rPr>
                </w:pPr>
                <w:r w:rsidRPr="007C279B">
                  <w:rPr>
                    <w:rFonts w:ascii="Calibri" w:hAnsi="Calibri" w:cs="Arial"/>
                    <w:lang w:val="sk-SK"/>
                  </w:rPr>
                  <w:t>výstup</w:t>
                </w:r>
              </w:p>
            </w:tc>
          </w:sdtContent>
        </w:sdt>
      </w:tr>
      <w:tr w:rsidR="007C279B" w:rsidRPr="007C279B" w14:paraId="4041354A" w14:textId="77777777" w:rsidTr="00D2427D">
        <w:tc>
          <w:tcPr>
            <w:tcW w:w="1730" w:type="pct"/>
            <w:shd w:val="clear" w:color="auto" w:fill="F2F2F2" w:themeFill="background1" w:themeFillShade="F2"/>
          </w:tcPr>
          <w:p w14:paraId="6C9A6DEC" w14:textId="77777777" w:rsidR="00070125" w:rsidRPr="007C279B" w:rsidRDefault="00070125" w:rsidP="00D2427D">
            <w:pPr>
              <w:contextualSpacing/>
              <w:rPr>
                <w:rFonts w:ascii="Calibri" w:hAnsi="Calibri" w:cs="Arial"/>
                <w:lang w:val="sk-SK"/>
              </w:rPr>
            </w:pPr>
            <w:r w:rsidRPr="007C279B">
              <w:rPr>
                <w:rFonts w:ascii="Calibri" w:hAnsi="Calibri" w:cs="Arial"/>
                <w:lang w:val="sk-SK"/>
              </w:rPr>
              <w:t>Typ územia</w:t>
            </w:r>
          </w:p>
        </w:tc>
        <w:tc>
          <w:tcPr>
            <w:tcW w:w="3270" w:type="pct"/>
          </w:tcPr>
          <w:p w14:paraId="7B77DC09" w14:textId="6BD4D8D8" w:rsidR="00070125" w:rsidRPr="007C279B" w:rsidRDefault="00070125" w:rsidP="00D2427D">
            <w:pPr>
              <w:contextualSpacing/>
              <w:rPr>
                <w:rFonts w:ascii="Calibri" w:hAnsi="Calibri" w:cs="Arial"/>
                <w:lang w:val="sk-SK"/>
              </w:rPr>
            </w:pPr>
          </w:p>
        </w:tc>
      </w:tr>
      <w:tr w:rsidR="007C279B" w:rsidRPr="007C279B" w14:paraId="2A57DD0F" w14:textId="77777777" w:rsidTr="00BE24BC">
        <w:tc>
          <w:tcPr>
            <w:tcW w:w="1730" w:type="pct"/>
            <w:shd w:val="clear" w:color="auto" w:fill="F2F2F2" w:themeFill="background1" w:themeFillShade="F2"/>
          </w:tcPr>
          <w:p w14:paraId="20A620A4" w14:textId="77777777" w:rsidR="00A85F51" w:rsidRPr="007C279B" w:rsidRDefault="00123641" w:rsidP="00BE24BC">
            <w:pPr>
              <w:contextualSpacing/>
              <w:rPr>
                <w:rFonts w:ascii="Calibri" w:hAnsi="Calibri" w:cs="Roboto"/>
                <w:bCs/>
                <w:lang w:val="sk-SK"/>
              </w:rPr>
            </w:pPr>
            <w:r w:rsidRPr="007C279B">
              <w:rPr>
                <w:rFonts w:ascii="Calibri" w:hAnsi="Calibri" w:cs="Arial"/>
                <w:lang w:val="sk-SK"/>
              </w:rPr>
              <w:t>Kód</w:t>
            </w:r>
            <w:r w:rsidR="00CD3CBE" w:rsidRPr="007C279B">
              <w:rPr>
                <w:rFonts w:ascii="Calibri" w:hAnsi="Calibri" w:cs="Arial"/>
                <w:lang w:val="sk-SK"/>
              </w:rPr>
              <w:t xml:space="preserve"> merateľného ukazovateľa projektu</w:t>
            </w:r>
          </w:p>
        </w:tc>
        <w:tc>
          <w:tcPr>
            <w:tcW w:w="3270" w:type="pct"/>
          </w:tcPr>
          <w:p w14:paraId="203EF55E" w14:textId="77777777" w:rsidR="00A85F51" w:rsidRPr="00EE4EFA" w:rsidRDefault="00B46A86" w:rsidP="00BE24BC">
            <w:pPr>
              <w:contextualSpacing/>
              <w:rPr>
                <w:rFonts w:ascii="Calibri" w:hAnsi="Calibri" w:cs="Arial"/>
                <w:b/>
                <w:highlight w:val="yellow"/>
                <w:lang w:val="sk-SK"/>
              </w:rPr>
            </w:pPr>
            <w:r w:rsidRPr="00EE4EFA">
              <w:rPr>
                <w:rFonts w:ascii="Calibri" w:hAnsi="Calibri" w:cs="Arial"/>
                <w:b/>
                <w:lang w:val="sk-SK"/>
              </w:rPr>
              <w:t>PSKPO167</w:t>
            </w:r>
          </w:p>
        </w:tc>
      </w:tr>
      <w:tr w:rsidR="007C279B" w:rsidRPr="007C279B" w14:paraId="6D66429A" w14:textId="77777777" w:rsidTr="00BE24BC">
        <w:tc>
          <w:tcPr>
            <w:tcW w:w="1730" w:type="pct"/>
            <w:shd w:val="clear" w:color="auto" w:fill="F2F2F2" w:themeFill="background1" w:themeFillShade="F2"/>
          </w:tcPr>
          <w:p w14:paraId="07C84DFD" w14:textId="77777777" w:rsidR="00123641" w:rsidRPr="007C279B" w:rsidRDefault="00123641" w:rsidP="00BE24BC">
            <w:pPr>
              <w:contextualSpacing/>
              <w:rPr>
                <w:rFonts w:ascii="Calibri" w:hAnsi="Calibri" w:cs="Arial"/>
                <w:lang w:val="sk-SK"/>
              </w:rPr>
            </w:pPr>
            <w:r w:rsidRPr="007C279B">
              <w:rPr>
                <w:rFonts w:ascii="Calibri" w:hAnsi="Calibri" w:cs="Arial"/>
                <w:lang w:val="sk-SK"/>
              </w:rPr>
              <w:t>Názov</w:t>
            </w:r>
            <w:r w:rsidR="00CD3CBE" w:rsidRPr="007C279B">
              <w:rPr>
                <w:rFonts w:ascii="Calibri" w:hAnsi="Calibri" w:cs="Arial"/>
                <w:lang w:val="sk-SK"/>
              </w:rPr>
              <w:t xml:space="preserve"> merateľného ukazovateľa projektu</w:t>
            </w:r>
          </w:p>
        </w:tc>
        <w:tc>
          <w:tcPr>
            <w:tcW w:w="3270" w:type="pct"/>
          </w:tcPr>
          <w:p w14:paraId="2A64859B" w14:textId="77777777" w:rsidR="00123641" w:rsidRPr="007C279B" w:rsidRDefault="00BD1CA7" w:rsidP="00F149DE">
            <w:pPr>
              <w:contextualSpacing/>
              <w:rPr>
                <w:rFonts w:ascii="Calibri" w:hAnsi="Calibri" w:cs="Arial"/>
                <w:highlight w:val="yellow"/>
                <w:lang w:val="sk-SK"/>
              </w:rPr>
            </w:pPr>
            <w:r w:rsidRPr="007C279B">
              <w:rPr>
                <w:rFonts w:ascii="Calibri" w:hAnsi="Calibri" w:cs="Arial"/>
                <w:lang w:val="sk-SK"/>
              </w:rPr>
              <w:t>Počet osôb cieľovej skupiny zapojených do aktivít projektu</w:t>
            </w:r>
          </w:p>
        </w:tc>
      </w:tr>
      <w:tr w:rsidR="007C279B" w:rsidRPr="007C279B" w14:paraId="2E1B57BD" w14:textId="77777777" w:rsidTr="00BE24BC">
        <w:tc>
          <w:tcPr>
            <w:tcW w:w="1730" w:type="pct"/>
            <w:shd w:val="clear" w:color="auto" w:fill="F2F2F2" w:themeFill="background1" w:themeFillShade="F2"/>
          </w:tcPr>
          <w:p w14:paraId="07161019" w14:textId="77777777" w:rsidR="00123641" w:rsidRPr="007C279B" w:rsidRDefault="00123641" w:rsidP="00BE24BC">
            <w:pPr>
              <w:contextualSpacing/>
              <w:rPr>
                <w:rFonts w:ascii="Calibri" w:hAnsi="Calibri" w:cs="Arial"/>
                <w:lang w:val="sk-SK"/>
              </w:rPr>
            </w:pPr>
            <w:r w:rsidRPr="007C279B">
              <w:rPr>
                <w:rFonts w:ascii="Calibri" w:hAnsi="Calibri" w:cs="Arial"/>
                <w:lang w:val="sk-SK"/>
              </w:rPr>
              <w:t>Merná jednotka</w:t>
            </w:r>
            <w:r w:rsidR="00CD3CBE" w:rsidRPr="007C279B">
              <w:rPr>
                <w:rFonts w:ascii="Calibri" w:hAnsi="Calibri" w:cs="Arial"/>
                <w:lang w:val="sk-SK"/>
              </w:rPr>
              <w:t xml:space="preserve"> merateľného ukazovateľa projektu</w:t>
            </w:r>
          </w:p>
        </w:tc>
        <w:tc>
          <w:tcPr>
            <w:tcW w:w="3270" w:type="pct"/>
          </w:tcPr>
          <w:p w14:paraId="74745630" w14:textId="77777777" w:rsidR="00123641" w:rsidRPr="007C279B" w:rsidRDefault="00BD1CA7" w:rsidP="00BE24BC">
            <w:pPr>
              <w:contextualSpacing/>
              <w:rPr>
                <w:rFonts w:ascii="Calibri" w:hAnsi="Calibri" w:cs="Arial"/>
                <w:lang w:val="sk-SK"/>
              </w:rPr>
            </w:pPr>
            <w:r w:rsidRPr="007C279B">
              <w:rPr>
                <w:rFonts w:ascii="Calibri" w:hAnsi="Calibri" w:cs="Arial"/>
                <w:lang w:val="sk-SK"/>
              </w:rPr>
              <w:t>osoby</w:t>
            </w:r>
          </w:p>
        </w:tc>
      </w:tr>
      <w:tr w:rsidR="007C279B" w:rsidRPr="007C279B" w14:paraId="4402991F" w14:textId="77777777" w:rsidTr="00123641">
        <w:tc>
          <w:tcPr>
            <w:tcW w:w="1730" w:type="pct"/>
            <w:tcBorders>
              <w:bottom w:val="single" w:sz="4" w:space="0" w:color="auto"/>
            </w:tcBorders>
            <w:shd w:val="clear" w:color="auto" w:fill="F2F2F2" w:themeFill="background1" w:themeFillShade="F2"/>
          </w:tcPr>
          <w:p w14:paraId="6A01C181" w14:textId="5F8FD459" w:rsidR="00123641" w:rsidRPr="007C279B" w:rsidRDefault="00BF0261" w:rsidP="00925A82">
            <w:pPr>
              <w:contextualSpacing/>
              <w:rPr>
                <w:rFonts w:ascii="Calibri" w:hAnsi="Calibri" w:cs="Arial"/>
                <w:lang w:val="sk-SK"/>
              </w:rPr>
            </w:pPr>
            <w:r w:rsidRPr="007C279B">
              <w:rPr>
                <w:rFonts w:ascii="Calibri" w:hAnsi="Calibri" w:cs="Arial"/>
                <w:lang w:val="sk-SK"/>
              </w:rPr>
              <w:t>Indikatívna</w:t>
            </w:r>
            <w:r w:rsidR="00123641" w:rsidRPr="007C279B">
              <w:rPr>
                <w:rFonts w:ascii="Calibri" w:hAnsi="Calibri" w:cs="Arial"/>
                <w:lang w:val="sk-SK"/>
              </w:rPr>
              <w:t xml:space="preserve"> cieľová hodnota</w:t>
            </w:r>
          </w:p>
        </w:tc>
        <w:tc>
          <w:tcPr>
            <w:tcW w:w="3270" w:type="pct"/>
            <w:tcBorders>
              <w:bottom w:val="single" w:sz="4" w:space="0" w:color="auto"/>
            </w:tcBorders>
          </w:tcPr>
          <w:p w14:paraId="60695584" w14:textId="2BD23A2B" w:rsidR="00F61BE7" w:rsidRPr="007C279B" w:rsidRDefault="0011065C" w:rsidP="001B0C93">
            <w:pPr>
              <w:contextualSpacing/>
              <w:rPr>
                <w:rFonts w:ascii="Calibri" w:hAnsi="Calibri" w:cs="Arial"/>
                <w:lang w:val="sk-SK"/>
              </w:rPr>
            </w:pPr>
            <w:r>
              <w:rPr>
                <w:rFonts w:ascii="Calibri" w:hAnsi="Calibri" w:cs="Arial"/>
                <w:lang w:val="sk-SK"/>
              </w:rPr>
              <w:t xml:space="preserve">Spolu: </w:t>
            </w:r>
            <w:r w:rsidR="009B3AEB">
              <w:rPr>
                <w:rFonts w:ascii="Calibri" w:hAnsi="Calibri" w:cs="Arial"/>
                <w:lang w:val="sk-SK"/>
              </w:rPr>
              <w:t>4</w:t>
            </w:r>
            <w:r w:rsidR="003D2C59">
              <w:rPr>
                <w:rFonts w:ascii="Calibri" w:hAnsi="Calibri" w:cs="Arial"/>
                <w:lang w:val="sk-SK"/>
              </w:rPr>
              <w:t xml:space="preserve"> </w:t>
            </w:r>
            <w:r w:rsidR="009B3AEB">
              <w:rPr>
                <w:rFonts w:ascii="Calibri" w:hAnsi="Calibri" w:cs="Arial"/>
                <w:lang w:val="sk-SK"/>
              </w:rPr>
              <w:t xml:space="preserve">442 z toho </w:t>
            </w:r>
            <w:r w:rsidR="00F61BE7">
              <w:rPr>
                <w:rFonts w:ascii="Calibri" w:hAnsi="Calibri" w:cs="Arial"/>
                <w:lang w:val="sk-SK"/>
              </w:rPr>
              <w:t xml:space="preserve"> MRR: 4</w:t>
            </w:r>
            <w:r w:rsidR="003D2C59">
              <w:rPr>
                <w:rFonts w:ascii="Calibri" w:hAnsi="Calibri" w:cs="Arial"/>
                <w:lang w:val="sk-SK"/>
              </w:rPr>
              <w:t xml:space="preserve"> </w:t>
            </w:r>
            <w:r w:rsidR="00F61BE7">
              <w:rPr>
                <w:rFonts w:ascii="Calibri" w:hAnsi="Calibri" w:cs="Arial"/>
                <w:lang w:val="sk-SK"/>
              </w:rPr>
              <w:t>172  VRR: 270</w:t>
            </w:r>
          </w:p>
        </w:tc>
      </w:tr>
      <w:tr w:rsidR="007C279B" w:rsidRPr="007C279B" w14:paraId="488EBDFD" w14:textId="77777777" w:rsidTr="00B46A86">
        <w:tc>
          <w:tcPr>
            <w:tcW w:w="1730" w:type="pct"/>
            <w:shd w:val="clear" w:color="auto" w:fill="F2F2F2" w:themeFill="background1" w:themeFillShade="F2"/>
          </w:tcPr>
          <w:p w14:paraId="32B910E1" w14:textId="3B0E4350" w:rsidR="00F149DE" w:rsidRPr="007C279B" w:rsidRDefault="00F149DE" w:rsidP="00925A82">
            <w:pPr>
              <w:contextualSpacing/>
              <w:rPr>
                <w:rFonts w:ascii="Calibri" w:hAnsi="Calibri" w:cs="Roboto"/>
                <w:bCs/>
                <w:lang w:val="sk-SK"/>
              </w:rPr>
            </w:pPr>
            <w:r w:rsidRPr="007C279B">
              <w:rPr>
                <w:rFonts w:ascii="Calibri" w:hAnsi="Calibri" w:cs="Arial"/>
                <w:lang w:val="sk-SK"/>
              </w:rPr>
              <w:t>Typ merateľného ukazovateľa</w:t>
            </w:r>
          </w:p>
        </w:tc>
        <w:sdt>
          <w:sdtPr>
            <w:rPr>
              <w:rFonts w:ascii="Calibri" w:hAnsi="Calibri" w:cs="Arial"/>
              <w:lang w:val="sk-SK"/>
            </w:rPr>
            <w:id w:val="-1002970883"/>
            <w:placeholder>
              <w:docPart w:val="F9D9582A9B23467C944B09429BB5AA4E"/>
            </w:placeholder>
            <w:comboBox>
              <w:listItem w:value="Vyberte položku."/>
              <w:listItem w:displayText="výstup" w:value="výstup"/>
              <w:listItem w:displayText="výsledok" w:value="výsledok"/>
            </w:comboBox>
          </w:sdtPr>
          <w:sdtEndPr/>
          <w:sdtContent>
            <w:tc>
              <w:tcPr>
                <w:tcW w:w="3270" w:type="pct"/>
              </w:tcPr>
              <w:p w14:paraId="00C960AF" w14:textId="77777777" w:rsidR="00F149DE" w:rsidRPr="007C279B" w:rsidRDefault="00F149DE" w:rsidP="00B46A86">
                <w:pPr>
                  <w:contextualSpacing/>
                  <w:rPr>
                    <w:rFonts w:ascii="Calibri" w:hAnsi="Calibri" w:cs="Arial"/>
                    <w:lang w:val="sk-SK"/>
                  </w:rPr>
                </w:pPr>
                <w:r w:rsidRPr="007C279B">
                  <w:rPr>
                    <w:rFonts w:ascii="Calibri" w:hAnsi="Calibri" w:cs="Arial"/>
                    <w:lang w:val="sk-SK"/>
                  </w:rPr>
                  <w:t>výsledok</w:t>
                </w:r>
              </w:p>
            </w:tc>
          </w:sdtContent>
        </w:sdt>
      </w:tr>
      <w:tr w:rsidR="007C279B" w:rsidRPr="007C279B" w14:paraId="59AD384F" w14:textId="77777777" w:rsidTr="00B46A86">
        <w:tc>
          <w:tcPr>
            <w:tcW w:w="1730" w:type="pct"/>
            <w:shd w:val="clear" w:color="auto" w:fill="F2F2F2" w:themeFill="background1" w:themeFillShade="F2"/>
          </w:tcPr>
          <w:p w14:paraId="271B7764" w14:textId="77777777" w:rsidR="00F149DE" w:rsidRPr="007C279B" w:rsidRDefault="00F149DE" w:rsidP="00B46A86">
            <w:pPr>
              <w:contextualSpacing/>
              <w:rPr>
                <w:rFonts w:ascii="Calibri" w:hAnsi="Calibri" w:cs="Arial"/>
                <w:lang w:val="sk-SK"/>
              </w:rPr>
            </w:pPr>
            <w:r w:rsidRPr="007C279B">
              <w:rPr>
                <w:rFonts w:ascii="Calibri" w:hAnsi="Calibri" w:cs="Arial"/>
                <w:lang w:val="sk-SK"/>
              </w:rPr>
              <w:t>Typ územia</w:t>
            </w:r>
          </w:p>
        </w:tc>
        <w:tc>
          <w:tcPr>
            <w:tcW w:w="3270" w:type="pct"/>
          </w:tcPr>
          <w:p w14:paraId="63C00C85" w14:textId="1BD921A7" w:rsidR="00F149DE" w:rsidRPr="007C279B" w:rsidRDefault="00F149DE" w:rsidP="00B46A86">
            <w:pPr>
              <w:contextualSpacing/>
              <w:rPr>
                <w:rFonts w:ascii="Calibri" w:hAnsi="Calibri" w:cs="Arial"/>
                <w:lang w:val="sk-SK"/>
              </w:rPr>
            </w:pPr>
          </w:p>
        </w:tc>
      </w:tr>
      <w:tr w:rsidR="007C279B" w:rsidRPr="007C279B" w14:paraId="7EF676EC" w14:textId="77777777" w:rsidTr="00B46A86">
        <w:tc>
          <w:tcPr>
            <w:tcW w:w="1730" w:type="pct"/>
            <w:shd w:val="clear" w:color="auto" w:fill="F2F2F2" w:themeFill="background1" w:themeFillShade="F2"/>
          </w:tcPr>
          <w:p w14:paraId="6556216A" w14:textId="77777777" w:rsidR="00F149DE" w:rsidRPr="007C279B" w:rsidRDefault="00F149DE" w:rsidP="00B46A86">
            <w:pPr>
              <w:contextualSpacing/>
              <w:rPr>
                <w:rFonts w:ascii="Calibri" w:hAnsi="Calibri" w:cs="Roboto"/>
                <w:bCs/>
                <w:lang w:val="sk-SK"/>
              </w:rPr>
            </w:pPr>
            <w:r w:rsidRPr="007C279B">
              <w:rPr>
                <w:rFonts w:ascii="Calibri" w:hAnsi="Calibri" w:cs="Arial"/>
                <w:lang w:val="sk-SK"/>
              </w:rPr>
              <w:t>Kód merateľného ukazovateľa projektu</w:t>
            </w:r>
          </w:p>
        </w:tc>
        <w:tc>
          <w:tcPr>
            <w:tcW w:w="3270" w:type="pct"/>
          </w:tcPr>
          <w:p w14:paraId="344CBCDF" w14:textId="77777777" w:rsidR="00F149DE" w:rsidRPr="00EE4EFA" w:rsidRDefault="00BD1CA7" w:rsidP="00F149DE">
            <w:pPr>
              <w:rPr>
                <w:rFonts w:ascii="Calibri" w:hAnsi="Calibri" w:cs="Arial"/>
                <w:b/>
                <w:lang w:val="sk-SK"/>
              </w:rPr>
            </w:pPr>
            <w:r w:rsidRPr="00EE4EFA">
              <w:rPr>
                <w:rFonts w:ascii="Calibri" w:hAnsi="Calibri" w:cs="Arial"/>
                <w:b/>
                <w:lang w:val="sk-SK"/>
              </w:rPr>
              <w:t>PSKPSRI05</w:t>
            </w:r>
          </w:p>
        </w:tc>
      </w:tr>
      <w:tr w:rsidR="007C279B" w:rsidRPr="007C279B" w14:paraId="18B1F9B4" w14:textId="77777777" w:rsidTr="00B46A86">
        <w:tc>
          <w:tcPr>
            <w:tcW w:w="1730" w:type="pct"/>
            <w:shd w:val="clear" w:color="auto" w:fill="F2F2F2" w:themeFill="background1" w:themeFillShade="F2"/>
          </w:tcPr>
          <w:p w14:paraId="503D399D" w14:textId="77777777" w:rsidR="00F149DE" w:rsidRPr="007C279B" w:rsidRDefault="00F149DE" w:rsidP="00B46A86">
            <w:pPr>
              <w:contextualSpacing/>
              <w:rPr>
                <w:rFonts w:ascii="Calibri" w:hAnsi="Calibri" w:cs="Arial"/>
                <w:lang w:val="sk-SK"/>
              </w:rPr>
            </w:pPr>
            <w:r w:rsidRPr="007C279B">
              <w:rPr>
                <w:rFonts w:ascii="Calibri" w:hAnsi="Calibri" w:cs="Arial"/>
                <w:lang w:val="sk-SK"/>
              </w:rPr>
              <w:t>Názov merateľného ukazovateľa projektu</w:t>
            </w:r>
          </w:p>
        </w:tc>
        <w:tc>
          <w:tcPr>
            <w:tcW w:w="3270" w:type="pct"/>
          </w:tcPr>
          <w:p w14:paraId="57D81BDE" w14:textId="77777777" w:rsidR="00F149DE" w:rsidRPr="007C279B" w:rsidRDefault="00BD1CA7" w:rsidP="00B46A86">
            <w:pPr>
              <w:contextualSpacing/>
              <w:rPr>
                <w:rFonts w:ascii="Calibri" w:hAnsi="Calibri" w:cs="Arial"/>
                <w:lang w:val="sk-SK"/>
              </w:rPr>
            </w:pPr>
            <w:r w:rsidRPr="007C279B">
              <w:rPr>
                <w:rFonts w:ascii="Calibri" w:hAnsi="Calibri" w:cs="Arial"/>
                <w:lang w:val="sk-SK"/>
              </w:rPr>
              <w:t>Počet účastníkov, ktorí úspešne ukončili intervenciu</w:t>
            </w:r>
          </w:p>
        </w:tc>
      </w:tr>
      <w:tr w:rsidR="007C279B" w:rsidRPr="007C279B" w14:paraId="06CE9819" w14:textId="77777777" w:rsidTr="00B46A86">
        <w:tc>
          <w:tcPr>
            <w:tcW w:w="1730" w:type="pct"/>
            <w:shd w:val="clear" w:color="auto" w:fill="F2F2F2" w:themeFill="background1" w:themeFillShade="F2"/>
          </w:tcPr>
          <w:p w14:paraId="7EC53100" w14:textId="77777777" w:rsidR="00F149DE" w:rsidRPr="007C279B" w:rsidRDefault="00F149DE" w:rsidP="00B46A86">
            <w:pPr>
              <w:contextualSpacing/>
              <w:rPr>
                <w:rFonts w:ascii="Calibri" w:hAnsi="Calibri" w:cs="Arial"/>
                <w:lang w:val="sk-SK"/>
              </w:rPr>
            </w:pPr>
            <w:r w:rsidRPr="007C279B">
              <w:rPr>
                <w:rFonts w:ascii="Calibri" w:hAnsi="Calibri" w:cs="Arial"/>
                <w:lang w:val="sk-SK"/>
              </w:rPr>
              <w:t>Merná jednotka merateľného ukazovateľa projektu</w:t>
            </w:r>
          </w:p>
        </w:tc>
        <w:tc>
          <w:tcPr>
            <w:tcW w:w="3270" w:type="pct"/>
          </w:tcPr>
          <w:p w14:paraId="6DF5B932" w14:textId="77777777" w:rsidR="00F149DE" w:rsidRPr="007C279B" w:rsidRDefault="00BD1CA7" w:rsidP="00B46A86">
            <w:pPr>
              <w:contextualSpacing/>
              <w:rPr>
                <w:rFonts w:ascii="Calibri" w:hAnsi="Calibri" w:cs="Arial"/>
                <w:lang w:val="sk-SK"/>
              </w:rPr>
            </w:pPr>
            <w:r w:rsidRPr="007C279B">
              <w:rPr>
                <w:rFonts w:ascii="Calibri" w:hAnsi="Calibri" w:cs="Arial"/>
                <w:lang w:val="sk-SK"/>
              </w:rPr>
              <w:t>osoby/počet</w:t>
            </w:r>
          </w:p>
        </w:tc>
      </w:tr>
      <w:tr w:rsidR="007C279B" w:rsidRPr="007C279B" w14:paraId="70968C84" w14:textId="77777777" w:rsidTr="00F149DE">
        <w:tc>
          <w:tcPr>
            <w:tcW w:w="1730" w:type="pct"/>
            <w:shd w:val="clear" w:color="auto" w:fill="F2F2F2" w:themeFill="background1" w:themeFillShade="F2"/>
          </w:tcPr>
          <w:p w14:paraId="3EAD9DF8" w14:textId="73ECCE38" w:rsidR="00F149DE" w:rsidRPr="007C279B" w:rsidRDefault="00F149DE" w:rsidP="00925A82">
            <w:pPr>
              <w:contextualSpacing/>
              <w:rPr>
                <w:rFonts w:ascii="Calibri" w:hAnsi="Calibri" w:cs="Arial"/>
                <w:lang w:val="sk-SK"/>
              </w:rPr>
            </w:pPr>
            <w:r w:rsidRPr="007C279B">
              <w:rPr>
                <w:rFonts w:ascii="Calibri" w:hAnsi="Calibri" w:cs="Arial"/>
                <w:lang w:val="sk-SK"/>
              </w:rPr>
              <w:t>Indikatívna cieľová hodnota</w:t>
            </w:r>
          </w:p>
        </w:tc>
        <w:tc>
          <w:tcPr>
            <w:tcW w:w="3270" w:type="pct"/>
          </w:tcPr>
          <w:p w14:paraId="2592175A" w14:textId="3036F584" w:rsidR="00F149DE" w:rsidRPr="007B278A" w:rsidRDefault="005E4AB9" w:rsidP="00B46A86">
            <w:pPr>
              <w:contextualSpacing/>
              <w:rPr>
                <w:rFonts w:ascii="Calibri" w:hAnsi="Calibri" w:cs="Arial"/>
                <w:lang w:val="sk-SK"/>
              </w:rPr>
            </w:pPr>
            <w:r w:rsidRPr="007B278A">
              <w:rPr>
                <w:rFonts w:ascii="Calibri" w:hAnsi="Calibri" w:cs="Arial"/>
                <w:lang w:val="sk-SK"/>
              </w:rPr>
              <w:t>2</w:t>
            </w:r>
            <w:r w:rsidR="003D2C59" w:rsidRPr="007B278A">
              <w:rPr>
                <w:rFonts w:ascii="Calibri" w:hAnsi="Calibri" w:cs="Arial"/>
                <w:lang w:val="sk-SK"/>
              </w:rPr>
              <w:t xml:space="preserve"> 221</w:t>
            </w:r>
          </w:p>
        </w:tc>
      </w:tr>
      <w:tr w:rsidR="0011065C" w:rsidRPr="007C279B" w14:paraId="2679F71C" w14:textId="77777777" w:rsidTr="00771BE8">
        <w:tc>
          <w:tcPr>
            <w:tcW w:w="1730" w:type="pct"/>
            <w:shd w:val="clear" w:color="auto" w:fill="F2F2F2" w:themeFill="background1" w:themeFillShade="F2"/>
          </w:tcPr>
          <w:p w14:paraId="5A99A654" w14:textId="77777777" w:rsidR="0011065C" w:rsidRPr="00B95858" w:rsidRDefault="0011065C" w:rsidP="001B0C93">
            <w:pPr>
              <w:contextualSpacing/>
              <w:rPr>
                <w:rFonts w:ascii="Calibri" w:hAnsi="Calibri" w:cs="Arial"/>
                <w:b/>
                <w:lang w:val="sk-SK"/>
              </w:rPr>
            </w:pPr>
            <w:r w:rsidRPr="00B95858">
              <w:rPr>
                <w:rFonts w:ascii="Calibri" w:hAnsi="Calibri" w:cs="Arial"/>
                <w:b/>
                <w:lang w:val="sk-SK"/>
              </w:rPr>
              <w:t>Priorita 4P</w:t>
            </w:r>
            <w:r>
              <w:rPr>
                <w:rFonts w:ascii="Calibri" w:hAnsi="Calibri" w:cs="Arial"/>
                <w:b/>
                <w:lang w:val="sk-SK"/>
              </w:rPr>
              <w:t>4</w:t>
            </w:r>
            <w:r w:rsidRPr="00B95858">
              <w:rPr>
                <w:rFonts w:ascii="Calibri" w:hAnsi="Calibri" w:cs="Arial"/>
                <w:b/>
                <w:lang w:val="sk-SK"/>
              </w:rPr>
              <w:t xml:space="preserve"> / ESO4.1</w:t>
            </w:r>
          </w:p>
        </w:tc>
        <w:tc>
          <w:tcPr>
            <w:tcW w:w="3270" w:type="pct"/>
          </w:tcPr>
          <w:p w14:paraId="538EC074" w14:textId="77777777" w:rsidR="0011065C" w:rsidRPr="007C279B" w:rsidRDefault="0011065C" w:rsidP="00771BE8">
            <w:pPr>
              <w:contextualSpacing/>
              <w:rPr>
                <w:rFonts w:asciiTheme="minorHAnsi" w:hAnsiTheme="minorHAnsi" w:cstheme="minorHAnsi"/>
              </w:rPr>
            </w:pPr>
          </w:p>
        </w:tc>
      </w:tr>
      <w:tr w:rsidR="0011065C" w:rsidRPr="007C279B" w14:paraId="00EBE254" w14:textId="77777777" w:rsidTr="00771BE8">
        <w:tc>
          <w:tcPr>
            <w:tcW w:w="1730" w:type="pct"/>
            <w:shd w:val="clear" w:color="auto" w:fill="F2F2F2" w:themeFill="background1" w:themeFillShade="F2"/>
          </w:tcPr>
          <w:p w14:paraId="3009C643" w14:textId="77777777" w:rsidR="0011065C" w:rsidRPr="007C279B" w:rsidRDefault="0011065C" w:rsidP="00771BE8">
            <w:pPr>
              <w:contextualSpacing/>
              <w:rPr>
                <w:rFonts w:ascii="Calibri" w:hAnsi="Calibri" w:cs="Arial"/>
                <w:lang w:val="sk-SK"/>
              </w:rPr>
            </w:pPr>
            <w:r w:rsidRPr="007C279B">
              <w:rPr>
                <w:rFonts w:ascii="Calibri" w:hAnsi="Calibri" w:cs="Arial"/>
                <w:lang w:val="sk-SK"/>
              </w:rPr>
              <w:t>Aktivita/Akcia ku ktorej sa MU viaže</w:t>
            </w:r>
          </w:p>
        </w:tc>
        <w:tc>
          <w:tcPr>
            <w:tcW w:w="3270" w:type="pct"/>
          </w:tcPr>
          <w:p w14:paraId="0207D10F" w14:textId="77777777" w:rsidR="0011065C" w:rsidRPr="007C279B" w:rsidRDefault="0011065C" w:rsidP="00771BE8">
            <w:pPr>
              <w:contextualSpacing/>
              <w:rPr>
                <w:rFonts w:asciiTheme="minorHAnsi" w:hAnsiTheme="minorHAnsi" w:cstheme="minorHAnsi"/>
                <w:lang w:val="sk-SK"/>
              </w:rPr>
            </w:pPr>
            <w:r w:rsidRPr="007C279B">
              <w:rPr>
                <w:rFonts w:asciiTheme="minorHAnsi" w:hAnsiTheme="minorHAnsi" w:cstheme="minorHAnsi"/>
                <w:lang w:val="sk-SK"/>
              </w:rPr>
              <w:t>Vytváranie udržateľných pracovných miest pre mladých ľudí v situácii NEET</w:t>
            </w:r>
          </w:p>
        </w:tc>
      </w:tr>
      <w:tr w:rsidR="0011065C" w:rsidRPr="007C279B" w14:paraId="3B0D089F" w14:textId="77777777" w:rsidTr="00771BE8">
        <w:tc>
          <w:tcPr>
            <w:tcW w:w="1730" w:type="pct"/>
            <w:shd w:val="clear" w:color="auto" w:fill="F2F2F2" w:themeFill="background1" w:themeFillShade="F2"/>
          </w:tcPr>
          <w:p w14:paraId="745654A1" w14:textId="77777777" w:rsidR="0011065C" w:rsidRPr="007C279B" w:rsidRDefault="0011065C" w:rsidP="00925A82">
            <w:pPr>
              <w:contextualSpacing/>
              <w:rPr>
                <w:rFonts w:ascii="Calibri" w:hAnsi="Calibri" w:cs="Roboto"/>
                <w:bCs/>
                <w:lang w:val="sk-SK"/>
              </w:rPr>
            </w:pPr>
            <w:r w:rsidRPr="007C279B">
              <w:rPr>
                <w:rFonts w:ascii="Calibri" w:hAnsi="Calibri" w:cs="Arial"/>
                <w:lang w:val="sk-SK"/>
              </w:rPr>
              <w:t>Typ merateľného ukazovateľa</w:t>
            </w:r>
          </w:p>
        </w:tc>
        <w:sdt>
          <w:sdtPr>
            <w:rPr>
              <w:rFonts w:ascii="Calibri" w:hAnsi="Calibri" w:cs="Arial"/>
              <w:lang w:val="sk-SK"/>
            </w:rPr>
            <w:id w:val="-187756714"/>
            <w:placeholder>
              <w:docPart w:val="49065A10C05B48E7A820EEE5589AE298"/>
            </w:placeholder>
            <w:comboBox>
              <w:listItem w:value="Vyberte položku."/>
              <w:listItem w:displayText="výstup" w:value="výstup"/>
              <w:listItem w:displayText="výsledok" w:value="výsledok"/>
            </w:comboBox>
          </w:sdtPr>
          <w:sdtEndPr/>
          <w:sdtContent>
            <w:tc>
              <w:tcPr>
                <w:tcW w:w="3270" w:type="pct"/>
              </w:tcPr>
              <w:p w14:paraId="2EF9AA75" w14:textId="77777777" w:rsidR="0011065C" w:rsidRPr="007C279B" w:rsidRDefault="0011065C" w:rsidP="00771BE8">
                <w:pPr>
                  <w:contextualSpacing/>
                  <w:rPr>
                    <w:rFonts w:ascii="Calibri" w:hAnsi="Calibri" w:cs="Arial"/>
                    <w:lang w:val="sk-SK"/>
                  </w:rPr>
                </w:pPr>
                <w:r w:rsidRPr="007C279B">
                  <w:rPr>
                    <w:rFonts w:ascii="Calibri" w:hAnsi="Calibri" w:cs="Arial"/>
                    <w:lang w:val="sk-SK"/>
                  </w:rPr>
                  <w:t>výstup</w:t>
                </w:r>
              </w:p>
            </w:tc>
          </w:sdtContent>
        </w:sdt>
      </w:tr>
      <w:tr w:rsidR="0011065C" w:rsidRPr="007C279B" w14:paraId="120FC660" w14:textId="77777777" w:rsidTr="00771BE8">
        <w:tc>
          <w:tcPr>
            <w:tcW w:w="1730" w:type="pct"/>
            <w:shd w:val="clear" w:color="auto" w:fill="F2F2F2" w:themeFill="background1" w:themeFillShade="F2"/>
          </w:tcPr>
          <w:p w14:paraId="7E10857D" w14:textId="77777777" w:rsidR="0011065C" w:rsidRPr="007C279B" w:rsidRDefault="0011065C" w:rsidP="00771BE8">
            <w:pPr>
              <w:contextualSpacing/>
              <w:rPr>
                <w:rFonts w:ascii="Calibri" w:hAnsi="Calibri" w:cs="Arial"/>
                <w:lang w:val="sk-SK"/>
              </w:rPr>
            </w:pPr>
            <w:r w:rsidRPr="007C279B">
              <w:rPr>
                <w:rFonts w:ascii="Calibri" w:hAnsi="Calibri" w:cs="Arial"/>
                <w:lang w:val="sk-SK"/>
              </w:rPr>
              <w:t>Typ územia</w:t>
            </w:r>
          </w:p>
        </w:tc>
        <w:tc>
          <w:tcPr>
            <w:tcW w:w="3270" w:type="pct"/>
          </w:tcPr>
          <w:p w14:paraId="5ADE026C" w14:textId="77777777" w:rsidR="0011065C" w:rsidRPr="007C279B" w:rsidRDefault="0011065C" w:rsidP="00771BE8">
            <w:pPr>
              <w:contextualSpacing/>
              <w:rPr>
                <w:rFonts w:ascii="Calibri" w:hAnsi="Calibri" w:cs="Arial"/>
                <w:lang w:val="sk-SK"/>
              </w:rPr>
            </w:pPr>
          </w:p>
        </w:tc>
      </w:tr>
      <w:tr w:rsidR="0011065C" w:rsidRPr="007C279B" w14:paraId="3EA9ABE5" w14:textId="77777777" w:rsidTr="00771BE8">
        <w:tc>
          <w:tcPr>
            <w:tcW w:w="1730" w:type="pct"/>
            <w:shd w:val="clear" w:color="auto" w:fill="F2F2F2" w:themeFill="background1" w:themeFillShade="F2"/>
          </w:tcPr>
          <w:p w14:paraId="0239FBE3" w14:textId="77777777" w:rsidR="0011065C" w:rsidRPr="007C279B" w:rsidRDefault="0011065C" w:rsidP="00771BE8">
            <w:pPr>
              <w:contextualSpacing/>
              <w:rPr>
                <w:rFonts w:ascii="Calibri" w:hAnsi="Calibri" w:cs="Roboto"/>
                <w:bCs/>
                <w:lang w:val="sk-SK"/>
              </w:rPr>
            </w:pPr>
            <w:r w:rsidRPr="007C279B">
              <w:rPr>
                <w:rFonts w:ascii="Calibri" w:hAnsi="Calibri" w:cs="Arial"/>
                <w:lang w:val="sk-SK"/>
              </w:rPr>
              <w:t>Kód merateľného ukazovateľa projektu</w:t>
            </w:r>
          </w:p>
        </w:tc>
        <w:tc>
          <w:tcPr>
            <w:tcW w:w="3270" w:type="pct"/>
          </w:tcPr>
          <w:p w14:paraId="0580F0FC" w14:textId="77777777" w:rsidR="0011065C" w:rsidRPr="007B278A" w:rsidRDefault="0011065C" w:rsidP="00771BE8">
            <w:pPr>
              <w:contextualSpacing/>
              <w:rPr>
                <w:rFonts w:ascii="Calibri" w:hAnsi="Calibri" w:cs="Arial"/>
                <w:b/>
                <w:highlight w:val="yellow"/>
                <w:lang w:val="sk-SK"/>
              </w:rPr>
            </w:pPr>
            <w:r w:rsidRPr="007B278A">
              <w:rPr>
                <w:rFonts w:ascii="Calibri" w:hAnsi="Calibri" w:cs="Arial"/>
                <w:b/>
                <w:lang w:val="sk-SK"/>
              </w:rPr>
              <w:t>PSKPO167</w:t>
            </w:r>
          </w:p>
        </w:tc>
      </w:tr>
      <w:tr w:rsidR="0011065C" w:rsidRPr="007C279B" w14:paraId="12F3A725" w14:textId="77777777" w:rsidTr="00771BE8">
        <w:tc>
          <w:tcPr>
            <w:tcW w:w="1730" w:type="pct"/>
            <w:shd w:val="clear" w:color="auto" w:fill="F2F2F2" w:themeFill="background1" w:themeFillShade="F2"/>
          </w:tcPr>
          <w:p w14:paraId="0E345171" w14:textId="77777777" w:rsidR="0011065C" w:rsidRPr="007C279B" w:rsidRDefault="0011065C" w:rsidP="00771BE8">
            <w:pPr>
              <w:contextualSpacing/>
              <w:rPr>
                <w:rFonts w:ascii="Calibri" w:hAnsi="Calibri" w:cs="Arial"/>
                <w:lang w:val="sk-SK"/>
              </w:rPr>
            </w:pPr>
            <w:r w:rsidRPr="007C279B">
              <w:rPr>
                <w:rFonts w:ascii="Calibri" w:hAnsi="Calibri" w:cs="Arial"/>
                <w:lang w:val="sk-SK"/>
              </w:rPr>
              <w:t>Názov merateľného ukazovateľa projektu</w:t>
            </w:r>
          </w:p>
        </w:tc>
        <w:tc>
          <w:tcPr>
            <w:tcW w:w="3270" w:type="pct"/>
          </w:tcPr>
          <w:p w14:paraId="08251DC4" w14:textId="77777777" w:rsidR="0011065C" w:rsidRPr="007C279B" w:rsidRDefault="0011065C" w:rsidP="00771BE8">
            <w:pPr>
              <w:contextualSpacing/>
              <w:rPr>
                <w:rFonts w:ascii="Calibri" w:hAnsi="Calibri" w:cs="Arial"/>
                <w:highlight w:val="yellow"/>
                <w:lang w:val="sk-SK"/>
              </w:rPr>
            </w:pPr>
            <w:r w:rsidRPr="007C279B">
              <w:rPr>
                <w:rFonts w:ascii="Calibri" w:hAnsi="Calibri" w:cs="Arial"/>
                <w:lang w:val="sk-SK"/>
              </w:rPr>
              <w:t>Počet osôb cieľovej skupiny zapojených do aktivít projektu</w:t>
            </w:r>
          </w:p>
        </w:tc>
      </w:tr>
      <w:tr w:rsidR="0011065C" w:rsidRPr="007C279B" w14:paraId="77952505" w14:textId="77777777" w:rsidTr="00771BE8">
        <w:tc>
          <w:tcPr>
            <w:tcW w:w="1730" w:type="pct"/>
            <w:shd w:val="clear" w:color="auto" w:fill="F2F2F2" w:themeFill="background1" w:themeFillShade="F2"/>
          </w:tcPr>
          <w:p w14:paraId="28600019" w14:textId="77777777" w:rsidR="0011065C" w:rsidRPr="007C279B" w:rsidRDefault="0011065C" w:rsidP="00771BE8">
            <w:pPr>
              <w:contextualSpacing/>
              <w:rPr>
                <w:rFonts w:ascii="Calibri" w:hAnsi="Calibri" w:cs="Arial"/>
                <w:lang w:val="sk-SK"/>
              </w:rPr>
            </w:pPr>
            <w:r w:rsidRPr="007C279B">
              <w:rPr>
                <w:rFonts w:ascii="Calibri" w:hAnsi="Calibri" w:cs="Arial"/>
                <w:lang w:val="sk-SK"/>
              </w:rPr>
              <w:t>Merná jednotka merateľného ukazovateľa projektu</w:t>
            </w:r>
          </w:p>
        </w:tc>
        <w:tc>
          <w:tcPr>
            <w:tcW w:w="3270" w:type="pct"/>
          </w:tcPr>
          <w:p w14:paraId="05F087C4" w14:textId="77777777" w:rsidR="0011065C" w:rsidRPr="007C279B" w:rsidRDefault="0011065C" w:rsidP="00771BE8">
            <w:pPr>
              <w:contextualSpacing/>
              <w:rPr>
                <w:rFonts w:ascii="Calibri" w:hAnsi="Calibri" w:cs="Arial"/>
                <w:lang w:val="sk-SK"/>
              </w:rPr>
            </w:pPr>
            <w:r w:rsidRPr="007C279B">
              <w:rPr>
                <w:rFonts w:ascii="Calibri" w:hAnsi="Calibri" w:cs="Arial"/>
                <w:lang w:val="sk-SK"/>
              </w:rPr>
              <w:t>osoby</w:t>
            </w:r>
          </w:p>
        </w:tc>
      </w:tr>
      <w:tr w:rsidR="0011065C" w:rsidRPr="007C279B" w14:paraId="0CE773E0" w14:textId="77777777" w:rsidTr="00771BE8">
        <w:tc>
          <w:tcPr>
            <w:tcW w:w="1730" w:type="pct"/>
            <w:tcBorders>
              <w:bottom w:val="single" w:sz="4" w:space="0" w:color="auto"/>
            </w:tcBorders>
            <w:shd w:val="clear" w:color="auto" w:fill="F2F2F2" w:themeFill="background1" w:themeFillShade="F2"/>
          </w:tcPr>
          <w:p w14:paraId="2FBA2136" w14:textId="77777777" w:rsidR="0011065C" w:rsidRPr="007C279B" w:rsidRDefault="0011065C" w:rsidP="00925A82">
            <w:pPr>
              <w:contextualSpacing/>
              <w:rPr>
                <w:rFonts w:ascii="Calibri" w:hAnsi="Calibri" w:cs="Arial"/>
                <w:lang w:val="sk-SK"/>
              </w:rPr>
            </w:pPr>
            <w:r w:rsidRPr="007C279B">
              <w:rPr>
                <w:rFonts w:ascii="Calibri" w:hAnsi="Calibri" w:cs="Arial"/>
                <w:lang w:val="sk-SK"/>
              </w:rPr>
              <w:t>Indikatívna cieľová hodnota</w:t>
            </w:r>
          </w:p>
        </w:tc>
        <w:tc>
          <w:tcPr>
            <w:tcW w:w="3270" w:type="pct"/>
            <w:tcBorders>
              <w:bottom w:val="single" w:sz="4" w:space="0" w:color="auto"/>
            </w:tcBorders>
          </w:tcPr>
          <w:p w14:paraId="1298D9C7" w14:textId="7150F181" w:rsidR="0011065C" w:rsidRPr="007C279B" w:rsidRDefault="0011065C" w:rsidP="00771BE8">
            <w:pPr>
              <w:contextualSpacing/>
              <w:rPr>
                <w:rFonts w:ascii="Calibri" w:hAnsi="Calibri" w:cs="Arial"/>
                <w:lang w:val="sk-SK"/>
              </w:rPr>
            </w:pPr>
            <w:r>
              <w:rPr>
                <w:rFonts w:ascii="Calibri" w:hAnsi="Calibri" w:cs="Arial"/>
                <w:lang w:val="sk-SK"/>
              </w:rPr>
              <w:t>Spolu: 1</w:t>
            </w:r>
            <w:r w:rsidR="003D2C59">
              <w:rPr>
                <w:rFonts w:ascii="Calibri" w:hAnsi="Calibri" w:cs="Arial"/>
                <w:lang w:val="sk-SK"/>
              </w:rPr>
              <w:t xml:space="preserve"> </w:t>
            </w:r>
            <w:r>
              <w:rPr>
                <w:rFonts w:ascii="Calibri" w:hAnsi="Calibri" w:cs="Arial"/>
                <w:lang w:val="sk-SK"/>
              </w:rPr>
              <w:t>817 z toho  MRR: 1</w:t>
            </w:r>
            <w:r w:rsidR="003D2C59">
              <w:rPr>
                <w:rFonts w:ascii="Calibri" w:hAnsi="Calibri" w:cs="Arial"/>
                <w:lang w:val="sk-SK"/>
              </w:rPr>
              <w:t xml:space="preserve"> </w:t>
            </w:r>
            <w:r>
              <w:rPr>
                <w:rFonts w:ascii="Calibri" w:hAnsi="Calibri" w:cs="Arial"/>
                <w:lang w:val="sk-SK"/>
              </w:rPr>
              <w:t>722   VRR: 95</w:t>
            </w:r>
          </w:p>
        </w:tc>
      </w:tr>
      <w:tr w:rsidR="0011065C" w:rsidRPr="007C279B" w14:paraId="32D7DD60" w14:textId="77777777" w:rsidTr="00771BE8">
        <w:tc>
          <w:tcPr>
            <w:tcW w:w="1730" w:type="pct"/>
            <w:shd w:val="clear" w:color="auto" w:fill="F2F2F2" w:themeFill="background1" w:themeFillShade="F2"/>
          </w:tcPr>
          <w:p w14:paraId="2654FDEA" w14:textId="77777777" w:rsidR="0011065C" w:rsidRPr="007C279B" w:rsidRDefault="0011065C" w:rsidP="00925A82">
            <w:pPr>
              <w:contextualSpacing/>
              <w:rPr>
                <w:rFonts w:ascii="Calibri" w:hAnsi="Calibri" w:cs="Roboto"/>
                <w:bCs/>
                <w:lang w:val="sk-SK"/>
              </w:rPr>
            </w:pPr>
            <w:r w:rsidRPr="007C279B">
              <w:rPr>
                <w:rFonts w:ascii="Calibri" w:hAnsi="Calibri" w:cs="Arial"/>
                <w:lang w:val="sk-SK"/>
              </w:rPr>
              <w:t>Typ merateľného ukazovateľa</w:t>
            </w:r>
          </w:p>
        </w:tc>
        <w:sdt>
          <w:sdtPr>
            <w:rPr>
              <w:rFonts w:ascii="Calibri" w:hAnsi="Calibri" w:cs="Arial"/>
              <w:lang w:val="sk-SK"/>
            </w:rPr>
            <w:id w:val="-1430502688"/>
            <w:placeholder>
              <w:docPart w:val="8236B240F84A4BDCB0B7C9EC1623E8CB"/>
            </w:placeholder>
            <w:comboBox>
              <w:listItem w:value="Vyberte položku."/>
              <w:listItem w:displayText="výstup" w:value="výstup"/>
              <w:listItem w:displayText="výsledok" w:value="výsledok"/>
            </w:comboBox>
          </w:sdtPr>
          <w:sdtEndPr/>
          <w:sdtContent>
            <w:tc>
              <w:tcPr>
                <w:tcW w:w="3270" w:type="pct"/>
              </w:tcPr>
              <w:p w14:paraId="259DD3EC" w14:textId="77777777" w:rsidR="0011065C" w:rsidRPr="007C279B" w:rsidRDefault="0011065C" w:rsidP="00771BE8">
                <w:pPr>
                  <w:contextualSpacing/>
                  <w:rPr>
                    <w:rFonts w:ascii="Calibri" w:hAnsi="Calibri" w:cs="Arial"/>
                    <w:lang w:val="sk-SK"/>
                  </w:rPr>
                </w:pPr>
                <w:r w:rsidRPr="007C279B">
                  <w:rPr>
                    <w:rFonts w:ascii="Calibri" w:hAnsi="Calibri" w:cs="Arial"/>
                    <w:lang w:val="sk-SK"/>
                  </w:rPr>
                  <w:t>výsledok</w:t>
                </w:r>
              </w:p>
            </w:tc>
          </w:sdtContent>
        </w:sdt>
      </w:tr>
      <w:tr w:rsidR="0011065C" w:rsidRPr="007C279B" w14:paraId="1CAB693B" w14:textId="77777777" w:rsidTr="00771BE8">
        <w:tc>
          <w:tcPr>
            <w:tcW w:w="1730" w:type="pct"/>
            <w:shd w:val="clear" w:color="auto" w:fill="F2F2F2" w:themeFill="background1" w:themeFillShade="F2"/>
          </w:tcPr>
          <w:p w14:paraId="1E548125" w14:textId="77777777" w:rsidR="0011065C" w:rsidRPr="007C279B" w:rsidRDefault="0011065C" w:rsidP="00771BE8">
            <w:pPr>
              <w:contextualSpacing/>
              <w:rPr>
                <w:rFonts w:ascii="Calibri" w:hAnsi="Calibri" w:cs="Arial"/>
                <w:lang w:val="sk-SK"/>
              </w:rPr>
            </w:pPr>
            <w:r w:rsidRPr="007C279B">
              <w:rPr>
                <w:rFonts w:ascii="Calibri" w:hAnsi="Calibri" w:cs="Arial"/>
                <w:lang w:val="sk-SK"/>
              </w:rPr>
              <w:t>Typ územia</w:t>
            </w:r>
          </w:p>
        </w:tc>
        <w:tc>
          <w:tcPr>
            <w:tcW w:w="3270" w:type="pct"/>
          </w:tcPr>
          <w:p w14:paraId="2AEB370B" w14:textId="77777777" w:rsidR="0011065C" w:rsidRPr="007C279B" w:rsidRDefault="0011065C" w:rsidP="00771BE8">
            <w:pPr>
              <w:contextualSpacing/>
              <w:rPr>
                <w:rFonts w:ascii="Calibri" w:hAnsi="Calibri" w:cs="Arial"/>
                <w:lang w:val="sk-SK"/>
              </w:rPr>
            </w:pPr>
          </w:p>
        </w:tc>
      </w:tr>
      <w:tr w:rsidR="0011065C" w:rsidRPr="007C279B" w14:paraId="1CD23248" w14:textId="77777777" w:rsidTr="00771BE8">
        <w:tc>
          <w:tcPr>
            <w:tcW w:w="1730" w:type="pct"/>
            <w:shd w:val="clear" w:color="auto" w:fill="F2F2F2" w:themeFill="background1" w:themeFillShade="F2"/>
          </w:tcPr>
          <w:p w14:paraId="76F0B3CD" w14:textId="77777777" w:rsidR="0011065C" w:rsidRPr="007C279B" w:rsidRDefault="0011065C" w:rsidP="00771BE8">
            <w:pPr>
              <w:contextualSpacing/>
              <w:rPr>
                <w:rFonts w:ascii="Calibri" w:hAnsi="Calibri" w:cs="Roboto"/>
                <w:bCs/>
                <w:lang w:val="sk-SK"/>
              </w:rPr>
            </w:pPr>
            <w:r w:rsidRPr="007C279B">
              <w:rPr>
                <w:rFonts w:ascii="Calibri" w:hAnsi="Calibri" w:cs="Arial"/>
                <w:lang w:val="sk-SK"/>
              </w:rPr>
              <w:t>Kód merateľného ukazovateľa projektu</w:t>
            </w:r>
          </w:p>
        </w:tc>
        <w:tc>
          <w:tcPr>
            <w:tcW w:w="3270" w:type="pct"/>
          </w:tcPr>
          <w:p w14:paraId="0B2EC898" w14:textId="77777777" w:rsidR="0011065C" w:rsidRPr="007B278A" w:rsidRDefault="0011065C" w:rsidP="00771BE8">
            <w:pPr>
              <w:rPr>
                <w:rFonts w:ascii="Calibri" w:hAnsi="Calibri" w:cs="Arial"/>
                <w:b/>
                <w:lang w:val="sk-SK"/>
              </w:rPr>
            </w:pPr>
            <w:r w:rsidRPr="007B278A">
              <w:rPr>
                <w:rFonts w:ascii="Calibri" w:hAnsi="Calibri" w:cs="Arial"/>
                <w:b/>
                <w:lang w:val="sk-SK"/>
              </w:rPr>
              <w:t>PSKPSRI05</w:t>
            </w:r>
          </w:p>
        </w:tc>
      </w:tr>
      <w:tr w:rsidR="0011065C" w:rsidRPr="007C279B" w14:paraId="301A2341" w14:textId="77777777" w:rsidTr="00771BE8">
        <w:tc>
          <w:tcPr>
            <w:tcW w:w="1730" w:type="pct"/>
            <w:shd w:val="clear" w:color="auto" w:fill="F2F2F2" w:themeFill="background1" w:themeFillShade="F2"/>
          </w:tcPr>
          <w:p w14:paraId="46DFBD70" w14:textId="77777777" w:rsidR="0011065C" w:rsidRPr="007C279B" w:rsidRDefault="0011065C" w:rsidP="00771BE8">
            <w:pPr>
              <w:contextualSpacing/>
              <w:rPr>
                <w:rFonts w:ascii="Calibri" w:hAnsi="Calibri" w:cs="Arial"/>
                <w:lang w:val="sk-SK"/>
              </w:rPr>
            </w:pPr>
            <w:r w:rsidRPr="007C279B">
              <w:rPr>
                <w:rFonts w:ascii="Calibri" w:hAnsi="Calibri" w:cs="Arial"/>
                <w:lang w:val="sk-SK"/>
              </w:rPr>
              <w:t>Názov merateľného ukazovateľa projektu</w:t>
            </w:r>
          </w:p>
        </w:tc>
        <w:tc>
          <w:tcPr>
            <w:tcW w:w="3270" w:type="pct"/>
          </w:tcPr>
          <w:p w14:paraId="10733DE5" w14:textId="77777777" w:rsidR="0011065C" w:rsidRPr="007C279B" w:rsidRDefault="0011065C" w:rsidP="00771BE8">
            <w:pPr>
              <w:contextualSpacing/>
              <w:rPr>
                <w:rFonts w:ascii="Calibri" w:hAnsi="Calibri" w:cs="Arial"/>
                <w:lang w:val="sk-SK"/>
              </w:rPr>
            </w:pPr>
            <w:r w:rsidRPr="007C279B">
              <w:rPr>
                <w:rFonts w:ascii="Calibri" w:hAnsi="Calibri" w:cs="Arial"/>
                <w:lang w:val="sk-SK"/>
              </w:rPr>
              <w:t>Počet účastníkov, ktorí úspešne ukončili intervenciu</w:t>
            </w:r>
          </w:p>
        </w:tc>
      </w:tr>
      <w:tr w:rsidR="0011065C" w:rsidRPr="007C279B" w14:paraId="17DF2BE8" w14:textId="77777777" w:rsidTr="00771BE8">
        <w:tc>
          <w:tcPr>
            <w:tcW w:w="1730" w:type="pct"/>
            <w:shd w:val="clear" w:color="auto" w:fill="F2F2F2" w:themeFill="background1" w:themeFillShade="F2"/>
          </w:tcPr>
          <w:p w14:paraId="75C73CC4" w14:textId="77777777" w:rsidR="0011065C" w:rsidRPr="007C279B" w:rsidRDefault="0011065C" w:rsidP="00771BE8">
            <w:pPr>
              <w:contextualSpacing/>
              <w:rPr>
                <w:rFonts w:ascii="Calibri" w:hAnsi="Calibri" w:cs="Arial"/>
                <w:lang w:val="sk-SK"/>
              </w:rPr>
            </w:pPr>
            <w:r w:rsidRPr="007C279B">
              <w:rPr>
                <w:rFonts w:ascii="Calibri" w:hAnsi="Calibri" w:cs="Arial"/>
                <w:lang w:val="sk-SK"/>
              </w:rPr>
              <w:t>Merná jednotka merateľného ukazovateľa projektu</w:t>
            </w:r>
          </w:p>
        </w:tc>
        <w:tc>
          <w:tcPr>
            <w:tcW w:w="3270" w:type="pct"/>
          </w:tcPr>
          <w:p w14:paraId="77732855" w14:textId="77777777" w:rsidR="0011065C" w:rsidRPr="007C279B" w:rsidRDefault="0011065C" w:rsidP="00771BE8">
            <w:pPr>
              <w:contextualSpacing/>
              <w:rPr>
                <w:rFonts w:ascii="Calibri" w:hAnsi="Calibri" w:cs="Arial"/>
                <w:lang w:val="sk-SK"/>
              </w:rPr>
            </w:pPr>
            <w:r w:rsidRPr="007C279B">
              <w:rPr>
                <w:rFonts w:ascii="Calibri" w:hAnsi="Calibri" w:cs="Arial"/>
                <w:lang w:val="sk-SK"/>
              </w:rPr>
              <w:t>osoby/počet</w:t>
            </w:r>
          </w:p>
        </w:tc>
      </w:tr>
      <w:tr w:rsidR="0011065C" w:rsidRPr="007C279B" w14:paraId="41EE22C6" w14:textId="77777777" w:rsidTr="00771BE8">
        <w:tc>
          <w:tcPr>
            <w:tcW w:w="1730" w:type="pct"/>
            <w:shd w:val="clear" w:color="auto" w:fill="F2F2F2" w:themeFill="background1" w:themeFillShade="F2"/>
          </w:tcPr>
          <w:p w14:paraId="67A433D4" w14:textId="77777777" w:rsidR="0011065C" w:rsidRPr="007C279B" w:rsidRDefault="0011065C" w:rsidP="00925A82">
            <w:pPr>
              <w:contextualSpacing/>
              <w:rPr>
                <w:rFonts w:ascii="Calibri" w:hAnsi="Calibri" w:cs="Arial"/>
                <w:lang w:val="sk-SK"/>
              </w:rPr>
            </w:pPr>
            <w:r w:rsidRPr="007C279B">
              <w:rPr>
                <w:rFonts w:ascii="Calibri" w:hAnsi="Calibri" w:cs="Arial"/>
                <w:lang w:val="sk-SK"/>
              </w:rPr>
              <w:t>Indikatívna cieľová hodnota</w:t>
            </w:r>
          </w:p>
        </w:tc>
        <w:tc>
          <w:tcPr>
            <w:tcW w:w="3270" w:type="pct"/>
          </w:tcPr>
          <w:p w14:paraId="21652FF9" w14:textId="5728046E" w:rsidR="0011065C" w:rsidRPr="007C279B" w:rsidRDefault="003D2C59" w:rsidP="00771BE8">
            <w:pPr>
              <w:contextualSpacing/>
              <w:rPr>
                <w:rFonts w:ascii="Calibri" w:hAnsi="Calibri" w:cs="Arial"/>
                <w:lang w:val="sk-SK"/>
              </w:rPr>
            </w:pPr>
            <w:r>
              <w:rPr>
                <w:rFonts w:ascii="Calibri" w:hAnsi="Calibri" w:cs="Arial"/>
                <w:lang w:val="sk-SK"/>
              </w:rPr>
              <w:t>908</w:t>
            </w:r>
          </w:p>
        </w:tc>
      </w:tr>
    </w:tbl>
    <w:p w14:paraId="67B8CC0F" w14:textId="77777777" w:rsidR="00C370CF" w:rsidRPr="007C279B" w:rsidRDefault="00C370CF">
      <w:pPr>
        <w:contextualSpacing/>
        <w:rPr>
          <w:rFonts w:ascii="Calibri" w:hAnsi="Calibri"/>
          <w:i/>
          <w:sz w:val="20"/>
          <w:szCs w:val="20"/>
          <w:lang w:val="sk-SK"/>
        </w:rPr>
      </w:pPr>
    </w:p>
    <w:tbl>
      <w:tblPr>
        <w:tblW w:w="103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9"/>
        <w:gridCol w:w="7888"/>
      </w:tblGrid>
      <w:tr w:rsidR="00DE136B" w:rsidRPr="007C279B" w14:paraId="45D4E64E" w14:textId="77777777" w:rsidTr="00D2427D">
        <w:trPr>
          <w:cantSplit/>
          <w:tblHeader/>
        </w:trPr>
        <w:tc>
          <w:tcPr>
            <w:tcW w:w="1037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7795C40" w14:textId="77777777" w:rsidR="00DE136B" w:rsidRPr="007C279B" w:rsidRDefault="00CD3CBE" w:rsidP="00CD3CBE">
            <w:pPr>
              <w:pStyle w:val="Bullet"/>
              <w:numPr>
                <w:ilvl w:val="0"/>
                <w:numId w:val="0"/>
              </w:numPr>
              <w:rPr>
                <w:rFonts w:ascii="Calibri" w:hAnsi="Calibri"/>
                <w:b/>
                <w:sz w:val="22"/>
                <w:szCs w:val="22"/>
              </w:rPr>
            </w:pPr>
            <w:r w:rsidRPr="007C279B">
              <w:rPr>
                <w:rFonts w:ascii="Calibri" w:hAnsi="Calibri"/>
                <w:b/>
                <w:sz w:val="22"/>
                <w:szCs w:val="22"/>
                <w:lang w:eastAsia="sk-SK"/>
              </w:rPr>
              <w:t xml:space="preserve">Zoznam </w:t>
            </w:r>
            <w:r w:rsidR="00DE136B" w:rsidRPr="007C279B">
              <w:rPr>
                <w:rFonts w:ascii="Calibri" w:hAnsi="Calibri"/>
                <w:b/>
                <w:sz w:val="22"/>
                <w:szCs w:val="22"/>
                <w:lang w:eastAsia="sk-SK"/>
              </w:rPr>
              <w:t>iných údajov projektu (ak relevantné)</w:t>
            </w:r>
          </w:p>
        </w:tc>
      </w:tr>
      <w:tr w:rsidR="00DE136B" w:rsidRPr="007C279B" w14:paraId="63AF0DFD" w14:textId="77777777" w:rsidTr="00D2427D">
        <w:trPr>
          <w:cantSplit/>
        </w:trPr>
        <w:tc>
          <w:tcPr>
            <w:tcW w:w="2489" w:type="dxa"/>
            <w:shd w:val="clear" w:color="auto" w:fill="F2F2F2" w:themeFill="background1" w:themeFillShade="F2"/>
            <w:vAlign w:val="center"/>
          </w:tcPr>
          <w:p w14:paraId="13941D20" w14:textId="77777777" w:rsidR="00DE136B" w:rsidRPr="007C279B" w:rsidRDefault="00DE136B" w:rsidP="00CD3CBE">
            <w:pPr>
              <w:keepNext/>
              <w:tabs>
                <w:tab w:val="left" w:pos="1290"/>
              </w:tabs>
              <w:spacing w:before="60" w:after="60"/>
              <w:rPr>
                <w:rFonts w:ascii="Calibri" w:hAnsi="Calibri"/>
                <w:b/>
                <w:lang w:val="sk-SK"/>
              </w:rPr>
            </w:pPr>
            <w:r w:rsidRPr="007C279B">
              <w:rPr>
                <w:rFonts w:ascii="Calibri" w:hAnsi="Calibri"/>
                <w:b/>
                <w:lang w:val="sk-SK"/>
              </w:rPr>
              <w:t>Kód iného údaja</w:t>
            </w:r>
          </w:p>
        </w:tc>
        <w:tc>
          <w:tcPr>
            <w:tcW w:w="7888" w:type="dxa"/>
            <w:vAlign w:val="center"/>
          </w:tcPr>
          <w:p w14:paraId="342DFF7C" w14:textId="77777777" w:rsidR="00DE136B" w:rsidRPr="007B278A" w:rsidRDefault="00D94607" w:rsidP="00D2427D">
            <w:pPr>
              <w:rPr>
                <w:rFonts w:asciiTheme="minorHAnsi" w:hAnsiTheme="minorHAnsi" w:cstheme="minorHAnsi"/>
                <w:b/>
                <w:lang w:val="sk-SK"/>
              </w:rPr>
            </w:pPr>
            <w:r w:rsidRPr="007B278A">
              <w:rPr>
                <w:rFonts w:asciiTheme="minorHAnsi" w:hAnsiTheme="minorHAnsi" w:cstheme="minorHAnsi"/>
                <w:b/>
              </w:rPr>
              <w:t>DPSK033</w:t>
            </w:r>
          </w:p>
        </w:tc>
      </w:tr>
      <w:tr w:rsidR="00CD3CBE" w:rsidRPr="007C279B" w14:paraId="452AA27D" w14:textId="77777777" w:rsidTr="00D2427D">
        <w:trPr>
          <w:cantSplit/>
        </w:trPr>
        <w:tc>
          <w:tcPr>
            <w:tcW w:w="2489" w:type="dxa"/>
            <w:shd w:val="clear" w:color="auto" w:fill="F2F2F2" w:themeFill="background1" w:themeFillShade="F2"/>
            <w:vAlign w:val="center"/>
          </w:tcPr>
          <w:p w14:paraId="4DB889DC" w14:textId="77777777" w:rsidR="00CD3CBE" w:rsidRPr="007C279B" w:rsidRDefault="00CD3CBE" w:rsidP="00D2427D">
            <w:pPr>
              <w:keepNext/>
              <w:tabs>
                <w:tab w:val="left" w:pos="1290"/>
              </w:tabs>
              <w:spacing w:before="60" w:after="60"/>
              <w:rPr>
                <w:rFonts w:ascii="Calibri" w:hAnsi="Calibri"/>
                <w:b/>
                <w:lang w:val="sk-SK"/>
              </w:rPr>
            </w:pPr>
            <w:r w:rsidRPr="007C279B">
              <w:rPr>
                <w:rFonts w:ascii="Calibri" w:hAnsi="Calibri"/>
                <w:b/>
                <w:lang w:val="sk-SK"/>
              </w:rPr>
              <w:t>Názov iného údaja</w:t>
            </w:r>
          </w:p>
        </w:tc>
        <w:tc>
          <w:tcPr>
            <w:tcW w:w="7888" w:type="dxa"/>
            <w:vAlign w:val="center"/>
          </w:tcPr>
          <w:p w14:paraId="3B8DACCA" w14:textId="77777777" w:rsidR="00CD3CBE" w:rsidRPr="007C279B" w:rsidRDefault="00D94607" w:rsidP="00D2427D">
            <w:pPr>
              <w:rPr>
                <w:rFonts w:asciiTheme="minorHAnsi" w:hAnsiTheme="minorHAnsi" w:cstheme="minorHAnsi"/>
                <w:lang w:val="sk-SK"/>
              </w:rPr>
            </w:pPr>
            <w:r w:rsidRPr="007C279B">
              <w:rPr>
                <w:rFonts w:asciiTheme="minorHAnsi" w:hAnsiTheme="minorHAnsi" w:cstheme="minorHAnsi"/>
              </w:rPr>
              <w:t>Počet nástrojov zabezpečujúcich prístupnosť pre osoby so zdravotným postihnutím</w:t>
            </w:r>
          </w:p>
        </w:tc>
      </w:tr>
      <w:tr w:rsidR="00DE136B" w:rsidRPr="007C279B" w14:paraId="552C2F61" w14:textId="77777777" w:rsidTr="00D2427D">
        <w:trPr>
          <w:cantSplit/>
        </w:trPr>
        <w:tc>
          <w:tcPr>
            <w:tcW w:w="2489" w:type="dxa"/>
            <w:shd w:val="clear" w:color="auto" w:fill="F2F2F2" w:themeFill="background1" w:themeFillShade="F2"/>
            <w:vAlign w:val="center"/>
          </w:tcPr>
          <w:p w14:paraId="0FA87ED6" w14:textId="77777777" w:rsidR="00DE136B" w:rsidRPr="007C279B" w:rsidRDefault="00DE136B" w:rsidP="00D2427D">
            <w:pPr>
              <w:keepNext/>
              <w:tabs>
                <w:tab w:val="left" w:pos="1290"/>
              </w:tabs>
              <w:spacing w:before="60" w:after="60"/>
              <w:rPr>
                <w:rFonts w:ascii="Calibri" w:hAnsi="Calibri"/>
                <w:b/>
                <w:lang w:val="sk-SK"/>
              </w:rPr>
            </w:pPr>
            <w:r w:rsidRPr="007C279B">
              <w:rPr>
                <w:rFonts w:ascii="Calibri" w:hAnsi="Calibri"/>
                <w:b/>
                <w:lang w:val="sk-SK"/>
              </w:rPr>
              <w:t>Merná jednotka iného údaja</w:t>
            </w:r>
          </w:p>
        </w:tc>
        <w:tc>
          <w:tcPr>
            <w:tcW w:w="7888" w:type="dxa"/>
            <w:vAlign w:val="center"/>
          </w:tcPr>
          <w:p w14:paraId="4E16A106" w14:textId="77777777" w:rsidR="00DE136B" w:rsidRPr="007C279B" w:rsidRDefault="00D94607" w:rsidP="00D2427D">
            <w:pPr>
              <w:rPr>
                <w:rFonts w:asciiTheme="minorHAnsi" w:hAnsiTheme="minorHAnsi" w:cstheme="minorHAnsi"/>
                <w:lang w:val="sk-SK"/>
              </w:rPr>
            </w:pPr>
            <w:r w:rsidRPr="007C279B">
              <w:rPr>
                <w:rFonts w:asciiTheme="minorHAnsi" w:hAnsiTheme="minorHAnsi" w:cstheme="minorHAnsi"/>
              </w:rPr>
              <w:t>počet</w:t>
            </w:r>
          </w:p>
        </w:tc>
      </w:tr>
    </w:tbl>
    <w:p w14:paraId="1B229207" w14:textId="77777777" w:rsidR="00123641" w:rsidRPr="007C279B" w:rsidRDefault="00123641">
      <w:pPr>
        <w:contextualSpacing/>
        <w:rPr>
          <w:rFonts w:ascii="Calibri" w:hAnsi="Calibri" w:cs="Arial"/>
          <w:b/>
          <w:lang w:val="sk-SK"/>
        </w:rPr>
      </w:pPr>
    </w:p>
    <w:tbl>
      <w:tblPr>
        <w:tblW w:w="103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9"/>
        <w:gridCol w:w="7888"/>
      </w:tblGrid>
      <w:tr w:rsidR="006C773A" w:rsidRPr="007C279B" w14:paraId="3E944FCB" w14:textId="77777777" w:rsidTr="007457E1">
        <w:trPr>
          <w:cantSplit/>
          <w:tblHeader/>
        </w:trPr>
        <w:tc>
          <w:tcPr>
            <w:tcW w:w="1037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848DEB4" w14:textId="46EA942D" w:rsidR="006C773A" w:rsidRPr="007C279B" w:rsidRDefault="00C85356" w:rsidP="00925A82">
            <w:pPr>
              <w:pStyle w:val="Bullet"/>
              <w:numPr>
                <w:ilvl w:val="0"/>
                <w:numId w:val="0"/>
              </w:numPr>
              <w:rPr>
                <w:rFonts w:ascii="Calibri" w:hAnsi="Calibri"/>
                <w:b/>
                <w:sz w:val="22"/>
                <w:szCs w:val="22"/>
              </w:rPr>
            </w:pPr>
            <w:r w:rsidRPr="007C279B">
              <w:rPr>
                <w:rFonts w:ascii="Calibri" w:hAnsi="Calibri"/>
                <w:b/>
                <w:sz w:val="22"/>
                <w:szCs w:val="22"/>
                <w:lang w:eastAsia="sk-SK"/>
              </w:rPr>
              <w:t>Ďalšie požadované údaje</w:t>
            </w:r>
            <w:r w:rsidR="004E3931" w:rsidRPr="007C279B">
              <w:rPr>
                <w:rFonts w:ascii="Calibri" w:hAnsi="Calibri"/>
                <w:b/>
                <w:sz w:val="22"/>
                <w:szCs w:val="22"/>
                <w:lang w:eastAsia="sk-SK"/>
              </w:rPr>
              <w:t xml:space="preserve"> </w:t>
            </w:r>
            <w:r w:rsidRPr="007C279B">
              <w:rPr>
                <w:rFonts w:ascii="Calibri" w:hAnsi="Calibri"/>
                <w:b/>
                <w:sz w:val="22"/>
                <w:szCs w:val="22"/>
                <w:lang w:eastAsia="sk-SK"/>
              </w:rPr>
              <w:t>pre monitorovanie</w:t>
            </w:r>
          </w:p>
        </w:tc>
      </w:tr>
      <w:tr w:rsidR="006C773A" w:rsidRPr="007C279B" w14:paraId="1D9171A0" w14:textId="77777777" w:rsidTr="007457E1">
        <w:trPr>
          <w:cantSplit/>
        </w:trPr>
        <w:tc>
          <w:tcPr>
            <w:tcW w:w="2489" w:type="dxa"/>
            <w:shd w:val="clear" w:color="auto" w:fill="F2F2F2" w:themeFill="background1" w:themeFillShade="F2"/>
            <w:vAlign w:val="center"/>
          </w:tcPr>
          <w:p w14:paraId="5AC6059F" w14:textId="77777777" w:rsidR="006C773A" w:rsidRPr="007C279B" w:rsidRDefault="006C773A" w:rsidP="00C85356">
            <w:pPr>
              <w:keepNext/>
              <w:tabs>
                <w:tab w:val="left" w:pos="1290"/>
              </w:tabs>
              <w:spacing w:before="60" w:after="60"/>
              <w:rPr>
                <w:rFonts w:ascii="Calibri" w:hAnsi="Calibri"/>
                <w:b/>
                <w:lang w:val="sk-SK"/>
              </w:rPr>
            </w:pPr>
            <w:r w:rsidRPr="007C279B">
              <w:rPr>
                <w:rFonts w:ascii="Calibri" w:hAnsi="Calibri"/>
                <w:b/>
                <w:lang w:val="sk-SK"/>
              </w:rPr>
              <w:t xml:space="preserve">Názov </w:t>
            </w:r>
          </w:p>
        </w:tc>
        <w:tc>
          <w:tcPr>
            <w:tcW w:w="7888" w:type="dxa"/>
            <w:vAlign w:val="center"/>
          </w:tcPr>
          <w:p w14:paraId="79D28DA8" w14:textId="77777777" w:rsidR="006C773A" w:rsidRPr="007C279B" w:rsidRDefault="006C773A" w:rsidP="00BE24BC">
            <w:pPr>
              <w:rPr>
                <w:rFonts w:ascii="Calibri" w:hAnsi="Calibri"/>
                <w:lang w:val="sk-SK"/>
              </w:rPr>
            </w:pPr>
          </w:p>
        </w:tc>
      </w:tr>
      <w:tr w:rsidR="006C773A" w:rsidRPr="007C279B" w14:paraId="78ED23A1" w14:textId="77777777" w:rsidTr="007457E1">
        <w:trPr>
          <w:cantSplit/>
        </w:trPr>
        <w:tc>
          <w:tcPr>
            <w:tcW w:w="2489" w:type="dxa"/>
            <w:shd w:val="clear" w:color="auto" w:fill="F2F2F2" w:themeFill="background1" w:themeFillShade="F2"/>
            <w:vAlign w:val="center"/>
          </w:tcPr>
          <w:p w14:paraId="6FC0C9E2" w14:textId="77777777" w:rsidR="006C773A" w:rsidRPr="007C279B" w:rsidRDefault="006C773A" w:rsidP="00BE24BC">
            <w:pPr>
              <w:keepNext/>
              <w:tabs>
                <w:tab w:val="left" w:pos="1290"/>
              </w:tabs>
              <w:spacing w:before="60" w:after="60"/>
              <w:rPr>
                <w:rFonts w:ascii="Calibri" w:hAnsi="Calibri"/>
                <w:b/>
                <w:lang w:val="sk-SK"/>
              </w:rPr>
            </w:pPr>
            <w:r w:rsidRPr="007C279B">
              <w:rPr>
                <w:rFonts w:ascii="Calibri" w:hAnsi="Calibri"/>
                <w:b/>
                <w:lang w:val="sk-SK"/>
              </w:rPr>
              <w:t>Akým spôsobom sa budú získavať dáta?</w:t>
            </w:r>
          </w:p>
        </w:tc>
        <w:tc>
          <w:tcPr>
            <w:tcW w:w="7888" w:type="dxa"/>
            <w:vAlign w:val="center"/>
          </w:tcPr>
          <w:p w14:paraId="520DDD3C" w14:textId="77777777" w:rsidR="006C773A" w:rsidRPr="007C279B" w:rsidRDefault="00D94607" w:rsidP="00BE24BC">
            <w:pPr>
              <w:rPr>
                <w:rFonts w:asciiTheme="minorHAnsi" w:hAnsiTheme="minorHAnsi" w:cstheme="minorHAnsi"/>
                <w:lang w:val="sk-SK"/>
              </w:rPr>
            </w:pPr>
            <w:r w:rsidRPr="007C279B">
              <w:rPr>
                <w:rFonts w:asciiTheme="minorHAnsi" w:hAnsiTheme="minorHAnsi" w:cstheme="minorHAnsi"/>
              </w:rPr>
              <w:t>Monitorovacie správy</w:t>
            </w:r>
          </w:p>
        </w:tc>
      </w:tr>
    </w:tbl>
    <w:p w14:paraId="3C7CD9B7" w14:textId="77777777" w:rsidR="00BC37ED" w:rsidRPr="007C279B" w:rsidRDefault="00BC37ED">
      <w:pPr>
        <w:contextualSpacing/>
        <w:rPr>
          <w:rFonts w:ascii="Calibri" w:hAnsi="Calibri" w:cs="Arial"/>
          <w:b/>
          <w:lang w:val="sk-SK"/>
        </w:rPr>
      </w:pPr>
    </w:p>
    <w:p w14:paraId="1CB90FA2" w14:textId="77777777" w:rsidR="00023B12" w:rsidRPr="007C279B" w:rsidRDefault="00023B12">
      <w:pPr>
        <w:contextualSpacing/>
        <w:rPr>
          <w:rFonts w:ascii="Calibri" w:hAnsi="Calibri" w:cs="Arial"/>
          <w:b/>
          <w:lang w:val="sk-SK"/>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8"/>
        <w:gridCol w:w="1701"/>
        <w:gridCol w:w="4394"/>
      </w:tblGrid>
      <w:tr w:rsidR="006C773A" w:rsidRPr="007C279B" w14:paraId="559C0350" w14:textId="77777777" w:rsidTr="007457E1">
        <w:trPr>
          <w:trHeight w:val="719"/>
        </w:trPr>
        <w:tc>
          <w:tcPr>
            <w:tcW w:w="10343" w:type="dxa"/>
            <w:gridSpan w:val="3"/>
            <w:shd w:val="clear" w:color="auto" w:fill="F2F2F2" w:themeFill="background1" w:themeFillShade="F2"/>
          </w:tcPr>
          <w:p w14:paraId="02997EA4" w14:textId="247F003D" w:rsidR="006C773A" w:rsidRPr="007C279B" w:rsidRDefault="004E3931" w:rsidP="00925A82">
            <w:pPr>
              <w:jc w:val="both"/>
              <w:rPr>
                <w:rFonts w:ascii="Calibri" w:hAnsi="Calibri"/>
                <w:b/>
                <w:lang w:val="sk-SK"/>
              </w:rPr>
            </w:pPr>
            <w:r w:rsidRPr="007C279B">
              <w:rPr>
                <w:rFonts w:ascii="Calibri" w:hAnsi="Calibri"/>
                <w:b/>
                <w:lang w:val="sk-SK"/>
              </w:rPr>
              <w:t xml:space="preserve">Zoznam </w:t>
            </w:r>
            <w:r w:rsidR="006C773A" w:rsidRPr="007C279B">
              <w:rPr>
                <w:rFonts w:ascii="Calibri" w:hAnsi="Calibri"/>
                <w:b/>
                <w:lang w:val="sk-SK"/>
              </w:rPr>
              <w:t xml:space="preserve">prínosov a prípadných iných dopadov, ktoré sa dajú očakávať </w:t>
            </w:r>
            <w:r w:rsidR="006C773A" w:rsidRPr="007C279B">
              <w:rPr>
                <w:rFonts w:ascii="Calibri" w:hAnsi="Calibri"/>
                <w:b/>
                <w:lang w:val="sk-SK"/>
              </w:rPr>
              <w:br/>
              <w:t>pre jednotlivé cieľové skupiny</w:t>
            </w:r>
          </w:p>
        </w:tc>
      </w:tr>
      <w:tr w:rsidR="006C773A" w:rsidRPr="007C279B" w14:paraId="277F3798" w14:textId="77777777" w:rsidTr="00B74C63">
        <w:tc>
          <w:tcPr>
            <w:tcW w:w="4248" w:type="dxa"/>
            <w:shd w:val="clear" w:color="auto" w:fill="F2F2F2" w:themeFill="background1" w:themeFillShade="F2"/>
          </w:tcPr>
          <w:p w14:paraId="5D37F492" w14:textId="77777777" w:rsidR="006C773A" w:rsidRPr="007C279B" w:rsidRDefault="00145884" w:rsidP="00BE24BC">
            <w:pPr>
              <w:jc w:val="center"/>
              <w:rPr>
                <w:rFonts w:ascii="Calibri" w:hAnsi="Calibri"/>
                <w:b/>
                <w:lang w:val="sk-SK"/>
              </w:rPr>
            </w:pPr>
            <w:r w:rsidRPr="007C279B">
              <w:rPr>
                <w:rFonts w:ascii="Calibri" w:hAnsi="Calibri"/>
                <w:b/>
                <w:lang w:val="sk-SK"/>
              </w:rPr>
              <w:t>Prínosy/</w:t>
            </w:r>
            <w:r w:rsidR="006C773A" w:rsidRPr="007C279B">
              <w:rPr>
                <w:rFonts w:ascii="Calibri" w:hAnsi="Calibri"/>
                <w:b/>
                <w:lang w:val="sk-SK"/>
              </w:rPr>
              <w:t xml:space="preserve">Dopady </w:t>
            </w:r>
          </w:p>
        </w:tc>
        <w:tc>
          <w:tcPr>
            <w:tcW w:w="1701" w:type="dxa"/>
            <w:shd w:val="clear" w:color="auto" w:fill="auto"/>
          </w:tcPr>
          <w:p w14:paraId="46AE7415" w14:textId="77777777" w:rsidR="006C773A" w:rsidRPr="007C279B" w:rsidRDefault="00814A9C" w:rsidP="00CD3CBE">
            <w:pPr>
              <w:jc w:val="center"/>
              <w:rPr>
                <w:rFonts w:ascii="Calibri" w:hAnsi="Calibri"/>
                <w:b/>
                <w:lang w:val="sk-SK"/>
              </w:rPr>
            </w:pPr>
            <w:r w:rsidRPr="007C279B">
              <w:rPr>
                <w:rFonts w:ascii="Calibri" w:hAnsi="Calibri"/>
                <w:b/>
                <w:lang w:val="sk-SK"/>
              </w:rPr>
              <w:t xml:space="preserve">Cieľová skupina </w:t>
            </w:r>
          </w:p>
        </w:tc>
        <w:tc>
          <w:tcPr>
            <w:tcW w:w="4394" w:type="dxa"/>
            <w:shd w:val="clear" w:color="auto" w:fill="auto"/>
          </w:tcPr>
          <w:p w14:paraId="2DA82AD0" w14:textId="1E5B8FDC" w:rsidR="006C773A" w:rsidRPr="007C279B" w:rsidRDefault="006C773A" w:rsidP="00925A82">
            <w:pPr>
              <w:jc w:val="center"/>
              <w:rPr>
                <w:rFonts w:ascii="Calibri" w:hAnsi="Calibri"/>
                <w:b/>
                <w:lang w:val="sk-SK"/>
              </w:rPr>
            </w:pPr>
            <w:r w:rsidRPr="007C279B">
              <w:rPr>
                <w:rFonts w:ascii="Calibri" w:hAnsi="Calibri"/>
                <w:b/>
                <w:lang w:val="sk-SK"/>
              </w:rPr>
              <w:t>Počet</w:t>
            </w:r>
          </w:p>
        </w:tc>
      </w:tr>
      <w:tr w:rsidR="006C773A" w:rsidRPr="007C279B" w14:paraId="66C687ED" w14:textId="77777777" w:rsidTr="00B74C63">
        <w:tc>
          <w:tcPr>
            <w:tcW w:w="4248" w:type="dxa"/>
            <w:shd w:val="clear" w:color="auto" w:fill="auto"/>
          </w:tcPr>
          <w:p w14:paraId="56848760" w14:textId="79428111" w:rsidR="006C773A" w:rsidRPr="007C279B" w:rsidRDefault="00925A82" w:rsidP="00B74C63">
            <w:pPr>
              <w:rPr>
                <w:rFonts w:ascii="Calibri" w:hAnsi="Calibri"/>
                <w:lang w:val="sk-SK"/>
              </w:rPr>
            </w:pPr>
            <w:r>
              <w:rPr>
                <w:rFonts w:ascii="Calibri" w:hAnsi="Calibri"/>
                <w:lang w:val="sk-SK"/>
              </w:rPr>
              <w:t xml:space="preserve">Zvýšenie zamestnanosti a zamestnateľnosti; </w:t>
            </w:r>
            <w:r w:rsidR="00963931" w:rsidRPr="007C279B">
              <w:rPr>
                <w:rFonts w:asciiTheme="minorHAnsi" w:hAnsiTheme="minorHAnsi" w:cstheme="minorHAnsi"/>
              </w:rPr>
              <w:t>zlepšeni</w:t>
            </w:r>
            <w:r w:rsidR="00963931">
              <w:rPr>
                <w:rFonts w:asciiTheme="minorHAnsi" w:hAnsiTheme="minorHAnsi" w:cstheme="minorHAnsi"/>
              </w:rPr>
              <w:t>e</w:t>
            </w:r>
            <w:r w:rsidR="00963931" w:rsidRPr="007C279B">
              <w:rPr>
                <w:rFonts w:asciiTheme="minorHAnsi" w:hAnsiTheme="minorHAnsi" w:cstheme="minorHAnsi"/>
              </w:rPr>
              <w:t xml:space="preserve"> </w:t>
            </w:r>
            <w:r w:rsidR="00963931">
              <w:rPr>
                <w:rFonts w:asciiTheme="minorHAnsi" w:hAnsiTheme="minorHAnsi" w:cstheme="minorHAnsi"/>
              </w:rPr>
              <w:t xml:space="preserve">ich </w:t>
            </w:r>
            <w:r w:rsidR="00963931" w:rsidRPr="007C279B">
              <w:rPr>
                <w:rFonts w:asciiTheme="minorHAnsi" w:hAnsiTheme="minorHAnsi" w:cstheme="minorHAnsi"/>
              </w:rPr>
              <w:t>životnej situácie</w:t>
            </w:r>
          </w:p>
        </w:tc>
        <w:tc>
          <w:tcPr>
            <w:tcW w:w="1701" w:type="dxa"/>
            <w:shd w:val="clear" w:color="auto" w:fill="auto"/>
          </w:tcPr>
          <w:p w14:paraId="354A60D1" w14:textId="77777777" w:rsidR="006C773A" w:rsidRPr="007C279B" w:rsidRDefault="00925A82" w:rsidP="00BE24BC">
            <w:pPr>
              <w:rPr>
                <w:rFonts w:ascii="Calibri" w:hAnsi="Calibri"/>
                <w:lang w:val="sk-SK"/>
              </w:rPr>
            </w:pPr>
            <w:r>
              <w:rPr>
                <w:rFonts w:ascii="Calibri" w:hAnsi="Calibri"/>
                <w:lang w:val="sk-SK"/>
              </w:rPr>
              <w:t>Znevýhodnené osoby</w:t>
            </w:r>
          </w:p>
        </w:tc>
        <w:tc>
          <w:tcPr>
            <w:tcW w:w="4394" w:type="dxa"/>
            <w:shd w:val="clear" w:color="auto" w:fill="auto"/>
          </w:tcPr>
          <w:p w14:paraId="0170FDD5" w14:textId="77777777" w:rsidR="006C773A" w:rsidRPr="007C279B" w:rsidRDefault="00925A82" w:rsidP="00BE24BC">
            <w:pPr>
              <w:rPr>
                <w:rFonts w:ascii="Calibri" w:hAnsi="Calibri"/>
                <w:lang w:val="sk-SK"/>
              </w:rPr>
            </w:pPr>
            <w:r>
              <w:rPr>
                <w:rFonts w:ascii="Calibri" w:hAnsi="Calibri"/>
                <w:lang w:val="sk-SK"/>
              </w:rPr>
              <w:t>6 259</w:t>
            </w:r>
          </w:p>
        </w:tc>
      </w:tr>
    </w:tbl>
    <w:p w14:paraId="69598E1A" w14:textId="77777777" w:rsidR="00123641" w:rsidRPr="007C279B" w:rsidRDefault="00123641">
      <w:pPr>
        <w:contextualSpacing/>
        <w:rPr>
          <w:rFonts w:ascii="Calibri" w:hAnsi="Calibri" w:cs="Arial"/>
          <w:b/>
          <w:lang w:val="sk-SK"/>
        </w:rPr>
      </w:pPr>
    </w:p>
    <w:p w14:paraId="2BAD5C2E" w14:textId="77777777" w:rsidR="009B7928" w:rsidRPr="007C279B" w:rsidRDefault="009B7928">
      <w:pPr>
        <w:contextualSpacing/>
        <w:rPr>
          <w:rFonts w:ascii="Calibri" w:hAnsi="Calibri" w:cs="Arial"/>
          <w:b/>
          <w:lang w:val="sk-SK"/>
        </w:rPr>
      </w:pPr>
    </w:p>
    <w:tbl>
      <w:tblPr>
        <w:tblW w:w="10333"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3601"/>
        <w:gridCol w:w="6732"/>
      </w:tblGrid>
      <w:tr w:rsidR="004E3931" w:rsidRPr="007C279B" w14:paraId="01C8C0AF" w14:textId="77777777" w:rsidTr="00BC37ED">
        <w:trPr>
          <w:trHeight w:val="482"/>
        </w:trPr>
        <w:tc>
          <w:tcPr>
            <w:tcW w:w="10333" w:type="dxa"/>
            <w:gridSpan w:val="2"/>
            <w:tcBorders>
              <w:top w:val="single" w:sz="4" w:space="0" w:color="auto"/>
              <w:left w:val="single" w:sz="4" w:space="0" w:color="auto"/>
              <w:bottom w:val="single" w:sz="2" w:space="0" w:color="auto"/>
              <w:right w:val="single" w:sz="4" w:space="0" w:color="auto"/>
            </w:tcBorders>
            <w:shd w:val="clear" w:color="auto" w:fill="D9D9D9" w:themeFill="background1" w:themeFillShade="D9"/>
            <w:tcMar>
              <w:left w:w="57" w:type="dxa"/>
              <w:right w:w="57" w:type="dxa"/>
            </w:tcMar>
          </w:tcPr>
          <w:p w14:paraId="34B6174B" w14:textId="77777777" w:rsidR="004E3931" w:rsidRPr="007C279B" w:rsidRDefault="004E3931" w:rsidP="004E3931">
            <w:pPr>
              <w:tabs>
                <w:tab w:val="left" w:pos="999"/>
                <w:tab w:val="left" w:pos="1000"/>
              </w:tabs>
              <w:contextualSpacing/>
              <w:rPr>
                <w:rFonts w:ascii="Calibri" w:hAnsi="Calibri" w:cs="Arial"/>
                <w:b/>
                <w:sz w:val="28"/>
                <w:szCs w:val="28"/>
                <w:lang w:val="sk-SK"/>
              </w:rPr>
            </w:pPr>
            <w:r w:rsidRPr="007C279B">
              <w:rPr>
                <w:rFonts w:ascii="Calibri" w:hAnsi="Calibri" w:cs="Arial"/>
                <w:b/>
                <w:sz w:val="28"/>
                <w:szCs w:val="28"/>
                <w:lang w:val="sk-SK"/>
              </w:rPr>
              <w:t>Štúdia uskutočniteľnosti vrátane analýzy nákladov a prínosov</w:t>
            </w:r>
          </w:p>
          <w:p w14:paraId="48A87622" w14:textId="77777777" w:rsidR="004E3931" w:rsidRPr="007C279B" w:rsidRDefault="004E3931" w:rsidP="004E3931">
            <w:pPr>
              <w:tabs>
                <w:tab w:val="left" w:pos="999"/>
                <w:tab w:val="left" w:pos="1000"/>
              </w:tabs>
              <w:contextualSpacing/>
              <w:rPr>
                <w:rFonts w:ascii="Calibri" w:eastAsia="Calibri" w:hAnsi="Calibri"/>
                <w:bCs/>
                <w:i/>
                <w:iCs/>
                <w:lang w:val="sk-SK"/>
              </w:rPr>
            </w:pPr>
            <w:r w:rsidRPr="007C279B">
              <w:rPr>
                <w:rFonts w:ascii="Calibri" w:eastAsia="Calibri" w:hAnsi="Calibri"/>
                <w:bCs/>
                <w:i/>
                <w:iCs/>
                <w:lang w:val="sk-SK"/>
              </w:rPr>
              <w:t>Informácie sa vypĺňajú iba pre investičné  typy projektov.</w:t>
            </w:r>
          </w:p>
        </w:tc>
      </w:tr>
      <w:tr w:rsidR="004E3931" w:rsidRPr="007C279B" w14:paraId="7B6DD196" w14:textId="77777777" w:rsidTr="00BC37ED">
        <w:tc>
          <w:tcPr>
            <w:tcW w:w="3601" w:type="dxa"/>
            <w:tcBorders>
              <w:top w:val="single" w:sz="2" w:space="0" w:color="auto"/>
              <w:left w:val="single" w:sz="4" w:space="0" w:color="auto"/>
              <w:bottom w:val="single" w:sz="2" w:space="0" w:color="auto"/>
            </w:tcBorders>
            <w:shd w:val="clear" w:color="auto" w:fill="F2F2F2" w:themeFill="background1" w:themeFillShade="F2"/>
            <w:tcMar>
              <w:left w:w="57" w:type="dxa"/>
              <w:right w:w="57" w:type="dxa"/>
            </w:tcMar>
            <w:vAlign w:val="center"/>
          </w:tcPr>
          <w:p w14:paraId="0D94B43F" w14:textId="39AAA152" w:rsidR="004E3931" w:rsidRPr="007C279B" w:rsidRDefault="004E3931" w:rsidP="00925A82">
            <w:pPr>
              <w:spacing w:before="60" w:after="60"/>
              <w:jc w:val="both"/>
              <w:rPr>
                <w:rFonts w:ascii="Calibri" w:eastAsia="Calibri" w:hAnsi="Calibri"/>
                <w:b/>
                <w:bCs/>
                <w:iCs/>
                <w:lang w:val="sk-SK"/>
              </w:rPr>
            </w:pPr>
            <w:r w:rsidRPr="007C279B">
              <w:rPr>
                <w:rFonts w:ascii="Calibri" w:eastAsia="Calibri" w:hAnsi="Calibri"/>
                <w:b/>
                <w:bCs/>
                <w:iCs/>
                <w:lang w:val="sk-SK"/>
              </w:rPr>
              <w:t>Existuje relevantná štúdia uskutočniteľnosti ? (áno/nie)</w:t>
            </w:r>
          </w:p>
        </w:tc>
        <w:tc>
          <w:tcPr>
            <w:tcW w:w="6732" w:type="dxa"/>
            <w:tcBorders>
              <w:right w:val="single" w:sz="4" w:space="0" w:color="auto"/>
            </w:tcBorders>
            <w:shd w:val="clear" w:color="auto" w:fill="auto"/>
          </w:tcPr>
          <w:p w14:paraId="1CD390FC" w14:textId="77777777" w:rsidR="004E3931" w:rsidRPr="007C279B" w:rsidRDefault="004E3931" w:rsidP="00BE24BC">
            <w:pPr>
              <w:spacing w:before="120" w:after="120"/>
              <w:rPr>
                <w:rFonts w:ascii="Calibri" w:eastAsia="Calibri" w:hAnsi="Calibri"/>
                <w:bCs/>
                <w:i/>
                <w:iCs/>
                <w:lang w:val="sk-SK"/>
              </w:rPr>
            </w:pPr>
          </w:p>
        </w:tc>
      </w:tr>
      <w:tr w:rsidR="004E3931" w:rsidRPr="007C279B" w14:paraId="25CBDB2E" w14:textId="77777777" w:rsidTr="00BC37ED">
        <w:tc>
          <w:tcPr>
            <w:tcW w:w="3601" w:type="dxa"/>
            <w:tcBorders>
              <w:top w:val="single" w:sz="2" w:space="0" w:color="auto"/>
              <w:left w:val="single" w:sz="4" w:space="0" w:color="auto"/>
              <w:bottom w:val="single" w:sz="2" w:space="0" w:color="auto"/>
            </w:tcBorders>
            <w:shd w:val="clear" w:color="auto" w:fill="F2F2F2" w:themeFill="background1" w:themeFillShade="F2"/>
            <w:tcMar>
              <w:left w:w="57" w:type="dxa"/>
              <w:right w:w="57" w:type="dxa"/>
            </w:tcMar>
            <w:vAlign w:val="center"/>
          </w:tcPr>
          <w:p w14:paraId="3F0E509E" w14:textId="77777777" w:rsidR="004E3931" w:rsidRPr="007C279B" w:rsidRDefault="004E3931" w:rsidP="007B22D8">
            <w:pPr>
              <w:spacing w:after="60"/>
              <w:jc w:val="both"/>
              <w:rPr>
                <w:rFonts w:ascii="Calibri" w:eastAsia="Calibri" w:hAnsi="Calibri"/>
                <w:b/>
                <w:bCs/>
                <w:iCs/>
                <w:lang w:val="sk-SK"/>
              </w:rPr>
            </w:pPr>
            <w:r w:rsidRPr="007C279B">
              <w:rPr>
                <w:rFonts w:ascii="Calibri" w:eastAsia="Calibri" w:hAnsi="Calibri"/>
                <w:b/>
                <w:bCs/>
                <w:iCs/>
                <w:lang w:val="sk-SK"/>
              </w:rPr>
              <w:t>Ak je štúdia uskutočniteľnosti dostupná na internete , uveďte jej názov a internetovú adresu, kde je štúdia zverejnená</w:t>
            </w:r>
          </w:p>
        </w:tc>
        <w:tc>
          <w:tcPr>
            <w:tcW w:w="6732" w:type="dxa"/>
            <w:tcBorders>
              <w:bottom w:val="single" w:sz="2" w:space="0" w:color="auto"/>
              <w:right w:val="single" w:sz="4" w:space="0" w:color="auto"/>
            </w:tcBorders>
            <w:shd w:val="clear" w:color="auto" w:fill="auto"/>
          </w:tcPr>
          <w:p w14:paraId="2337913F" w14:textId="77777777" w:rsidR="004E3931" w:rsidRPr="007C279B" w:rsidRDefault="004E3931" w:rsidP="00BE24BC">
            <w:pPr>
              <w:spacing w:before="120" w:after="120"/>
              <w:rPr>
                <w:rFonts w:ascii="Calibri" w:eastAsia="Calibri" w:hAnsi="Calibri"/>
                <w:bCs/>
                <w:i/>
                <w:iCs/>
                <w:lang w:val="sk-SK"/>
              </w:rPr>
            </w:pPr>
          </w:p>
        </w:tc>
      </w:tr>
      <w:tr w:rsidR="004E3931" w:rsidRPr="007C279B" w14:paraId="6A6D04FA" w14:textId="77777777" w:rsidTr="00BC37ED">
        <w:tc>
          <w:tcPr>
            <w:tcW w:w="3601" w:type="dxa"/>
            <w:tcBorders>
              <w:top w:val="single" w:sz="2" w:space="0" w:color="auto"/>
              <w:left w:val="single" w:sz="4" w:space="0" w:color="auto"/>
              <w:bottom w:val="single" w:sz="4" w:space="0" w:color="auto"/>
            </w:tcBorders>
            <w:shd w:val="clear" w:color="auto" w:fill="F2F2F2" w:themeFill="background1" w:themeFillShade="F2"/>
            <w:tcMar>
              <w:left w:w="57" w:type="dxa"/>
              <w:right w:w="57" w:type="dxa"/>
            </w:tcMar>
            <w:vAlign w:val="center"/>
          </w:tcPr>
          <w:p w14:paraId="18A43D85" w14:textId="77777777" w:rsidR="004E3931" w:rsidRPr="007C279B" w:rsidRDefault="004E3931" w:rsidP="007B22D8">
            <w:pPr>
              <w:spacing w:before="60" w:after="60"/>
              <w:jc w:val="both"/>
              <w:rPr>
                <w:rFonts w:ascii="Calibri" w:eastAsia="Calibri" w:hAnsi="Calibri"/>
                <w:b/>
                <w:bCs/>
                <w:iCs/>
                <w:lang w:val="sk-SK"/>
              </w:rPr>
            </w:pPr>
            <w:r w:rsidRPr="007C279B">
              <w:rPr>
                <w:rFonts w:ascii="Calibri" w:eastAsia="Calibri" w:hAnsi="Calibri"/>
                <w:b/>
                <w:bCs/>
                <w:iCs/>
                <w:lang w:val="sk-SK"/>
              </w:rPr>
              <w:t>V prípade, že štúdia uskutočniteľnosti nie je  dostupná na internete, uveďte webové sídlo a termín, v ktorom predpokladáte jej zverejnenie (mesiac/rok)</w:t>
            </w:r>
          </w:p>
        </w:tc>
        <w:tc>
          <w:tcPr>
            <w:tcW w:w="6732" w:type="dxa"/>
            <w:tcBorders>
              <w:top w:val="single" w:sz="2" w:space="0" w:color="auto"/>
              <w:bottom w:val="single" w:sz="4" w:space="0" w:color="auto"/>
              <w:right w:val="single" w:sz="4" w:space="0" w:color="auto"/>
            </w:tcBorders>
            <w:shd w:val="clear" w:color="auto" w:fill="auto"/>
          </w:tcPr>
          <w:p w14:paraId="6FD8C791" w14:textId="77777777" w:rsidR="004E3931" w:rsidRPr="007C279B" w:rsidRDefault="004E3931" w:rsidP="00BE24BC">
            <w:pPr>
              <w:spacing w:before="120" w:after="120"/>
              <w:rPr>
                <w:rFonts w:ascii="Calibri" w:eastAsia="Calibri" w:hAnsi="Calibri"/>
                <w:bCs/>
                <w:i/>
                <w:iCs/>
                <w:lang w:val="sk-SK"/>
              </w:rPr>
            </w:pPr>
          </w:p>
        </w:tc>
      </w:tr>
    </w:tbl>
    <w:p w14:paraId="7364DC09" w14:textId="77777777" w:rsidR="00C370CF" w:rsidRPr="007C279B" w:rsidRDefault="00C370CF">
      <w:pPr>
        <w:contextualSpacing/>
        <w:rPr>
          <w:rFonts w:ascii="Calibri" w:hAnsi="Calibri" w:cs="Arial"/>
          <w:b/>
          <w:lang w:val="sk-SK"/>
        </w:rPr>
      </w:pPr>
    </w:p>
    <w:p w14:paraId="7F5A30B7" w14:textId="77777777" w:rsidR="00532D50" w:rsidRPr="007C279B" w:rsidRDefault="00532D50">
      <w:pPr>
        <w:contextualSpacing/>
        <w:rPr>
          <w:rFonts w:ascii="Calibri" w:hAnsi="Calibri" w:cs="Arial"/>
          <w:b/>
          <w:lang w:val="sk-SK"/>
        </w:rPr>
      </w:pPr>
    </w:p>
    <w:tbl>
      <w:tblPr>
        <w:tblStyle w:val="Mriekatabuky"/>
        <w:tblW w:w="5000" w:type="pct"/>
        <w:shd w:val="clear" w:color="auto" w:fill="BFBFBF" w:themeFill="background1" w:themeFillShade="BF"/>
        <w:tblLook w:val="04A0" w:firstRow="1" w:lastRow="0" w:firstColumn="1" w:lastColumn="0" w:noHBand="0" w:noVBand="1"/>
      </w:tblPr>
      <w:tblGrid>
        <w:gridCol w:w="3573"/>
        <w:gridCol w:w="6754"/>
      </w:tblGrid>
      <w:tr w:rsidR="00FA1960" w:rsidRPr="007C279B" w14:paraId="591B99FB" w14:textId="77777777" w:rsidTr="00BE24BC">
        <w:tc>
          <w:tcPr>
            <w:tcW w:w="5000" w:type="pct"/>
            <w:gridSpan w:val="2"/>
            <w:shd w:val="clear" w:color="auto" w:fill="D9D9D9" w:themeFill="background1" w:themeFillShade="D9"/>
          </w:tcPr>
          <w:p w14:paraId="420BC89A" w14:textId="77777777" w:rsidR="00FA1960" w:rsidRPr="007C279B" w:rsidRDefault="00FA1960" w:rsidP="00BE24BC">
            <w:pPr>
              <w:tabs>
                <w:tab w:val="left" w:pos="815"/>
              </w:tabs>
              <w:contextualSpacing/>
              <w:rPr>
                <w:rFonts w:ascii="Calibri" w:hAnsi="Calibri" w:cs="Arial"/>
                <w:b/>
                <w:sz w:val="28"/>
                <w:szCs w:val="28"/>
                <w:lang w:val="sk-SK"/>
              </w:rPr>
            </w:pPr>
            <w:r w:rsidRPr="007C279B">
              <w:rPr>
                <w:rFonts w:ascii="Calibri" w:hAnsi="Calibri" w:cs="Arial"/>
                <w:b/>
                <w:position w:val="1"/>
                <w:sz w:val="28"/>
                <w:szCs w:val="28"/>
                <w:lang w:val="sk-SK"/>
              </w:rPr>
              <w:t>Verejné obstarávanie</w:t>
            </w:r>
          </w:p>
        </w:tc>
      </w:tr>
      <w:tr w:rsidR="00FA1960" w:rsidRPr="007C279B" w14:paraId="3A18BBE2" w14:textId="77777777" w:rsidTr="00FA1960">
        <w:trPr>
          <w:trHeight w:val="282"/>
        </w:trPr>
        <w:tc>
          <w:tcPr>
            <w:tcW w:w="1730" w:type="pct"/>
            <w:shd w:val="clear" w:color="auto" w:fill="F2F2F2" w:themeFill="background1" w:themeFillShade="F2"/>
          </w:tcPr>
          <w:p w14:paraId="12EF0A74" w14:textId="77777777" w:rsidR="00FA1960" w:rsidRPr="007C279B" w:rsidRDefault="00FA1960" w:rsidP="00BE24BC">
            <w:pPr>
              <w:tabs>
                <w:tab w:val="left" w:pos="709"/>
              </w:tabs>
              <w:contextualSpacing/>
              <w:jc w:val="both"/>
              <w:rPr>
                <w:rFonts w:ascii="Calibri" w:hAnsi="Calibri" w:cs="Arial"/>
                <w:b/>
                <w:position w:val="1"/>
                <w:sz w:val="28"/>
                <w:szCs w:val="28"/>
                <w:lang w:val="sk-SK"/>
              </w:rPr>
            </w:pPr>
            <w:r w:rsidRPr="007C279B">
              <w:rPr>
                <w:rFonts w:asciiTheme="minorHAnsi" w:hAnsiTheme="minorHAnsi"/>
                <w:b/>
                <w:lang w:val="sk-SK" w:eastAsia="sk-SK"/>
              </w:rPr>
              <w:t>Sumár zrealizovaných VO</w:t>
            </w:r>
          </w:p>
        </w:tc>
        <w:tc>
          <w:tcPr>
            <w:tcW w:w="3270" w:type="pct"/>
            <w:shd w:val="clear" w:color="auto" w:fill="auto"/>
          </w:tcPr>
          <w:p w14:paraId="7770B690" w14:textId="77777777" w:rsidR="00FA1960" w:rsidRPr="007C279B" w:rsidRDefault="00FA1960" w:rsidP="00BE24BC">
            <w:pPr>
              <w:tabs>
                <w:tab w:val="left" w:pos="709"/>
              </w:tabs>
              <w:contextualSpacing/>
              <w:jc w:val="both"/>
              <w:rPr>
                <w:rFonts w:asciiTheme="minorHAnsi" w:hAnsiTheme="minorHAnsi"/>
                <w:lang w:val="sk-SK"/>
              </w:rPr>
            </w:pPr>
            <w:r w:rsidRPr="007C279B">
              <w:rPr>
                <w:rFonts w:asciiTheme="minorHAnsi" w:hAnsiTheme="minorHAnsi"/>
                <w:lang w:val="sk-SK"/>
              </w:rPr>
              <w:t xml:space="preserve"> </w:t>
            </w:r>
          </w:p>
        </w:tc>
      </w:tr>
      <w:tr w:rsidR="00FA1960" w:rsidRPr="007C279B" w14:paraId="332F0186" w14:textId="77777777" w:rsidTr="00870AFC">
        <w:trPr>
          <w:trHeight w:val="272"/>
        </w:trPr>
        <w:tc>
          <w:tcPr>
            <w:tcW w:w="1730" w:type="pct"/>
            <w:tcBorders>
              <w:bottom w:val="single" w:sz="4" w:space="0" w:color="auto"/>
            </w:tcBorders>
            <w:shd w:val="clear" w:color="auto" w:fill="F2F2F2" w:themeFill="background1" w:themeFillShade="F2"/>
          </w:tcPr>
          <w:p w14:paraId="61EC9375" w14:textId="77777777" w:rsidR="00FA1960" w:rsidRPr="007C279B" w:rsidRDefault="00FA1960" w:rsidP="00BE24BC">
            <w:pPr>
              <w:tabs>
                <w:tab w:val="left" w:pos="709"/>
              </w:tabs>
              <w:contextualSpacing/>
              <w:jc w:val="both"/>
              <w:rPr>
                <w:rFonts w:asciiTheme="minorHAnsi" w:hAnsiTheme="minorHAnsi"/>
                <w:b/>
                <w:lang w:val="sk-SK" w:eastAsia="sk-SK"/>
              </w:rPr>
            </w:pPr>
            <w:r w:rsidRPr="007C279B">
              <w:rPr>
                <w:rFonts w:asciiTheme="minorHAnsi" w:hAnsiTheme="minorHAnsi"/>
                <w:b/>
                <w:lang w:val="sk-SK" w:eastAsia="sk-SK"/>
              </w:rPr>
              <w:t>Sumár plánovaných VO</w:t>
            </w:r>
          </w:p>
        </w:tc>
        <w:tc>
          <w:tcPr>
            <w:tcW w:w="3270" w:type="pct"/>
            <w:tcBorders>
              <w:bottom w:val="single" w:sz="4" w:space="0" w:color="auto"/>
            </w:tcBorders>
            <w:shd w:val="clear" w:color="auto" w:fill="auto"/>
          </w:tcPr>
          <w:p w14:paraId="4BE1DED9" w14:textId="77777777" w:rsidR="00FA1960" w:rsidRPr="007C279B" w:rsidRDefault="00FA1960" w:rsidP="00BE24BC">
            <w:pPr>
              <w:tabs>
                <w:tab w:val="left" w:pos="709"/>
              </w:tabs>
              <w:contextualSpacing/>
              <w:jc w:val="both"/>
              <w:rPr>
                <w:rFonts w:asciiTheme="minorHAnsi" w:hAnsiTheme="minorHAnsi"/>
                <w:lang w:val="sk-SK"/>
              </w:rPr>
            </w:pPr>
          </w:p>
        </w:tc>
      </w:tr>
      <w:tr w:rsidR="00FA1960" w:rsidRPr="007C279B" w14:paraId="70FD8A71" w14:textId="77777777" w:rsidTr="00870AFC">
        <w:trPr>
          <w:trHeight w:val="262"/>
        </w:trPr>
        <w:tc>
          <w:tcPr>
            <w:tcW w:w="1730" w:type="pct"/>
            <w:tcBorders>
              <w:right w:val="nil"/>
            </w:tcBorders>
            <w:shd w:val="clear" w:color="auto" w:fill="auto"/>
          </w:tcPr>
          <w:p w14:paraId="2D5A5197" w14:textId="77777777" w:rsidR="00FA1960" w:rsidRPr="007C279B" w:rsidRDefault="00FA1960" w:rsidP="00BE24BC">
            <w:pPr>
              <w:tabs>
                <w:tab w:val="left" w:pos="709"/>
              </w:tabs>
              <w:contextualSpacing/>
              <w:jc w:val="both"/>
              <w:rPr>
                <w:rFonts w:asciiTheme="minorHAnsi" w:hAnsiTheme="minorHAnsi"/>
                <w:b/>
                <w:lang w:val="sk-SK" w:eastAsia="sk-SK"/>
              </w:rPr>
            </w:pPr>
          </w:p>
        </w:tc>
        <w:tc>
          <w:tcPr>
            <w:tcW w:w="3270" w:type="pct"/>
            <w:tcBorders>
              <w:left w:val="nil"/>
            </w:tcBorders>
            <w:shd w:val="clear" w:color="auto" w:fill="auto"/>
          </w:tcPr>
          <w:p w14:paraId="7CF8D482" w14:textId="77777777" w:rsidR="00FA1960" w:rsidRPr="007C279B" w:rsidRDefault="00FA1960" w:rsidP="00BE24BC">
            <w:pPr>
              <w:tabs>
                <w:tab w:val="left" w:pos="709"/>
              </w:tabs>
              <w:contextualSpacing/>
              <w:jc w:val="both"/>
              <w:rPr>
                <w:rFonts w:asciiTheme="minorHAnsi" w:hAnsiTheme="minorHAnsi"/>
                <w:lang w:val="sk-SK"/>
              </w:rPr>
            </w:pPr>
          </w:p>
        </w:tc>
      </w:tr>
      <w:tr w:rsidR="00FA1960" w:rsidRPr="007C279B" w14:paraId="07BA6A36" w14:textId="77777777" w:rsidTr="00FA1960">
        <w:trPr>
          <w:trHeight w:val="280"/>
        </w:trPr>
        <w:tc>
          <w:tcPr>
            <w:tcW w:w="1730" w:type="pct"/>
            <w:shd w:val="clear" w:color="auto" w:fill="F2F2F2" w:themeFill="background1" w:themeFillShade="F2"/>
          </w:tcPr>
          <w:p w14:paraId="49B4FDC5" w14:textId="61FB9BAE" w:rsidR="00FA1960" w:rsidRPr="007C279B" w:rsidRDefault="00FA1960" w:rsidP="00925A82">
            <w:pPr>
              <w:tabs>
                <w:tab w:val="left" w:pos="709"/>
              </w:tabs>
              <w:contextualSpacing/>
              <w:jc w:val="both"/>
              <w:rPr>
                <w:rFonts w:asciiTheme="minorHAnsi" w:hAnsiTheme="minorHAnsi"/>
                <w:b/>
                <w:lang w:val="sk-SK" w:eastAsia="sk-SK"/>
              </w:rPr>
            </w:pPr>
            <w:r w:rsidRPr="007C279B">
              <w:rPr>
                <w:rFonts w:asciiTheme="minorHAnsi" w:hAnsiTheme="minorHAnsi"/>
                <w:b/>
                <w:lang w:val="sk-SK" w:eastAsia="sk-SK"/>
              </w:rPr>
              <w:t>Názov VO</w:t>
            </w:r>
          </w:p>
        </w:tc>
        <w:tc>
          <w:tcPr>
            <w:tcW w:w="3270" w:type="pct"/>
            <w:shd w:val="clear" w:color="auto" w:fill="auto"/>
          </w:tcPr>
          <w:p w14:paraId="3F785DFC" w14:textId="77777777" w:rsidR="00FA1960" w:rsidRPr="007C279B" w:rsidRDefault="00FA1960" w:rsidP="00BE24BC">
            <w:pPr>
              <w:tabs>
                <w:tab w:val="left" w:pos="709"/>
              </w:tabs>
              <w:contextualSpacing/>
              <w:jc w:val="both"/>
              <w:rPr>
                <w:rFonts w:asciiTheme="minorHAnsi" w:hAnsiTheme="minorHAnsi"/>
                <w:lang w:val="sk-SK"/>
              </w:rPr>
            </w:pPr>
          </w:p>
        </w:tc>
      </w:tr>
      <w:tr w:rsidR="00FA1960" w:rsidRPr="007C279B" w14:paraId="4C9B8DE0" w14:textId="77777777" w:rsidTr="00FA1960">
        <w:trPr>
          <w:trHeight w:val="280"/>
        </w:trPr>
        <w:tc>
          <w:tcPr>
            <w:tcW w:w="1730" w:type="pct"/>
            <w:shd w:val="clear" w:color="auto" w:fill="F2F2F2" w:themeFill="background1" w:themeFillShade="F2"/>
          </w:tcPr>
          <w:p w14:paraId="15894F0B" w14:textId="77777777" w:rsidR="00FA1960" w:rsidRPr="007C279B" w:rsidRDefault="00FA1960" w:rsidP="00BE24BC">
            <w:pPr>
              <w:tabs>
                <w:tab w:val="left" w:pos="709"/>
              </w:tabs>
              <w:contextualSpacing/>
              <w:jc w:val="both"/>
              <w:rPr>
                <w:rFonts w:asciiTheme="minorHAnsi" w:hAnsiTheme="minorHAnsi"/>
                <w:b/>
                <w:lang w:val="sk-SK" w:eastAsia="sk-SK"/>
              </w:rPr>
            </w:pPr>
            <w:r w:rsidRPr="007C279B">
              <w:rPr>
                <w:rFonts w:asciiTheme="minorHAnsi" w:hAnsiTheme="minorHAnsi"/>
                <w:b/>
                <w:lang w:val="sk-SK" w:eastAsia="sk-SK"/>
              </w:rPr>
              <w:t>Stručný opis predmetu VO</w:t>
            </w:r>
          </w:p>
        </w:tc>
        <w:tc>
          <w:tcPr>
            <w:tcW w:w="3270" w:type="pct"/>
            <w:shd w:val="clear" w:color="auto" w:fill="auto"/>
          </w:tcPr>
          <w:p w14:paraId="4FAA2007" w14:textId="77777777" w:rsidR="00FA1960" w:rsidRPr="007C279B" w:rsidRDefault="00FA1960" w:rsidP="00BE24BC">
            <w:pPr>
              <w:tabs>
                <w:tab w:val="left" w:pos="709"/>
              </w:tabs>
              <w:contextualSpacing/>
              <w:jc w:val="both"/>
              <w:rPr>
                <w:rFonts w:asciiTheme="minorHAnsi" w:hAnsiTheme="minorHAnsi"/>
                <w:lang w:val="sk-SK"/>
              </w:rPr>
            </w:pPr>
          </w:p>
        </w:tc>
      </w:tr>
      <w:tr w:rsidR="00FA1960" w:rsidRPr="007C279B" w14:paraId="7AC8BFCA" w14:textId="77777777" w:rsidTr="00FA1960">
        <w:trPr>
          <w:trHeight w:val="280"/>
        </w:trPr>
        <w:tc>
          <w:tcPr>
            <w:tcW w:w="1730" w:type="pct"/>
            <w:shd w:val="clear" w:color="auto" w:fill="F2F2F2" w:themeFill="background1" w:themeFillShade="F2"/>
          </w:tcPr>
          <w:p w14:paraId="069EA258" w14:textId="77777777" w:rsidR="00FA1960" w:rsidRPr="007C279B" w:rsidRDefault="00FA1960" w:rsidP="00BE24BC">
            <w:pPr>
              <w:tabs>
                <w:tab w:val="left" w:pos="709"/>
              </w:tabs>
              <w:contextualSpacing/>
              <w:jc w:val="both"/>
              <w:rPr>
                <w:rFonts w:asciiTheme="minorHAnsi" w:hAnsiTheme="minorHAnsi"/>
                <w:b/>
                <w:lang w:val="sk-SK" w:eastAsia="sk-SK"/>
              </w:rPr>
            </w:pPr>
            <w:r w:rsidRPr="007C279B">
              <w:rPr>
                <w:rFonts w:asciiTheme="minorHAnsi" w:hAnsiTheme="minorHAnsi"/>
                <w:b/>
                <w:lang w:val="sk-SK" w:eastAsia="sk-SK"/>
              </w:rPr>
              <w:t>Celková hodnota zákazky</w:t>
            </w:r>
          </w:p>
        </w:tc>
        <w:tc>
          <w:tcPr>
            <w:tcW w:w="3270" w:type="pct"/>
            <w:shd w:val="clear" w:color="auto" w:fill="auto"/>
          </w:tcPr>
          <w:p w14:paraId="0EC6C6E4" w14:textId="77777777" w:rsidR="00FA1960" w:rsidRPr="007C279B" w:rsidRDefault="00FA1960" w:rsidP="00BE24BC">
            <w:pPr>
              <w:tabs>
                <w:tab w:val="left" w:pos="709"/>
              </w:tabs>
              <w:contextualSpacing/>
              <w:jc w:val="both"/>
              <w:rPr>
                <w:rFonts w:asciiTheme="minorHAnsi" w:hAnsiTheme="minorHAnsi"/>
                <w:lang w:val="sk-SK"/>
              </w:rPr>
            </w:pPr>
          </w:p>
        </w:tc>
      </w:tr>
      <w:tr w:rsidR="00FA1960" w:rsidRPr="007C279B" w14:paraId="013AB724" w14:textId="77777777" w:rsidTr="00FA1960">
        <w:trPr>
          <w:trHeight w:val="280"/>
        </w:trPr>
        <w:tc>
          <w:tcPr>
            <w:tcW w:w="1730" w:type="pct"/>
            <w:shd w:val="clear" w:color="auto" w:fill="F2F2F2" w:themeFill="background1" w:themeFillShade="F2"/>
          </w:tcPr>
          <w:p w14:paraId="0272939C" w14:textId="77777777" w:rsidR="00FA1960" w:rsidRPr="007C279B" w:rsidRDefault="00FA1960" w:rsidP="00BE24BC">
            <w:pPr>
              <w:tabs>
                <w:tab w:val="left" w:pos="709"/>
              </w:tabs>
              <w:contextualSpacing/>
              <w:jc w:val="both"/>
              <w:rPr>
                <w:rFonts w:asciiTheme="minorHAnsi" w:hAnsiTheme="minorHAnsi"/>
                <w:b/>
                <w:lang w:val="sk-SK" w:eastAsia="sk-SK"/>
              </w:rPr>
            </w:pPr>
            <w:r w:rsidRPr="007C279B">
              <w:rPr>
                <w:rFonts w:asciiTheme="minorHAnsi" w:hAnsiTheme="minorHAnsi"/>
                <w:b/>
                <w:lang w:val="sk-SK" w:eastAsia="sk-SK"/>
              </w:rPr>
              <w:t>Postup obstarávania</w:t>
            </w:r>
          </w:p>
        </w:tc>
        <w:tc>
          <w:tcPr>
            <w:tcW w:w="3270" w:type="pct"/>
            <w:shd w:val="clear" w:color="auto" w:fill="auto"/>
          </w:tcPr>
          <w:p w14:paraId="00957874" w14:textId="77777777" w:rsidR="00FA1960" w:rsidRPr="007C279B" w:rsidRDefault="00FA1960" w:rsidP="00BE24BC">
            <w:pPr>
              <w:tabs>
                <w:tab w:val="left" w:pos="709"/>
              </w:tabs>
              <w:contextualSpacing/>
              <w:jc w:val="both"/>
              <w:rPr>
                <w:rFonts w:asciiTheme="minorHAnsi" w:hAnsiTheme="minorHAnsi"/>
                <w:lang w:val="sk-SK"/>
              </w:rPr>
            </w:pPr>
          </w:p>
        </w:tc>
      </w:tr>
      <w:tr w:rsidR="00FA1960" w:rsidRPr="007C279B" w14:paraId="0DDF611E" w14:textId="77777777" w:rsidTr="00FA1960">
        <w:trPr>
          <w:trHeight w:val="280"/>
        </w:trPr>
        <w:tc>
          <w:tcPr>
            <w:tcW w:w="1730" w:type="pct"/>
            <w:shd w:val="clear" w:color="auto" w:fill="F2F2F2" w:themeFill="background1" w:themeFillShade="F2"/>
          </w:tcPr>
          <w:p w14:paraId="44907EA5" w14:textId="77777777" w:rsidR="00FA1960" w:rsidRPr="007C279B" w:rsidRDefault="00FA1960" w:rsidP="00BE24BC">
            <w:pPr>
              <w:tabs>
                <w:tab w:val="left" w:pos="709"/>
              </w:tabs>
              <w:contextualSpacing/>
              <w:jc w:val="both"/>
              <w:rPr>
                <w:rFonts w:asciiTheme="minorHAnsi" w:hAnsiTheme="minorHAnsi"/>
                <w:b/>
                <w:lang w:val="sk-SK" w:eastAsia="sk-SK"/>
              </w:rPr>
            </w:pPr>
            <w:r w:rsidRPr="007C279B">
              <w:rPr>
                <w:rFonts w:asciiTheme="minorHAnsi" w:hAnsiTheme="minorHAnsi"/>
                <w:b/>
                <w:lang w:val="sk-SK" w:eastAsia="sk-SK"/>
              </w:rPr>
              <w:t>Metóda podľa finančného limitu</w:t>
            </w:r>
          </w:p>
        </w:tc>
        <w:tc>
          <w:tcPr>
            <w:tcW w:w="3270" w:type="pct"/>
            <w:shd w:val="clear" w:color="auto" w:fill="auto"/>
          </w:tcPr>
          <w:p w14:paraId="76574AD9" w14:textId="77777777" w:rsidR="00FA1960" w:rsidRPr="007C279B" w:rsidRDefault="00FA1960" w:rsidP="00BE24BC">
            <w:pPr>
              <w:tabs>
                <w:tab w:val="left" w:pos="709"/>
              </w:tabs>
              <w:contextualSpacing/>
              <w:jc w:val="both"/>
              <w:rPr>
                <w:rFonts w:asciiTheme="minorHAnsi" w:hAnsiTheme="minorHAnsi"/>
                <w:lang w:val="sk-SK"/>
              </w:rPr>
            </w:pPr>
          </w:p>
        </w:tc>
      </w:tr>
      <w:tr w:rsidR="00FA1960" w:rsidRPr="007C279B" w14:paraId="77E786C1" w14:textId="77777777" w:rsidTr="00FA1960">
        <w:trPr>
          <w:trHeight w:val="280"/>
        </w:trPr>
        <w:tc>
          <w:tcPr>
            <w:tcW w:w="1730" w:type="pct"/>
            <w:shd w:val="clear" w:color="auto" w:fill="F2F2F2" w:themeFill="background1" w:themeFillShade="F2"/>
          </w:tcPr>
          <w:p w14:paraId="4D9D8028" w14:textId="77777777" w:rsidR="00FA1960" w:rsidRPr="007C279B" w:rsidRDefault="00FA1960" w:rsidP="00BE24BC">
            <w:pPr>
              <w:tabs>
                <w:tab w:val="left" w:pos="709"/>
              </w:tabs>
              <w:contextualSpacing/>
              <w:jc w:val="both"/>
              <w:rPr>
                <w:rFonts w:asciiTheme="minorHAnsi" w:hAnsiTheme="minorHAnsi"/>
                <w:b/>
                <w:lang w:val="sk-SK" w:eastAsia="sk-SK"/>
              </w:rPr>
            </w:pPr>
            <w:r w:rsidRPr="007C279B">
              <w:rPr>
                <w:rFonts w:asciiTheme="minorHAnsi" w:hAnsiTheme="minorHAnsi"/>
                <w:b/>
                <w:lang w:val="sk-SK" w:eastAsia="sk-SK"/>
              </w:rPr>
              <w:t>Začiatok VO</w:t>
            </w:r>
          </w:p>
        </w:tc>
        <w:tc>
          <w:tcPr>
            <w:tcW w:w="3270" w:type="pct"/>
            <w:shd w:val="clear" w:color="auto" w:fill="auto"/>
          </w:tcPr>
          <w:p w14:paraId="2E4A6A94" w14:textId="77777777" w:rsidR="00FA1960" w:rsidRPr="007C279B" w:rsidRDefault="00FA1960" w:rsidP="00BE24BC">
            <w:pPr>
              <w:tabs>
                <w:tab w:val="left" w:pos="709"/>
              </w:tabs>
              <w:contextualSpacing/>
              <w:jc w:val="both"/>
              <w:rPr>
                <w:rFonts w:asciiTheme="minorHAnsi" w:hAnsiTheme="minorHAnsi"/>
                <w:lang w:val="sk-SK"/>
              </w:rPr>
            </w:pPr>
          </w:p>
        </w:tc>
      </w:tr>
      <w:tr w:rsidR="00FA1960" w:rsidRPr="007C279B" w14:paraId="42A11BEC" w14:textId="77777777" w:rsidTr="00FA1960">
        <w:trPr>
          <w:trHeight w:val="280"/>
        </w:trPr>
        <w:tc>
          <w:tcPr>
            <w:tcW w:w="1730" w:type="pct"/>
            <w:shd w:val="clear" w:color="auto" w:fill="F2F2F2" w:themeFill="background1" w:themeFillShade="F2"/>
          </w:tcPr>
          <w:p w14:paraId="082995E6" w14:textId="77777777" w:rsidR="00FA1960" w:rsidRPr="007C279B" w:rsidRDefault="00FA1960" w:rsidP="00BE24BC">
            <w:pPr>
              <w:tabs>
                <w:tab w:val="left" w:pos="709"/>
              </w:tabs>
              <w:contextualSpacing/>
              <w:jc w:val="both"/>
              <w:rPr>
                <w:rFonts w:asciiTheme="minorHAnsi" w:hAnsiTheme="minorHAnsi"/>
                <w:b/>
                <w:lang w:val="sk-SK" w:eastAsia="sk-SK"/>
              </w:rPr>
            </w:pPr>
            <w:r w:rsidRPr="007C279B">
              <w:rPr>
                <w:rFonts w:asciiTheme="minorHAnsi" w:hAnsiTheme="minorHAnsi"/>
                <w:b/>
                <w:lang w:val="sk-SK" w:eastAsia="sk-SK"/>
              </w:rPr>
              <w:t>Stav VO</w:t>
            </w:r>
          </w:p>
        </w:tc>
        <w:tc>
          <w:tcPr>
            <w:tcW w:w="3270" w:type="pct"/>
            <w:shd w:val="clear" w:color="auto" w:fill="auto"/>
          </w:tcPr>
          <w:p w14:paraId="3E684EBA" w14:textId="77777777" w:rsidR="00FA1960" w:rsidRPr="007C279B" w:rsidRDefault="00FA1960" w:rsidP="00BE24BC">
            <w:pPr>
              <w:tabs>
                <w:tab w:val="left" w:pos="709"/>
              </w:tabs>
              <w:contextualSpacing/>
              <w:jc w:val="both"/>
              <w:rPr>
                <w:rFonts w:asciiTheme="minorHAnsi" w:hAnsiTheme="minorHAnsi"/>
                <w:lang w:val="sk-SK"/>
              </w:rPr>
            </w:pPr>
          </w:p>
        </w:tc>
      </w:tr>
      <w:tr w:rsidR="00FA1960" w:rsidRPr="007C279B" w14:paraId="3DAFE283" w14:textId="77777777" w:rsidTr="00FA1960">
        <w:trPr>
          <w:trHeight w:val="280"/>
        </w:trPr>
        <w:tc>
          <w:tcPr>
            <w:tcW w:w="1730" w:type="pct"/>
            <w:shd w:val="clear" w:color="auto" w:fill="F2F2F2" w:themeFill="background1" w:themeFillShade="F2"/>
          </w:tcPr>
          <w:p w14:paraId="39B90B38" w14:textId="77777777" w:rsidR="00FA1960" w:rsidRPr="007C279B" w:rsidRDefault="00FA1960" w:rsidP="00BE24BC">
            <w:pPr>
              <w:tabs>
                <w:tab w:val="left" w:pos="709"/>
              </w:tabs>
              <w:contextualSpacing/>
              <w:jc w:val="both"/>
              <w:rPr>
                <w:rFonts w:asciiTheme="minorHAnsi" w:hAnsiTheme="minorHAnsi"/>
                <w:b/>
                <w:lang w:val="sk-SK" w:eastAsia="sk-SK"/>
              </w:rPr>
            </w:pPr>
            <w:r w:rsidRPr="007C279B">
              <w:rPr>
                <w:rFonts w:asciiTheme="minorHAnsi" w:hAnsiTheme="minorHAnsi"/>
                <w:b/>
                <w:lang w:val="sk-SK" w:eastAsia="sk-SK"/>
              </w:rPr>
              <w:t>Predpokladaný datum ukončenia VO</w:t>
            </w:r>
          </w:p>
        </w:tc>
        <w:tc>
          <w:tcPr>
            <w:tcW w:w="3270" w:type="pct"/>
            <w:shd w:val="clear" w:color="auto" w:fill="auto"/>
          </w:tcPr>
          <w:p w14:paraId="0AF03F0F" w14:textId="77777777" w:rsidR="00FA1960" w:rsidRPr="007C279B" w:rsidRDefault="00FA1960" w:rsidP="00BE24BC">
            <w:pPr>
              <w:tabs>
                <w:tab w:val="left" w:pos="709"/>
              </w:tabs>
              <w:contextualSpacing/>
              <w:jc w:val="both"/>
              <w:rPr>
                <w:rFonts w:asciiTheme="minorHAnsi" w:hAnsiTheme="minorHAnsi"/>
                <w:lang w:val="sk-SK"/>
              </w:rPr>
            </w:pPr>
          </w:p>
        </w:tc>
      </w:tr>
      <w:tr w:rsidR="00FA1960" w:rsidRPr="007C279B" w14:paraId="0229334C" w14:textId="77777777" w:rsidTr="00870AFC">
        <w:trPr>
          <w:trHeight w:val="280"/>
        </w:trPr>
        <w:tc>
          <w:tcPr>
            <w:tcW w:w="1730" w:type="pct"/>
            <w:tcBorders>
              <w:bottom w:val="single" w:sz="4" w:space="0" w:color="auto"/>
            </w:tcBorders>
            <w:shd w:val="clear" w:color="auto" w:fill="F2F2F2" w:themeFill="background1" w:themeFillShade="F2"/>
          </w:tcPr>
          <w:p w14:paraId="1F91A10C" w14:textId="77777777" w:rsidR="00FA1960" w:rsidRPr="007C279B" w:rsidRDefault="00FA1960" w:rsidP="00BE24BC">
            <w:pPr>
              <w:tabs>
                <w:tab w:val="left" w:pos="709"/>
              </w:tabs>
              <w:contextualSpacing/>
              <w:jc w:val="both"/>
              <w:rPr>
                <w:rFonts w:asciiTheme="minorHAnsi" w:hAnsiTheme="minorHAnsi"/>
                <w:b/>
                <w:lang w:val="sk-SK" w:eastAsia="sk-SK"/>
              </w:rPr>
            </w:pPr>
            <w:r w:rsidRPr="007C279B">
              <w:rPr>
                <w:rFonts w:asciiTheme="minorHAnsi" w:hAnsiTheme="minorHAnsi"/>
                <w:b/>
                <w:lang w:val="sk-SK" w:eastAsia="sk-SK"/>
              </w:rPr>
              <w:t>Poznámka</w:t>
            </w:r>
          </w:p>
        </w:tc>
        <w:tc>
          <w:tcPr>
            <w:tcW w:w="3270" w:type="pct"/>
            <w:tcBorders>
              <w:bottom w:val="single" w:sz="4" w:space="0" w:color="auto"/>
            </w:tcBorders>
            <w:shd w:val="clear" w:color="auto" w:fill="auto"/>
          </w:tcPr>
          <w:p w14:paraId="30DBFA97" w14:textId="77777777" w:rsidR="00FA1960" w:rsidRPr="007C279B" w:rsidRDefault="00FA1960" w:rsidP="00BE24BC">
            <w:pPr>
              <w:tabs>
                <w:tab w:val="left" w:pos="709"/>
              </w:tabs>
              <w:contextualSpacing/>
              <w:jc w:val="both"/>
              <w:rPr>
                <w:rFonts w:asciiTheme="minorHAnsi" w:hAnsiTheme="minorHAnsi"/>
                <w:lang w:val="sk-SK"/>
              </w:rPr>
            </w:pPr>
          </w:p>
        </w:tc>
      </w:tr>
      <w:tr w:rsidR="00FA1960" w:rsidRPr="007C279B" w14:paraId="558EAD56" w14:textId="77777777" w:rsidTr="00870AFC">
        <w:trPr>
          <w:trHeight w:val="280"/>
        </w:trPr>
        <w:tc>
          <w:tcPr>
            <w:tcW w:w="1730" w:type="pct"/>
            <w:tcBorders>
              <w:right w:val="nil"/>
            </w:tcBorders>
            <w:shd w:val="clear" w:color="auto" w:fill="auto"/>
          </w:tcPr>
          <w:p w14:paraId="01A1A62E" w14:textId="77777777" w:rsidR="00FA1960" w:rsidRPr="007C279B" w:rsidRDefault="00FA1960" w:rsidP="00BE24BC">
            <w:pPr>
              <w:tabs>
                <w:tab w:val="left" w:pos="709"/>
              </w:tabs>
              <w:contextualSpacing/>
              <w:jc w:val="both"/>
              <w:rPr>
                <w:rFonts w:asciiTheme="minorHAnsi" w:hAnsiTheme="minorHAnsi"/>
                <w:b/>
                <w:lang w:val="sk-SK" w:eastAsia="sk-SK"/>
              </w:rPr>
            </w:pPr>
          </w:p>
        </w:tc>
        <w:tc>
          <w:tcPr>
            <w:tcW w:w="3270" w:type="pct"/>
            <w:tcBorders>
              <w:left w:val="nil"/>
            </w:tcBorders>
            <w:shd w:val="clear" w:color="auto" w:fill="auto"/>
          </w:tcPr>
          <w:p w14:paraId="3170F5B3" w14:textId="77777777" w:rsidR="00FA1960" w:rsidRPr="007C279B" w:rsidRDefault="00FA1960" w:rsidP="00BE24BC">
            <w:pPr>
              <w:tabs>
                <w:tab w:val="left" w:pos="709"/>
              </w:tabs>
              <w:contextualSpacing/>
              <w:jc w:val="both"/>
              <w:rPr>
                <w:rFonts w:asciiTheme="minorHAnsi" w:hAnsiTheme="minorHAnsi"/>
                <w:lang w:val="sk-SK"/>
              </w:rPr>
            </w:pPr>
          </w:p>
        </w:tc>
      </w:tr>
      <w:tr w:rsidR="00FA1960" w:rsidRPr="007C279B" w14:paraId="7C93F87E" w14:textId="77777777" w:rsidTr="00FA1960">
        <w:trPr>
          <w:trHeight w:val="280"/>
        </w:trPr>
        <w:tc>
          <w:tcPr>
            <w:tcW w:w="1730" w:type="pct"/>
            <w:shd w:val="clear" w:color="auto" w:fill="F2F2F2" w:themeFill="background1" w:themeFillShade="F2"/>
          </w:tcPr>
          <w:p w14:paraId="5D9C96B7" w14:textId="77777777" w:rsidR="00FA1960" w:rsidRPr="007C279B" w:rsidRDefault="00FA1960" w:rsidP="00BE24BC">
            <w:pPr>
              <w:tabs>
                <w:tab w:val="left" w:pos="709"/>
              </w:tabs>
              <w:contextualSpacing/>
              <w:jc w:val="both"/>
              <w:rPr>
                <w:rFonts w:asciiTheme="minorHAnsi" w:hAnsiTheme="minorHAnsi"/>
                <w:b/>
                <w:lang w:val="sk-SK" w:eastAsia="sk-SK"/>
              </w:rPr>
            </w:pPr>
            <w:r w:rsidRPr="007C279B">
              <w:rPr>
                <w:rFonts w:asciiTheme="minorHAnsi" w:hAnsiTheme="minorHAnsi"/>
                <w:b/>
                <w:lang w:val="sk-SK" w:eastAsia="sk-SK"/>
              </w:rPr>
              <w:t xml:space="preserve">Aktivita </w:t>
            </w:r>
          </w:p>
        </w:tc>
        <w:tc>
          <w:tcPr>
            <w:tcW w:w="3270" w:type="pct"/>
            <w:shd w:val="clear" w:color="auto" w:fill="auto"/>
          </w:tcPr>
          <w:p w14:paraId="5B4EE42A" w14:textId="77777777" w:rsidR="00FA1960" w:rsidRPr="007C279B" w:rsidRDefault="00FA1960" w:rsidP="00BE24BC">
            <w:pPr>
              <w:tabs>
                <w:tab w:val="left" w:pos="709"/>
              </w:tabs>
              <w:contextualSpacing/>
              <w:jc w:val="both"/>
              <w:rPr>
                <w:rFonts w:asciiTheme="minorHAnsi" w:hAnsiTheme="minorHAnsi"/>
                <w:lang w:val="sk-SK"/>
              </w:rPr>
            </w:pPr>
          </w:p>
        </w:tc>
      </w:tr>
      <w:tr w:rsidR="00C370CF" w:rsidRPr="007C279B" w14:paraId="40EADF35" w14:textId="77777777" w:rsidTr="00FA1960">
        <w:trPr>
          <w:trHeight w:val="280"/>
        </w:trPr>
        <w:tc>
          <w:tcPr>
            <w:tcW w:w="1730" w:type="pct"/>
            <w:shd w:val="clear" w:color="auto" w:fill="F2F2F2" w:themeFill="background1" w:themeFillShade="F2"/>
          </w:tcPr>
          <w:p w14:paraId="53B106CA" w14:textId="77777777" w:rsidR="00C370CF" w:rsidRPr="007C279B" w:rsidRDefault="00C370CF" w:rsidP="00BE24BC">
            <w:pPr>
              <w:tabs>
                <w:tab w:val="left" w:pos="709"/>
              </w:tabs>
              <w:contextualSpacing/>
              <w:jc w:val="both"/>
              <w:rPr>
                <w:rFonts w:asciiTheme="minorHAnsi" w:hAnsiTheme="minorHAnsi"/>
                <w:b/>
                <w:lang w:val="sk-SK" w:eastAsia="sk-SK"/>
              </w:rPr>
            </w:pPr>
            <w:r w:rsidRPr="007C279B">
              <w:rPr>
                <w:rFonts w:asciiTheme="minorHAnsi" w:hAnsiTheme="minorHAnsi"/>
                <w:b/>
                <w:lang w:val="sk-SK" w:eastAsia="sk-SK"/>
              </w:rPr>
              <w:t>Hodnota na aktivitu z celkovej hodnoty VO</w:t>
            </w:r>
          </w:p>
        </w:tc>
        <w:tc>
          <w:tcPr>
            <w:tcW w:w="3270" w:type="pct"/>
            <w:shd w:val="clear" w:color="auto" w:fill="auto"/>
          </w:tcPr>
          <w:p w14:paraId="495E4787" w14:textId="77777777" w:rsidR="00C370CF" w:rsidRPr="007C279B" w:rsidRDefault="00C370CF" w:rsidP="00BE24BC">
            <w:pPr>
              <w:tabs>
                <w:tab w:val="left" w:pos="709"/>
              </w:tabs>
              <w:contextualSpacing/>
              <w:jc w:val="both"/>
              <w:rPr>
                <w:rFonts w:asciiTheme="minorHAnsi" w:hAnsiTheme="minorHAnsi"/>
                <w:lang w:val="sk-SK"/>
              </w:rPr>
            </w:pPr>
          </w:p>
        </w:tc>
      </w:tr>
    </w:tbl>
    <w:p w14:paraId="0D81D3F1" w14:textId="77777777" w:rsidR="00BC37ED" w:rsidRPr="007C279B" w:rsidRDefault="00BC37ED">
      <w:pPr>
        <w:contextualSpacing/>
        <w:rPr>
          <w:rFonts w:ascii="Calibri" w:hAnsi="Calibri" w:cs="Arial"/>
          <w:b/>
          <w:lang w:val="sk-SK"/>
        </w:rPr>
      </w:pPr>
    </w:p>
    <w:p w14:paraId="48AC764E" w14:textId="77777777" w:rsidR="00AA33DE" w:rsidRPr="007C279B" w:rsidRDefault="00AA33DE">
      <w:pPr>
        <w:contextualSpacing/>
        <w:rPr>
          <w:rFonts w:ascii="Calibri" w:hAnsi="Calibri" w:cs="Arial"/>
          <w:b/>
          <w:lang w:val="sk-SK"/>
        </w:rPr>
      </w:pPr>
    </w:p>
    <w:p w14:paraId="1B435931" w14:textId="77777777" w:rsidR="00597789" w:rsidRPr="007C279B" w:rsidRDefault="00597789">
      <w:pPr>
        <w:contextualSpacing/>
        <w:rPr>
          <w:rFonts w:ascii="Calibri" w:hAnsi="Calibri" w:cs="Arial"/>
          <w:lang w:val="sk-SK"/>
        </w:rPr>
      </w:pPr>
    </w:p>
    <w:p w14:paraId="01C171E4" w14:textId="77777777" w:rsidR="00CD3CBE" w:rsidRPr="007C279B" w:rsidRDefault="00CD3CBE">
      <w:pPr>
        <w:contextualSpacing/>
        <w:rPr>
          <w:rFonts w:ascii="Calibri" w:hAnsi="Calibri" w:cs="Arial"/>
          <w:lang w:val="sk-SK"/>
        </w:rPr>
      </w:pPr>
    </w:p>
    <w:tbl>
      <w:tblPr>
        <w:tblStyle w:val="Mriekatabuky"/>
        <w:tblW w:w="5000" w:type="pct"/>
        <w:shd w:val="clear" w:color="auto" w:fill="BFBFBF" w:themeFill="background1" w:themeFillShade="BF"/>
        <w:tblLook w:val="04A0" w:firstRow="1" w:lastRow="0" w:firstColumn="1" w:lastColumn="0" w:noHBand="0" w:noVBand="1"/>
      </w:tblPr>
      <w:tblGrid>
        <w:gridCol w:w="10327"/>
      </w:tblGrid>
      <w:tr w:rsidR="00C3567F" w:rsidRPr="007C279B" w14:paraId="6D59C3ED" w14:textId="77777777" w:rsidTr="005E0672">
        <w:tc>
          <w:tcPr>
            <w:tcW w:w="5000" w:type="pct"/>
            <w:shd w:val="clear" w:color="auto" w:fill="D9D9D9" w:themeFill="background1" w:themeFillShade="D9"/>
          </w:tcPr>
          <w:p w14:paraId="753AD712" w14:textId="77777777" w:rsidR="00C3567F" w:rsidRPr="007C279B" w:rsidRDefault="00C3567F" w:rsidP="005E0672">
            <w:pPr>
              <w:tabs>
                <w:tab w:val="left" w:pos="851"/>
                <w:tab w:val="left" w:pos="993"/>
                <w:tab w:val="left" w:pos="1000"/>
                <w:tab w:val="left" w:pos="1276"/>
              </w:tabs>
              <w:contextualSpacing/>
              <w:rPr>
                <w:rFonts w:ascii="Calibri" w:hAnsi="Calibri" w:cs="Arial"/>
                <w:b/>
                <w:sz w:val="28"/>
                <w:szCs w:val="28"/>
                <w:lang w:val="sk-SK"/>
              </w:rPr>
            </w:pPr>
            <w:r w:rsidRPr="007C279B">
              <w:rPr>
                <w:rFonts w:ascii="Calibri" w:hAnsi="Calibri" w:cs="Arial"/>
                <w:b/>
                <w:sz w:val="28"/>
                <w:szCs w:val="28"/>
                <w:lang w:val="sk-SK"/>
              </w:rPr>
              <w:t>Prílohy</w:t>
            </w:r>
          </w:p>
        </w:tc>
      </w:tr>
      <w:tr w:rsidR="007C279B" w:rsidRPr="007C279B" w14:paraId="4A6B859E" w14:textId="77777777" w:rsidTr="005E0672">
        <w:tc>
          <w:tcPr>
            <w:tcW w:w="5000" w:type="pct"/>
            <w:shd w:val="clear" w:color="auto" w:fill="D9D9D9" w:themeFill="background1" w:themeFillShade="D9"/>
          </w:tcPr>
          <w:p w14:paraId="27BE4BB7" w14:textId="18F43B81" w:rsidR="00C3567F" w:rsidRPr="007C279B" w:rsidRDefault="0094572C" w:rsidP="0094572C">
            <w:pPr>
              <w:pStyle w:val="Odsekzoznamu"/>
              <w:numPr>
                <w:ilvl w:val="0"/>
                <w:numId w:val="37"/>
              </w:numPr>
              <w:tabs>
                <w:tab w:val="left" w:pos="851"/>
                <w:tab w:val="left" w:pos="993"/>
                <w:tab w:val="left" w:pos="1000"/>
                <w:tab w:val="left" w:pos="1276"/>
              </w:tabs>
              <w:contextualSpacing/>
              <w:rPr>
                <w:rFonts w:asciiTheme="minorHAnsi" w:hAnsiTheme="minorHAnsi" w:cstheme="minorHAnsi"/>
                <w:lang w:val="sk-SK"/>
              </w:rPr>
            </w:pPr>
            <w:r w:rsidRPr="0094572C">
              <w:rPr>
                <w:rFonts w:asciiTheme="minorHAnsi" w:hAnsiTheme="minorHAnsi" w:cstheme="minorHAnsi"/>
              </w:rPr>
              <w:t>Prehľad poskytovaných príspevkov</w:t>
            </w:r>
          </w:p>
        </w:tc>
      </w:tr>
      <w:tr w:rsidR="007C279B" w:rsidRPr="007C279B" w14:paraId="70F56BD1" w14:textId="77777777" w:rsidTr="005E0672">
        <w:tc>
          <w:tcPr>
            <w:tcW w:w="5000" w:type="pct"/>
            <w:shd w:val="clear" w:color="auto" w:fill="D9D9D9" w:themeFill="background1" w:themeFillShade="D9"/>
          </w:tcPr>
          <w:p w14:paraId="19F1EBF2" w14:textId="77777777" w:rsidR="00DF190B" w:rsidRPr="007C279B" w:rsidRDefault="0056000B" w:rsidP="0056000B">
            <w:pPr>
              <w:pStyle w:val="Odsekzoznamu"/>
              <w:numPr>
                <w:ilvl w:val="0"/>
                <w:numId w:val="37"/>
              </w:numPr>
              <w:tabs>
                <w:tab w:val="left" w:pos="851"/>
                <w:tab w:val="left" w:pos="993"/>
                <w:tab w:val="left" w:pos="1000"/>
                <w:tab w:val="left" w:pos="1276"/>
              </w:tabs>
              <w:contextualSpacing/>
              <w:rPr>
                <w:lang w:val="sk-SK"/>
              </w:rPr>
            </w:pPr>
            <w:r w:rsidRPr="007C279B">
              <w:rPr>
                <w:rFonts w:asciiTheme="minorHAnsi" w:hAnsiTheme="minorHAnsi" w:cstheme="minorHAnsi"/>
              </w:rPr>
              <w:t>Celkový rozpočet projektu</w:t>
            </w:r>
          </w:p>
        </w:tc>
      </w:tr>
      <w:tr w:rsidR="005C6973" w:rsidRPr="007C279B" w14:paraId="4283821F" w14:textId="77777777" w:rsidTr="005E0672">
        <w:tc>
          <w:tcPr>
            <w:tcW w:w="5000" w:type="pct"/>
            <w:shd w:val="clear" w:color="auto" w:fill="D9D9D9" w:themeFill="background1" w:themeFillShade="D9"/>
          </w:tcPr>
          <w:p w14:paraId="12362704" w14:textId="77777777" w:rsidR="005C6973" w:rsidRPr="007C279B" w:rsidRDefault="005C6973" w:rsidP="00114600">
            <w:pPr>
              <w:pStyle w:val="Odsekzoznamu"/>
              <w:tabs>
                <w:tab w:val="left" w:pos="851"/>
                <w:tab w:val="left" w:pos="993"/>
                <w:tab w:val="left" w:pos="1000"/>
                <w:tab w:val="left" w:pos="1276"/>
              </w:tabs>
              <w:ind w:left="720" w:firstLine="0"/>
              <w:contextualSpacing/>
              <w:rPr>
                <w:rFonts w:ascii="Calibri" w:hAnsi="Calibri" w:cs="Arial"/>
                <w:lang w:val="sk-SK"/>
              </w:rPr>
            </w:pPr>
          </w:p>
        </w:tc>
      </w:tr>
    </w:tbl>
    <w:p w14:paraId="4A23A58B" w14:textId="77777777" w:rsidR="00B8332B" w:rsidRPr="007C279B" w:rsidRDefault="00B8332B" w:rsidP="007C6942">
      <w:pPr>
        <w:tabs>
          <w:tab w:val="left" w:pos="999"/>
          <w:tab w:val="left" w:pos="1000"/>
        </w:tabs>
        <w:contextualSpacing/>
        <w:rPr>
          <w:rFonts w:ascii="Calibri" w:hAnsi="Calibri" w:cs="Arial"/>
          <w:b/>
          <w:lang w:val="sk-SK"/>
        </w:rPr>
      </w:pPr>
    </w:p>
    <w:p w14:paraId="5492ADDF" w14:textId="77777777" w:rsidR="004E3931" w:rsidRPr="007C279B" w:rsidRDefault="004E3931" w:rsidP="00B0781A">
      <w:pPr>
        <w:ind w:left="850" w:firstLine="566"/>
        <w:rPr>
          <w:rFonts w:ascii="Calibri" w:hAnsi="Calibri"/>
          <w:i/>
          <w:lang w:val="sk-SK"/>
        </w:rPr>
      </w:pPr>
      <w:r w:rsidRPr="007C279B">
        <w:rPr>
          <w:rFonts w:ascii="Calibri" w:hAnsi="Calibri"/>
          <w:i/>
          <w:u w:val="single"/>
          <w:lang w:val="sk-SK"/>
        </w:rPr>
        <w:t>Vypracoval</w:t>
      </w:r>
      <w:r w:rsidRPr="007C279B">
        <w:rPr>
          <w:rFonts w:ascii="Calibri" w:hAnsi="Calibri"/>
          <w:i/>
          <w:lang w:val="sk-SK"/>
        </w:rPr>
        <w:t>: (vecne príslušný útvar MPSVR SR / externý subjekt)</w:t>
      </w:r>
    </w:p>
    <w:sectPr w:rsidR="004E3931" w:rsidRPr="007C279B" w:rsidSect="00B5018D">
      <w:footerReference w:type="default" r:id="rId9"/>
      <w:type w:val="continuous"/>
      <w:pgSz w:w="11910" w:h="16840"/>
      <w:pgMar w:top="720" w:right="853" w:bottom="720" w:left="720" w:header="708" w:footer="1312" w:gutter="0"/>
      <w:cols w:space="708"/>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863F1D" w16cex:dateUtc="2023-02-02T12:54:00Z"/>
  <w16cex:commentExtensible w16cex:durableId="278633C5" w16cex:dateUtc="2023-02-02T12:06:00Z"/>
  <w16cex:commentExtensible w16cex:durableId="27861A85" w16cex:dateUtc="2023-02-02T10:18:00Z"/>
  <w16cex:commentExtensible w16cex:durableId="27864634" w16cex:dateUtc="2023-02-02T13:24:00Z"/>
  <w16cex:commentExtensible w16cex:durableId="278646E2" w16cex:dateUtc="2023-02-02T13:27:00Z"/>
  <w16cex:commentExtensible w16cex:durableId="278649D0" w16cex:dateUtc="2023-02-02T13:40:00Z"/>
  <w16cex:commentExtensible w16cex:durableId="278649FB" w16cex:dateUtc="2023-02-02T13:40:00Z"/>
  <w16cex:commentExtensible w16cex:durableId="27863ECC" w16cex:dateUtc="2023-02-02T12: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E8F2FF0" w16cid:durableId="27863F1D"/>
  <w16cid:commentId w16cid:paraId="257C638D" w16cid:durableId="278633C5"/>
  <w16cid:commentId w16cid:paraId="298916BF" w16cid:durableId="2785F704"/>
  <w16cid:commentId w16cid:paraId="77142309" w16cid:durableId="27861A85"/>
  <w16cid:commentId w16cid:paraId="31B53AEC" w16cid:durableId="2785F705"/>
  <w16cid:commentId w16cid:paraId="65767481" w16cid:durableId="27864634"/>
  <w16cid:commentId w16cid:paraId="0496F9C4" w16cid:durableId="278646E2"/>
  <w16cid:commentId w16cid:paraId="762366F3" w16cid:durableId="278649D0"/>
  <w16cid:commentId w16cid:paraId="45C833AB" w16cid:durableId="278649FB"/>
  <w16cid:commentId w16cid:paraId="5B475CDB" w16cid:durableId="27863EC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258E12" w14:textId="77777777" w:rsidR="004A5F80" w:rsidRDefault="004A5F80">
      <w:r>
        <w:separator/>
      </w:r>
    </w:p>
  </w:endnote>
  <w:endnote w:type="continuationSeparator" w:id="0">
    <w:p w14:paraId="447FB90C" w14:textId="77777777" w:rsidR="004A5F80" w:rsidRDefault="004A5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Roboto">
    <w:altName w:val="Times New Roman"/>
    <w:charset w:val="00"/>
    <w:family w:val="auto"/>
    <w:pitch w:val="variable"/>
    <w:sig w:usb0="00000001" w:usb1="5000205B" w:usb2="0000002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3849177"/>
      <w:docPartObj>
        <w:docPartGallery w:val="Page Numbers (Bottom of Page)"/>
        <w:docPartUnique/>
      </w:docPartObj>
    </w:sdtPr>
    <w:sdtEndPr>
      <w:rPr>
        <w:sz w:val="18"/>
        <w:szCs w:val="18"/>
      </w:rPr>
    </w:sdtEndPr>
    <w:sdtContent>
      <w:p w14:paraId="395AA902" w14:textId="77777777" w:rsidR="004A5F80" w:rsidRDefault="004A5F80">
        <w:pPr>
          <w:pStyle w:val="Pta"/>
          <w:jc w:val="center"/>
        </w:pPr>
      </w:p>
      <w:p w14:paraId="66127B14" w14:textId="0270B3D8" w:rsidR="004A5F80" w:rsidRDefault="004A5F80">
        <w:pPr>
          <w:pStyle w:val="Pta"/>
          <w:jc w:val="center"/>
          <w:rPr>
            <w:sz w:val="18"/>
            <w:szCs w:val="18"/>
          </w:rPr>
        </w:pPr>
        <w:r>
          <w:rPr>
            <w:sz w:val="18"/>
            <w:szCs w:val="18"/>
          </w:rPr>
          <w:fldChar w:fldCharType="begin"/>
        </w:r>
        <w:r>
          <w:rPr>
            <w:sz w:val="18"/>
            <w:szCs w:val="18"/>
          </w:rPr>
          <w:instrText>PAGE   \* MERGEFORMAT</w:instrText>
        </w:r>
        <w:r>
          <w:rPr>
            <w:sz w:val="18"/>
            <w:szCs w:val="18"/>
          </w:rPr>
          <w:fldChar w:fldCharType="separate"/>
        </w:r>
        <w:r w:rsidR="00ED6403" w:rsidRPr="00ED6403">
          <w:rPr>
            <w:noProof/>
            <w:sz w:val="18"/>
            <w:szCs w:val="18"/>
            <w:lang w:val="sk-SK"/>
          </w:rPr>
          <w:t>18</w:t>
        </w:r>
        <w:r>
          <w:rPr>
            <w:sz w:val="18"/>
            <w:szCs w:val="18"/>
          </w:rPr>
          <w:fldChar w:fldCharType="end"/>
        </w:r>
      </w:p>
    </w:sdtContent>
  </w:sdt>
  <w:p w14:paraId="6E08A7CC" w14:textId="77777777" w:rsidR="004A5F80" w:rsidRDefault="004A5F80">
    <w:pPr>
      <w:pStyle w:val="Zkladn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04ADF2" w14:textId="77777777" w:rsidR="004A5F80" w:rsidRDefault="004A5F80">
      <w:r>
        <w:separator/>
      </w:r>
    </w:p>
  </w:footnote>
  <w:footnote w:type="continuationSeparator" w:id="0">
    <w:p w14:paraId="0F4CA072" w14:textId="77777777" w:rsidR="004A5F80" w:rsidRDefault="004A5F80">
      <w:r>
        <w:continuationSeparator/>
      </w:r>
    </w:p>
  </w:footnote>
  <w:footnote w:id="1">
    <w:p w14:paraId="0C0961C6" w14:textId="77777777" w:rsidR="004A5F80" w:rsidRPr="00D84012" w:rsidRDefault="004A5F80" w:rsidP="007B22D8">
      <w:pPr>
        <w:pStyle w:val="Textpoznmkypodiarou"/>
        <w:jc w:val="both"/>
        <w:rPr>
          <w:rFonts w:asciiTheme="minorHAnsi" w:hAnsiTheme="minorHAnsi" w:cstheme="minorHAnsi"/>
          <w:sz w:val="16"/>
          <w:szCs w:val="16"/>
        </w:rPr>
      </w:pPr>
      <w:r w:rsidRPr="00D84012">
        <w:rPr>
          <w:rStyle w:val="Odkaznapoznmkupodiarou"/>
          <w:rFonts w:asciiTheme="minorHAnsi" w:hAnsiTheme="minorHAnsi" w:cstheme="minorHAnsi"/>
          <w:sz w:val="16"/>
          <w:szCs w:val="16"/>
        </w:rPr>
        <w:footnoteRef/>
      </w:r>
      <w:r w:rsidRPr="00D84012">
        <w:rPr>
          <w:rFonts w:asciiTheme="minorHAnsi" w:hAnsiTheme="minorHAnsi" w:cstheme="minorHAnsi"/>
          <w:sz w:val="16"/>
          <w:szCs w:val="16"/>
        </w:rPr>
        <w:t xml:space="preserve"> V tomto dokumente je používaný pojem prijímateľ a žiadateľ. Je to ten istý subjekt, no technicky sa žiadateľ stáva prijímateľom až po podpísaní zmluvy o NFP.</w:t>
      </w:r>
      <w:r>
        <w:rPr>
          <w:rFonts w:asciiTheme="minorHAnsi" w:hAnsiTheme="minorHAnsi" w:cstheme="minorHAnsi"/>
          <w:sz w:val="16"/>
          <w:szCs w:val="16"/>
        </w:rPr>
        <w:t xml:space="preserve"> Uviesť aj názov sekcie ak je to relevantné. </w:t>
      </w:r>
      <w:r w:rsidRPr="00427F1D">
        <w:rPr>
          <w:rFonts w:asciiTheme="minorHAnsi" w:hAnsiTheme="minorHAnsi" w:cstheme="minorHAnsi"/>
          <w:sz w:val="16"/>
          <w:szCs w:val="16"/>
        </w:rPr>
        <w:t>Žiadateľom je osoba, ktorá žiada o poskytnutie príspevku do nadobudnutia účinnosti zmluvy o poskytnutí nenávratného finančného príspevku alebo právoplatnosti rozhodnutia podľa § 13 ods. 2 zákona č. 121/2022 Z. z. o príspevkoch z fondov Európskej únie a o zmene a doplnení niektorých zákonov v znení neskorších predpisov, alebo osoba, ktorá predkladá projektový zámer NP.</w:t>
      </w:r>
    </w:p>
  </w:footnote>
  <w:footnote w:id="2">
    <w:p w14:paraId="5EF890B7" w14:textId="77777777" w:rsidR="004A5F80" w:rsidRDefault="004A5F80" w:rsidP="007B22D8">
      <w:pPr>
        <w:pStyle w:val="Textpoznmkypodiarou"/>
        <w:jc w:val="both"/>
      </w:pPr>
      <w:r w:rsidRPr="002E4043">
        <w:rPr>
          <w:rStyle w:val="Odkaznapoznmkupodiarou"/>
          <w:rFonts w:asciiTheme="minorHAnsi" w:hAnsiTheme="minorHAnsi" w:cstheme="minorHAnsi"/>
          <w:sz w:val="16"/>
          <w:szCs w:val="16"/>
        </w:rPr>
        <w:footnoteRef/>
      </w:r>
      <w:r>
        <w:t xml:space="preserve"> </w:t>
      </w:r>
      <w:r w:rsidRPr="002E4043">
        <w:rPr>
          <w:rFonts w:asciiTheme="minorHAnsi" w:hAnsiTheme="minorHAnsi" w:cstheme="minorHAnsi"/>
          <w:sz w:val="16"/>
          <w:szCs w:val="16"/>
        </w:rPr>
        <w:t>Tabuľka sa opakuje v závislosti od počtu partnerov.</w:t>
      </w:r>
      <w:r>
        <w:rPr>
          <w:rFonts w:asciiTheme="minorHAnsi" w:hAnsiTheme="minorHAnsi" w:cstheme="minorHAnsi"/>
          <w:sz w:val="16"/>
          <w:szCs w:val="16"/>
        </w:rPr>
        <w:t xml:space="preserve"> </w:t>
      </w:r>
      <w:r w:rsidRPr="00427F1D">
        <w:rPr>
          <w:rFonts w:asciiTheme="minorHAnsi" w:hAnsiTheme="minorHAnsi" w:cstheme="minorHAnsi"/>
          <w:sz w:val="16"/>
          <w:szCs w:val="16"/>
        </w:rPr>
        <w:t>Pod partnerom sa rozumie partner ako je definovaný v § 3, písm. t) zákona č. 121/2022 Z. z. o príspevkoch z fondov Európskej únie a o zmene a doplnení niektorých zákonov v znení neskorších predpisov.</w:t>
      </w:r>
    </w:p>
  </w:footnote>
  <w:footnote w:id="3">
    <w:p w14:paraId="00D4A7A2" w14:textId="77777777" w:rsidR="004A5F80" w:rsidRPr="00D84012" w:rsidRDefault="004A5F80" w:rsidP="001F47BB">
      <w:pPr>
        <w:pStyle w:val="Textpoznmkypodiarou"/>
        <w:jc w:val="both"/>
        <w:rPr>
          <w:rFonts w:asciiTheme="minorHAnsi" w:hAnsiTheme="minorHAnsi" w:cstheme="minorHAnsi"/>
          <w:sz w:val="16"/>
          <w:szCs w:val="16"/>
        </w:rPr>
      </w:pPr>
      <w:r w:rsidRPr="00D84012">
        <w:rPr>
          <w:rStyle w:val="Odkaznapoznmkupodiarou"/>
          <w:rFonts w:asciiTheme="minorHAnsi" w:hAnsiTheme="minorHAnsi" w:cstheme="minorHAnsi"/>
          <w:sz w:val="16"/>
          <w:szCs w:val="16"/>
        </w:rPr>
        <w:footnoteRef/>
      </w:r>
      <w:r w:rsidRPr="00D84012">
        <w:rPr>
          <w:rFonts w:asciiTheme="minorHAnsi" w:hAnsiTheme="minorHAnsi" w:cstheme="minorHAnsi"/>
          <w:sz w:val="16"/>
          <w:szCs w:val="16"/>
        </w:rPr>
        <w:t xml:space="preserve"> </w:t>
      </w:r>
      <w:r w:rsidRPr="002B6280">
        <w:rPr>
          <w:rFonts w:asciiTheme="minorHAnsi" w:hAnsiTheme="minorHAnsi" w:cstheme="minorHAnsi"/>
          <w:sz w:val="16"/>
          <w:szCs w:val="16"/>
        </w:rPr>
        <w:t xml:space="preserve">V prípade, </w:t>
      </w:r>
      <w:r w:rsidRPr="00645C47">
        <w:rPr>
          <w:rFonts w:asciiTheme="minorHAnsi" w:hAnsiTheme="minorHAnsi" w:cstheme="minorHAnsi"/>
          <w:sz w:val="16"/>
          <w:szCs w:val="16"/>
        </w:rPr>
        <w:t>, ak ide o prijímateľa, ktorý nie je určený v Programe Slovensko 2021 – 2027, alebo ktorého kompetencie nevyplývajú z osobitných predpisov podľa zákona č. 121/2022 Z. z.,. o príspevkoch z fondov Európskej únie a o zmene a doplnení niektorých zákonov v znení neskorších predpisov, príslušná komisia pri Monitorovacom výbore pre Program Slovensko 2021 – 2027 schválením zámeru NP schvaľuje aj prijímateľa NP. V opačnom prípade sa prijímateľ NP neposudzuje.</w:t>
      </w:r>
    </w:p>
  </w:footnote>
  <w:footnote w:id="4">
    <w:p w14:paraId="792F9B95" w14:textId="77777777" w:rsidR="004A5F80" w:rsidRPr="00D84012" w:rsidRDefault="004A5F80" w:rsidP="001F47BB">
      <w:pPr>
        <w:pStyle w:val="Textpoznmkypodiarou"/>
        <w:jc w:val="both"/>
        <w:rPr>
          <w:rFonts w:asciiTheme="minorHAnsi" w:hAnsiTheme="minorHAnsi" w:cstheme="minorHAnsi"/>
          <w:sz w:val="16"/>
          <w:szCs w:val="16"/>
        </w:rPr>
      </w:pPr>
      <w:r w:rsidRPr="00D84012">
        <w:rPr>
          <w:rStyle w:val="Odkaznapoznmkupodiarou"/>
          <w:rFonts w:asciiTheme="minorHAnsi" w:hAnsiTheme="minorHAnsi" w:cstheme="minorHAnsi"/>
          <w:sz w:val="16"/>
          <w:szCs w:val="16"/>
        </w:rPr>
        <w:footnoteRef/>
      </w:r>
      <w:r w:rsidRPr="00D84012">
        <w:rPr>
          <w:rFonts w:asciiTheme="minorHAnsi" w:hAnsiTheme="minorHAnsi" w:cstheme="minorHAnsi"/>
          <w:sz w:val="16"/>
          <w:szCs w:val="16"/>
        </w:rPr>
        <w:t xml:space="preserve"> Uveďte dôvody pre výber partnerov </w:t>
      </w:r>
    </w:p>
  </w:footnote>
  <w:footnote w:id="5">
    <w:p w14:paraId="3270AA01" w14:textId="77777777" w:rsidR="004A5F80" w:rsidRPr="00D84012" w:rsidRDefault="004A5F80" w:rsidP="00427F1D">
      <w:pPr>
        <w:pStyle w:val="Textpoznmkypodiarou"/>
        <w:jc w:val="both"/>
        <w:rPr>
          <w:rFonts w:asciiTheme="minorHAnsi" w:hAnsiTheme="minorHAnsi" w:cstheme="minorHAnsi"/>
          <w:sz w:val="16"/>
          <w:szCs w:val="16"/>
        </w:rPr>
      </w:pPr>
      <w:r w:rsidRPr="00D84012">
        <w:rPr>
          <w:rStyle w:val="Odkaznapoznmkupodiarou"/>
          <w:rFonts w:asciiTheme="minorHAnsi" w:hAnsiTheme="minorHAnsi" w:cstheme="minorHAnsi"/>
          <w:sz w:val="16"/>
          <w:szCs w:val="16"/>
        </w:rPr>
        <w:footnoteRef/>
      </w:r>
      <w:r w:rsidRPr="00D84012">
        <w:rPr>
          <w:rFonts w:asciiTheme="minorHAnsi" w:hAnsiTheme="minorHAnsi" w:cstheme="minorHAnsi"/>
          <w:sz w:val="16"/>
          <w:szCs w:val="16"/>
        </w:rPr>
        <w:t xml:space="preserve"> </w:t>
      </w:r>
      <w:r w:rsidRPr="001F47BB">
        <w:rPr>
          <w:rFonts w:asciiTheme="minorHAnsi" w:hAnsiTheme="minorHAnsi" w:cstheme="minorHAnsi"/>
          <w:sz w:val="16"/>
          <w:szCs w:val="16"/>
        </w:rPr>
        <w:t>Uveďte, na základe akých kritérií bol partner vybraný, alebo ak boli kritériá zverejnené, uveďte odkaz na internetovú stránku, kde sú dostupné. Ako kritérium pre výber partnera môže byť tiež uvedená predchádzajúca spolupráca žiadateľa s partnerom, ktorá bude náležite opísaná a odôvodnená, avšak nejde o spoluprácu, ktorá by v prípade verejných prostriedkov spadala pod pôsobnosť</w:t>
      </w:r>
      <w:r w:rsidRPr="00427F1D">
        <w:t xml:space="preserve"> </w:t>
      </w:r>
      <w:r w:rsidRPr="00427F1D">
        <w:rPr>
          <w:rFonts w:asciiTheme="minorHAnsi" w:hAnsiTheme="minorHAnsi" w:cstheme="minorHAnsi"/>
          <w:sz w:val="16"/>
          <w:szCs w:val="16"/>
        </w:rPr>
        <w:t>zákona č. 343/2015 Z. z. o  verejnom obstarávaní a o zmene a doplnení niektorých zákono</w:t>
      </w:r>
      <w:r>
        <w:rPr>
          <w:rFonts w:asciiTheme="minorHAnsi" w:hAnsiTheme="minorHAnsi" w:cstheme="minorHAnsi"/>
          <w:sz w:val="16"/>
          <w:szCs w:val="16"/>
        </w:rPr>
        <w:t>v v znení neskorších predpisov.</w:t>
      </w:r>
    </w:p>
  </w:footnote>
  <w:footnote w:id="6">
    <w:p w14:paraId="2736A595" w14:textId="77777777" w:rsidR="004A5F80" w:rsidRDefault="004A5F80" w:rsidP="001F47BB">
      <w:pPr>
        <w:pStyle w:val="Textpoznmkypodiarou"/>
        <w:jc w:val="both"/>
      </w:pPr>
      <w:r w:rsidRPr="001F47BB">
        <w:rPr>
          <w:rStyle w:val="Odkaznapoznmkupodiarou"/>
          <w:rFonts w:asciiTheme="minorHAnsi" w:hAnsiTheme="minorHAnsi" w:cstheme="minorHAnsi"/>
          <w:sz w:val="16"/>
          <w:szCs w:val="16"/>
        </w:rPr>
        <w:footnoteRef/>
      </w:r>
      <w:r w:rsidRPr="001F47BB">
        <w:rPr>
          <w:rStyle w:val="Odkaznapoznmkupodiarou"/>
          <w:rFonts w:asciiTheme="minorHAnsi" w:hAnsiTheme="minorHAnsi" w:cstheme="minorHAnsi"/>
          <w:sz w:val="16"/>
          <w:szCs w:val="16"/>
        </w:rPr>
        <w:t xml:space="preserve"> </w:t>
      </w:r>
      <w:r w:rsidRPr="001F47BB">
        <w:rPr>
          <w:rFonts w:asciiTheme="minorHAnsi" w:hAnsiTheme="minorHAnsi" w:cstheme="minorHAnsi"/>
          <w:sz w:val="16"/>
          <w:szCs w:val="16"/>
        </w:rPr>
        <w:t>V prípade viacerých partnerov, doplňte údaje za každého partnera.</w:t>
      </w:r>
    </w:p>
  </w:footnote>
  <w:footnote w:id="7">
    <w:p w14:paraId="767B07F6" w14:textId="77777777" w:rsidR="004A5F80" w:rsidRDefault="004A5F80">
      <w:pPr>
        <w:pStyle w:val="Textpoznmkypodiarou"/>
      </w:pPr>
      <w:r w:rsidRPr="00AA7EE4">
        <w:rPr>
          <w:rStyle w:val="Odkaznapoznmkupodiarou"/>
          <w:rFonts w:asciiTheme="minorHAnsi" w:hAnsiTheme="minorHAnsi" w:cstheme="minorHAnsi"/>
          <w:sz w:val="16"/>
          <w:szCs w:val="16"/>
        </w:rPr>
        <w:footnoteRef/>
      </w:r>
      <w:r w:rsidRPr="00AA7EE4">
        <w:rPr>
          <w:rStyle w:val="Odkaznapoznmkupodiarou"/>
          <w:rFonts w:asciiTheme="minorHAnsi" w:hAnsiTheme="minorHAnsi" w:cstheme="minorHAnsi"/>
          <w:sz w:val="16"/>
          <w:szCs w:val="16"/>
        </w:rPr>
        <w:t xml:space="preserve"> </w:t>
      </w:r>
      <w:r w:rsidRPr="00645C47">
        <w:rPr>
          <w:rFonts w:asciiTheme="minorHAnsi" w:hAnsiTheme="minorHAnsi" w:cstheme="minorHAnsi"/>
          <w:sz w:val="16"/>
          <w:szCs w:val="16"/>
        </w:rPr>
        <w:t>Zapojenie, resp. nezapojenie partnera ako je definovaný v § 3, písm. t) zákona č. 121/2022 Z. z. o príspevkoch z fondov Európskej únie a o zmene a doplnení niektorých zákonov v znení neskorších predpisov do implementácie projektu nie je predmetom vypĺňania tejto časti zámeru NP.</w:t>
      </w:r>
    </w:p>
  </w:footnote>
  <w:footnote w:id="8">
    <w:p w14:paraId="68ED6977" w14:textId="77777777" w:rsidR="004A5F80" w:rsidRDefault="004A5F80">
      <w:pPr>
        <w:pStyle w:val="Textpoznmkypodiarou"/>
      </w:pPr>
      <w:r w:rsidRPr="00AA7EE4">
        <w:rPr>
          <w:rStyle w:val="Odkaznapoznmkupodiarou"/>
          <w:rFonts w:asciiTheme="minorHAnsi" w:hAnsiTheme="minorHAnsi" w:cstheme="minorHAnsi"/>
          <w:sz w:val="16"/>
          <w:szCs w:val="16"/>
        </w:rPr>
        <w:footnoteRef/>
      </w:r>
      <w:r w:rsidRPr="00645C47">
        <w:rPr>
          <w:rFonts w:asciiTheme="minorHAnsi" w:hAnsiTheme="minorHAnsi" w:cstheme="minorHAnsi"/>
          <w:sz w:val="16"/>
          <w:szCs w:val="16"/>
        </w:rPr>
        <w:t xml:space="preserve"> Nariadenie Európskeho parlamentu a Rady (EÚ) 2021/1060 z 24. júna 2021, ktorým sa stanovujú spoločné ustanovenia (ďalej len „NSU“).</w:t>
      </w:r>
    </w:p>
  </w:footnote>
  <w:footnote w:id="9">
    <w:p w14:paraId="76F3F93B" w14:textId="77777777" w:rsidR="004A5F80" w:rsidRPr="00CD3CBE" w:rsidRDefault="004A5F80" w:rsidP="00CD3CBE">
      <w:pPr>
        <w:pStyle w:val="Textpoznmkypodiarou"/>
        <w:rPr>
          <w:rFonts w:asciiTheme="minorHAnsi" w:hAnsiTheme="minorHAnsi" w:cstheme="minorHAnsi"/>
          <w:sz w:val="16"/>
          <w:szCs w:val="16"/>
        </w:rPr>
      </w:pPr>
      <w:r w:rsidRPr="00CD3CBE">
        <w:rPr>
          <w:rStyle w:val="Odkaznapoznmkupodiarou"/>
          <w:rFonts w:asciiTheme="minorHAnsi" w:hAnsiTheme="minorHAnsi" w:cstheme="minorHAnsi"/>
          <w:sz w:val="16"/>
          <w:szCs w:val="16"/>
        </w:rPr>
        <w:footnoteRef/>
      </w:r>
      <w:r w:rsidRPr="00CD3CBE">
        <w:rPr>
          <w:rFonts w:asciiTheme="minorHAnsi" w:hAnsiTheme="minorHAnsi" w:cstheme="minorHAnsi"/>
          <w:sz w:val="16"/>
          <w:szCs w:val="16"/>
        </w:rPr>
        <w:t xml:space="preserve"> Ďalšie</w:t>
      </w:r>
      <w:r>
        <w:rPr>
          <w:rFonts w:asciiTheme="minorHAnsi" w:hAnsiTheme="minorHAnsi" w:cstheme="minorHAnsi"/>
          <w:sz w:val="16"/>
          <w:szCs w:val="16"/>
        </w:rPr>
        <w:t xml:space="preserve"> informácie o národnom projekte - definuje implementačná sekcia riadiaci orgán / </w:t>
      </w:r>
      <w:r w:rsidRPr="00CD3CBE">
        <w:rPr>
          <w:rFonts w:asciiTheme="minorHAnsi" w:hAnsiTheme="minorHAnsi" w:cstheme="minorHAnsi"/>
          <w:sz w:val="16"/>
          <w:szCs w:val="16"/>
        </w:rPr>
        <w:t>sprostredkovateľský orgán, ak je to relevantné, v nadväznosti na zameranie projektu (napr. v prípade IT projektov odkaz na dokumentáciu projektu dostupnú v M</w:t>
      </w:r>
      <w:r>
        <w:rPr>
          <w:rFonts w:asciiTheme="minorHAnsi" w:hAnsiTheme="minorHAnsi" w:cstheme="minorHAnsi"/>
          <w:sz w:val="16"/>
          <w:szCs w:val="16"/>
        </w:rPr>
        <w:t xml:space="preserve">etainformačnom systéme </w:t>
      </w:r>
      <w:r w:rsidRPr="001C5D57">
        <w:rPr>
          <w:rFonts w:asciiTheme="minorHAnsi" w:hAnsiTheme="minorHAnsi" w:cstheme="minorHAnsi"/>
          <w:sz w:val="16"/>
          <w:szCs w:val="16"/>
        </w:rPr>
        <w:t>SRMinisterstva investícií, regionálneho rozvoja a informatizácie Slovenskej republiky  https://metais.vicepremier.gov.sk/).</w:t>
      </w:r>
      <w:r w:rsidRPr="00CD3CBE">
        <w:rPr>
          <w:rFonts w:asciiTheme="minorHAnsi" w:hAnsiTheme="minorHAnsi" w:cstheme="minorHAnsi"/>
          <w:sz w:val="16"/>
          <w:szCs w:val="16"/>
        </w:rPr>
        <w:t>https://metais.vicepremier.gov.sk/).</w:t>
      </w:r>
    </w:p>
  </w:footnote>
  <w:footnote w:id="10">
    <w:p w14:paraId="08AD4812" w14:textId="77777777" w:rsidR="004A5F80" w:rsidRPr="001451AD" w:rsidRDefault="004A5F80" w:rsidP="00D5386C">
      <w:pPr>
        <w:pStyle w:val="Textpoznmkypodiarou"/>
        <w:rPr>
          <w:rFonts w:asciiTheme="minorHAnsi" w:hAnsiTheme="minorHAnsi" w:cstheme="minorHAnsi"/>
          <w:sz w:val="16"/>
          <w:szCs w:val="16"/>
        </w:rPr>
      </w:pPr>
      <w:r w:rsidRPr="001451AD">
        <w:rPr>
          <w:rStyle w:val="Odkaznapoznmkupodiarou"/>
          <w:rFonts w:asciiTheme="minorHAnsi" w:hAnsiTheme="minorHAnsi" w:cstheme="minorHAnsi"/>
          <w:sz w:val="16"/>
          <w:szCs w:val="16"/>
        </w:rPr>
        <w:footnoteRef/>
      </w:r>
      <w:r w:rsidRPr="001451AD">
        <w:rPr>
          <w:rStyle w:val="Odkaznapoznmkupodiarou"/>
          <w:rFonts w:asciiTheme="minorHAnsi" w:hAnsiTheme="minorHAnsi" w:cstheme="minorHAnsi"/>
          <w:sz w:val="16"/>
          <w:szCs w:val="16"/>
        </w:rPr>
        <w:t xml:space="preserve"> </w:t>
      </w:r>
      <w:r w:rsidRPr="001451AD">
        <w:rPr>
          <w:rFonts w:asciiTheme="minorHAnsi" w:hAnsiTheme="minorHAnsi" w:cstheme="minorHAnsi"/>
          <w:sz w:val="16"/>
          <w:szCs w:val="16"/>
        </w:rPr>
        <w:t xml:space="preserve">Zo zoznamu sa vyberie: </w:t>
      </w:r>
    </w:p>
    <w:p w14:paraId="7AB282EC" w14:textId="6C9B795C" w:rsidR="004A5F80" w:rsidRPr="009E05A1" w:rsidRDefault="004A5F80" w:rsidP="00BD5C7C">
      <w:pPr>
        <w:pStyle w:val="Textpoznmkypodiarou"/>
        <w:numPr>
          <w:ilvl w:val="0"/>
          <w:numId w:val="45"/>
        </w:numPr>
        <w:jc w:val="both"/>
        <w:rPr>
          <w:rFonts w:asciiTheme="minorHAnsi" w:hAnsiTheme="minorHAnsi" w:cstheme="minorHAnsi"/>
          <w:sz w:val="16"/>
          <w:szCs w:val="16"/>
        </w:rPr>
      </w:pPr>
      <w:r w:rsidRPr="009E05A1">
        <w:rPr>
          <w:rFonts w:asciiTheme="minorHAnsi" w:hAnsiTheme="minorHAnsi" w:cstheme="minorHAnsi"/>
          <w:sz w:val="16"/>
          <w:szCs w:val="16"/>
        </w:rPr>
        <w:t>"áno" – ak, projekt bude financovaný výhradne z alokácie so špecifickým určením pre marginalizované rómske komunity (ďalej len „MRK“) uvedenej v Programe Slovensko,</w:t>
      </w:r>
    </w:p>
    <w:p w14:paraId="2D559444" w14:textId="238BB2CA" w:rsidR="004A5F80" w:rsidRPr="009E05A1" w:rsidRDefault="004A5F80" w:rsidP="00BD5C7C">
      <w:pPr>
        <w:pStyle w:val="Textpoznmkypodiarou"/>
        <w:numPr>
          <w:ilvl w:val="0"/>
          <w:numId w:val="45"/>
        </w:numPr>
        <w:jc w:val="both"/>
        <w:rPr>
          <w:rFonts w:asciiTheme="minorHAnsi" w:hAnsiTheme="minorHAnsi" w:cstheme="minorHAnsi"/>
          <w:sz w:val="16"/>
          <w:szCs w:val="16"/>
        </w:rPr>
      </w:pPr>
      <w:r w:rsidRPr="009E05A1">
        <w:rPr>
          <w:rFonts w:asciiTheme="minorHAnsi" w:hAnsiTheme="minorHAnsi" w:cstheme="minorHAnsi"/>
          <w:sz w:val="16"/>
          <w:szCs w:val="16"/>
        </w:rPr>
        <w:t>"nie" - ak, projekt nebude v žiadnej miere financovaný z alokácie so špecifickým určením pre MRK uvedenej v Programe Slovensko,</w:t>
      </w:r>
    </w:p>
    <w:p w14:paraId="4725CA59" w14:textId="4156A64E" w:rsidR="004A5F80" w:rsidRPr="001451AD" w:rsidRDefault="004A5F80" w:rsidP="00BD5C7C">
      <w:pPr>
        <w:pStyle w:val="Textpoznmkypodiarou"/>
        <w:numPr>
          <w:ilvl w:val="0"/>
          <w:numId w:val="45"/>
        </w:numPr>
        <w:jc w:val="both"/>
        <w:rPr>
          <w:rFonts w:asciiTheme="minorHAnsi" w:hAnsiTheme="minorHAnsi" w:cstheme="minorHAnsi"/>
          <w:sz w:val="16"/>
          <w:szCs w:val="16"/>
        </w:rPr>
      </w:pPr>
      <w:r w:rsidRPr="009E05A1">
        <w:rPr>
          <w:rFonts w:asciiTheme="minorHAnsi" w:hAnsiTheme="minorHAnsi" w:cstheme="minorHAnsi"/>
          <w:sz w:val="16"/>
          <w:szCs w:val="16"/>
        </w:rPr>
        <w:t>"čiastočne" – ak, projekt bude z časti financovaný z alokácie so špecifickým určením pre MRK uvedenej v Programe Slovensko.</w:t>
      </w:r>
    </w:p>
  </w:footnote>
  <w:footnote w:id="11">
    <w:p w14:paraId="0FD0836A" w14:textId="77777777" w:rsidR="004A5F80" w:rsidRDefault="004A5F80" w:rsidP="001451AD">
      <w:pPr>
        <w:pStyle w:val="Textpoznmkypodiarou"/>
        <w:rPr>
          <w:rFonts w:asciiTheme="minorHAnsi" w:hAnsiTheme="minorHAnsi" w:cstheme="minorHAnsi"/>
          <w:sz w:val="16"/>
          <w:szCs w:val="16"/>
        </w:rPr>
      </w:pPr>
      <w:r w:rsidRPr="001451AD">
        <w:rPr>
          <w:rStyle w:val="Odkaznapoznmkupodiarou"/>
          <w:rFonts w:asciiTheme="minorHAnsi" w:hAnsiTheme="minorHAnsi" w:cstheme="minorHAnsi"/>
          <w:sz w:val="16"/>
          <w:szCs w:val="16"/>
        </w:rPr>
        <w:footnoteRef/>
      </w:r>
      <w:r w:rsidRPr="001451AD">
        <w:rPr>
          <w:rFonts w:asciiTheme="minorHAnsi" w:hAnsiTheme="minorHAnsi" w:cstheme="minorHAnsi"/>
        </w:rPr>
        <w:t xml:space="preserve"> </w:t>
      </w:r>
      <w:r w:rsidRPr="001451AD">
        <w:rPr>
          <w:rFonts w:asciiTheme="minorHAnsi" w:hAnsiTheme="minorHAnsi" w:cstheme="minorHAnsi"/>
          <w:sz w:val="16"/>
          <w:szCs w:val="16"/>
        </w:rPr>
        <w:t xml:space="preserve">V prípade zámeru NP, ktorý sa plánuje financovať z viacerých cieľov politiky súdržnosti / priorít / špecifických cieľov / opatrení sa vyberú zo zoznamu viaceré </w:t>
      </w:r>
    </w:p>
    <w:p w14:paraId="4D4E2D22" w14:textId="77777777" w:rsidR="004A5F80" w:rsidRPr="001451AD" w:rsidRDefault="004A5F80" w:rsidP="001451AD">
      <w:pPr>
        <w:pStyle w:val="Textpoznmkypodiarou"/>
        <w:rPr>
          <w:rFonts w:asciiTheme="minorHAnsi" w:hAnsiTheme="minorHAnsi" w:cstheme="minorHAnsi"/>
          <w:sz w:val="16"/>
          <w:szCs w:val="16"/>
        </w:rPr>
      </w:pPr>
      <w:r>
        <w:rPr>
          <w:rFonts w:asciiTheme="minorHAnsi" w:hAnsiTheme="minorHAnsi" w:cstheme="minorHAnsi"/>
          <w:sz w:val="16"/>
          <w:szCs w:val="16"/>
        </w:rPr>
        <w:t xml:space="preserve">    </w:t>
      </w:r>
      <w:r w:rsidRPr="001451AD">
        <w:rPr>
          <w:rFonts w:asciiTheme="minorHAnsi" w:hAnsiTheme="minorHAnsi" w:cstheme="minorHAnsi"/>
          <w:sz w:val="16"/>
          <w:szCs w:val="16"/>
        </w:rPr>
        <w:t>položky.</w:t>
      </w:r>
    </w:p>
    <w:p w14:paraId="4B2650F6" w14:textId="77777777" w:rsidR="004A5F80" w:rsidRDefault="004A5F80" w:rsidP="001451AD">
      <w:pPr>
        <w:pStyle w:val="Textpoznmkypodiarou"/>
        <w:rPr>
          <w:rFonts w:asciiTheme="minorHAnsi" w:hAnsiTheme="minorHAnsi" w:cstheme="minorHAnsi"/>
          <w:sz w:val="16"/>
          <w:szCs w:val="16"/>
        </w:rPr>
      </w:pPr>
      <w:r>
        <w:rPr>
          <w:rFonts w:asciiTheme="minorHAnsi" w:hAnsiTheme="minorHAnsi" w:cstheme="minorHAnsi"/>
          <w:sz w:val="16"/>
          <w:szCs w:val="16"/>
        </w:rPr>
        <w:t xml:space="preserve">    </w:t>
      </w:r>
      <w:r w:rsidRPr="00CD3CBE">
        <w:rPr>
          <w:rFonts w:asciiTheme="minorHAnsi" w:hAnsiTheme="minorHAnsi" w:cstheme="minorHAnsi"/>
          <w:sz w:val="16"/>
          <w:szCs w:val="16"/>
        </w:rPr>
        <w:t>Zákon č. 121/2022 Z. z. o príspevkoch z fondov Európskej únie a o zmene a doplnení niektorých zákonov</w:t>
      </w:r>
      <w:r>
        <w:rPr>
          <w:rFonts w:asciiTheme="minorHAnsi" w:hAnsiTheme="minorHAnsi" w:cstheme="minorHAnsi"/>
          <w:sz w:val="16"/>
          <w:szCs w:val="16"/>
        </w:rPr>
        <w:t xml:space="preserve"> v znení neskorších predpisov</w:t>
      </w:r>
      <w:r w:rsidRPr="00CD3CBE">
        <w:rPr>
          <w:rFonts w:asciiTheme="minorHAnsi" w:hAnsiTheme="minorHAnsi" w:cstheme="minorHAnsi"/>
          <w:sz w:val="16"/>
          <w:szCs w:val="16"/>
        </w:rPr>
        <w:t xml:space="preserve">, Rámec implementácie </w:t>
      </w:r>
      <w:r>
        <w:rPr>
          <w:rFonts w:asciiTheme="minorHAnsi" w:hAnsiTheme="minorHAnsi" w:cstheme="minorHAnsi"/>
          <w:sz w:val="16"/>
          <w:szCs w:val="16"/>
        </w:rPr>
        <w:t xml:space="preserve">    </w:t>
      </w:r>
    </w:p>
    <w:p w14:paraId="17FCBE84" w14:textId="77777777" w:rsidR="004A5F80" w:rsidRDefault="004A5F80" w:rsidP="001451AD">
      <w:pPr>
        <w:pStyle w:val="Textpoznmkypodiarou"/>
        <w:rPr>
          <w:rFonts w:asciiTheme="minorHAnsi" w:hAnsiTheme="minorHAnsi" w:cstheme="minorHAnsi"/>
          <w:sz w:val="16"/>
          <w:szCs w:val="16"/>
        </w:rPr>
      </w:pPr>
      <w:r>
        <w:rPr>
          <w:rFonts w:asciiTheme="minorHAnsi" w:hAnsiTheme="minorHAnsi" w:cstheme="minorHAnsi"/>
          <w:sz w:val="16"/>
          <w:szCs w:val="16"/>
        </w:rPr>
        <w:t xml:space="preserve">    </w:t>
      </w:r>
      <w:r w:rsidRPr="00CD3CBE">
        <w:rPr>
          <w:rFonts w:asciiTheme="minorHAnsi" w:hAnsiTheme="minorHAnsi" w:cstheme="minorHAnsi"/>
          <w:sz w:val="16"/>
          <w:szCs w:val="16"/>
        </w:rPr>
        <w:t xml:space="preserve">fondov a metodický dokument č. 2 riadiaceho orgánu pre Program Slovensko neobmedzujú, resp. nevylučujú možnosť spojiť dva schválené zámery </w:t>
      </w:r>
    </w:p>
    <w:p w14:paraId="56259CED" w14:textId="77777777" w:rsidR="004A5F80" w:rsidRDefault="004A5F80" w:rsidP="001451AD">
      <w:pPr>
        <w:pStyle w:val="Textpoznmkypodiarou"/>
        <w:rPr>
          <w:rFonts w:asciiTheme="minorHAnsi" w:hAnsiTheme="minorHAnsi" w:cstheme="minorHAnsi"/>
          <w:sz w:val="16"/>
          <w:szCs w:val="16"/>
        </w:rPr>
      </w:pPr>
      <w:r>
        <w:rPr>
          <w:rFonts w:asciiTheme="minorHAnsi" w:hAnsiTheme="minorHAnsi" w:cstheme="minorHAnsi"/>
          <w:sz w:val="16"/>
          <w:szCs w:val="16"/>
        </w:rPr>
        <w:t xml:space="preserve">    </w:t>
      </w:r>
      <w:r w:rsidRPr="00CD3CBE">
        <w:rPr>
          <w:rFonts w:asciiTheme="minorHAnsi" w:hAnsiTheme="minorHAnsi" w:cstheme="minorHAnsi"/>
          <w:sz w:val="16"/>
          <w:szCs w:val="16"/>
        </w:rPr>
        <w:t xml:space="preserve">národných projektov do jednej výzvy, resp. na jeden schválený zámer národného projektu vyhlásiť dve výzvy na predloženie národných projektov. V takýchto </w:t>
      </w:r>
      <w:r>
        <w:rPr>
          <w:rFonts w:asciiTheme="minorHAnsi" w:hAnsiTheme="minorHAnsi" w:cstheme="minorHAnsi"/>
          <w:sz w:val="16"/>
          <w:szCs w:val="16"/>
        </w:rPr>
        <w:t xml:space="preserve"> </w:t>
      </w:r>
    </w:p>
    <w:p w14:paraId="7C021B2B" w14:textId="77777777" w:rsidR="004A5F80" w:rsidRDefault="004A5F80" w:rsidP="001451AD">
      <w:pPr>
        <w:pStyle w:val="Textpoznmkypodiarou"/>
        <w:rPr>
          <w:rFonts w:asciiTheme="minorHAnsi" w:hAnsiTheme="minorHAnsi" w:cstheme="minorHAnsi"/>
          <w:sz w:val="16"/>
          <w:szCs w:val="16"/>
        </w:rPr>
      </w:pPr>
      <w:r>
        <w:rPr>
          <w:rFonts w:asciiTheme="minorHAnsi" w:hAnsiTheme="minorHAnsi" w:cstheme="minorHAnsi"/>
          <w:sz w:val="16"/>
          <w:szCs w:val="16"/>
        </w:rPr>
        <w:t xml:space="preserve">    </w:t>
      </w:r>
      <w:r w:rsidRPr="00CD3CBE">
        <w:rPr>
          <w:rFonts w:asciiTheme="minorHAnsi" w:hAnsiTheme="minorHAnsi" w:cstheme="minorHAnsi"/>
          <w:sz w:val="16"/>
          <w:szCs w:val="16"/>
        </w:rPr>
        <w:t xml:space="preserve">prípadoch bude riadiaci orgán posudzovať výzvu tak, aby boli splnené všetky parametre schváleného/schválených zámeru/zámerov národného projektu </w:t>
      </w:r>
      <w:r>
        <w:rPr>
          <w:rFonts w:asciiTheme="minorHAnsi" w:hAnsiTheme="minorHAnsi" w:cstheme="minorHAnsi"/>
          <w:sz w:val="16"/>
          <w:szCs w:val="16"/>
        </w:rPr>
        <w:t xml:space="preserve">     </w:t>
      </w:r>
    </w:p>
    <w:p w14:paraId="77D9301C" w14:textId="77777777" w:rsidR="004A5F80" w:rsidRPr="001451AD" w:rsidRDefault="004A5F80" w:rsidP="001451AD">
      <w:pPr>
        <w:pStyle w:val="Textpoznmkypodiarou"/>
        <w:rPr>
          <w:rFonts w:asciiTheme="minorHAnsi" w:hAnsiTheme="minorHAnsi" w:cstheme="minorHAnsi"/>
        </w:rPr>
      </w:pPr>
      <w:r>
        <w:rPr>
          <w:rFonts w:asciiTheme="minorHAnsi" w:hAnsiTheme="minorHAnsi" w:cstheme="minorHAnsi"/>
          <w:sz w:val="16"/>
          <w:szCs w:val="16"/>
        </w:rPr>
        <w:t xml:space="preserve">    </w:t>
      </w:r>
      <w:r w:rsidRPr="00CD3CBE">
        <w:rPr>
          <w:rFonts w:asciiTheme="minorHAnsi" w:hAnsiTheme="minorHAnsi" w:cstheme="minorHAnsi"/>
          <w:sz w:val="16"/>
          <w:szCs w:val="16"/>
        </w:rPr>
        <w:t>berúc na zreteľ povolené odchýlky.</w:t>
      </w:r>
    </w:p>
  </w:footnote>
  <w:footnote w:id="12">
    <w:p w14:paraId="6217AD29" w14:textId="77777777" w:rsidR="004A5F80" w:rsidRDefault="004A5F80" w:rsidP="007B22D8">
      <w:pPr>
        <w:pStyle w:val="Textpoznmkypodiarou"/>
        <w:jc w:val="both"/>
      </w:pPr>
      <w:r w:rsidRPr="00A87DE2">
        <w:rPr>
          <w:rStyle w:val="Odkaznapoznmkupodiarou"/>
          <w:sz w:val="16"/>
          <w:szCs w:val="16"/>
        </w:rPr>
        <w:footnoteRef/>
      </w:r>
      <w:r w:rsidRPr="00A87DE2">
        <w:rPr>
          <w:rStyle w:val="Odkaznapoznmkupodiarou"/>
          <w:sz w:val="16"/>
          <w:szCs w:val="16"/>
        </w:rPr>
        <w:t xml:space="preserve"> </w:t>
      </w:r>
      <w:r w:rsidRPr="00A87DE2">
        <w:rPr>
          <w:rFonts w:asciiTheme="minorHAnsi" w:hAnsiTheme="minorHAnsi" w:cstheme="minorHAnsi"/>
          <w:sz w:val="16"/>
          <w:szCs w:val="16"/>
        </w:rPr>
        <w:t>Podtrieda podľa štatistickej klasifikácie ekonomických činností Vyhlášky ŠÚSR 306/2007 Z.z. z 18. júna 2007</w:t>
      </w:r>
    </w:p>
  </w:footnote>
  <w:footnote w:id="13">
    <w:p w14:paraId="415AFC00" w14:textId="77777777" w:rsidR="004A5F80" w:rsidRPr="001451AD" w:rsidRDefault="004A5F80">
      <w:pPr>
        <w:pStyle w:val="Textpoznmkypodiarou"/>
        <w:rPr>
          <w:rFonts w:asciiTheme="minorHAnsi" w:hAnsiTheme="minorHAnsi" w:cstheme="minorHAnsi"/>
          <w:sz w:val="16"/>
          <w:szCs w:val="16"/>
        </w:rPr>
      </w:pPr>
      <w:r w:rsidRPr="001451AD">
        <w:rPr>
          <w:rStyle w:val="Odkaznapoznmkupodiarou"/>
          <w:rFonts w:asciiTheme="minorHAnsi" w:hAnsiTheme="minorHAnsi" w:cstheme="minorHAnsi"/>
          <w:sz w:val="16"/>
          <w:szCs w:val="16"/>
        </w:rPr>
        <w:footnoteRef/>
      </w:r>
      <w:r w:rsidRPr="001451AD">
        <w:rPr>
          <w:rFonts w:asciiTheme="minorHAnsi" w:hAnsiTheme="minorHAnsi" w:cstheme="minorHAnsi"/>
          <w:sz w:val="16"/>
          <w:szCs w:val="16"/>
        </w:rPr>
        <w:t xml:space="preserve"> V prípade Fondu na spravodlivú transformáciu sa vyberie "-".</w:t>
      </w:r>
    </w:p>
  </w:footnote>
  <w:footnote w:id="14">
    <w:p w14:paraId="5A825A60" w14:textId="77777777" w:rsidR="004A5F80" w:rsidRPr="00D84012" w:rsidRDefault="004A5F80" w:rsidP="007B22D8">
      <w:pPr>
        <w:contextualSpacing/>
        <w:jc w:val="both"/>
        <w:rPr>
          <w:rFonts w:asciiTheme="minorHAnsi" w:hAnsiTheme="minorHAnsi" w:cstheme="minorHAnsi"/>
          <w:sz w:val="16"/>
          <w:szCs w:val="16"/>
          <w:lang w:val="sk-SK"/>
        </w:rPr>
      </w:pPr>
      <w:r w:rsidRPr="00D84012">
        <w:rPr>
          <w:rStyle w:val="Odkaznapoznmkupodiarou"/>
          <w:rFonts w:asciiTheme="minorHAnsi" w:hAnsiTheme="minorHAnsi" w:cstheme="minorHAnsi"/>
          <w:sz w:val="16"/>
          <w:szCs w:val="16"/>
        </w:rPr>
        <w:footnoteRef/>
      </w:r>
      <w:r w:rsidRPr="00D84012">
        <w:rPr>
          <w:rFonts w:asciiTheme="minorHAnsi" w:hAnsiTheme="minorHAnsi" w:cstheme="minorHAnsi"/>
          <w:sz w:val="16"/>
          <w:szCs w:val="16"/>
        </w:rPr>
        <w:t xml:space="preserve"> </w:t>
      </w:r>
      <w:r w:rsidRPr="001D42AC">
        <w:rPr>
          <w:rFonts w:asciiTheme="minorHAnsi" w:hAnsiTheme="minorHAnsi" w:cstheme="minorHAnsi"/>
          <w:sz w:val="16"/>
          <w:szCs w:val="16"/>
          <w:lang w:val="sk-SK"/>
        </w:rPr>
        <w:t>Tabuľka sa opakuje v závislosti od počtu priorít a špecifických cieľov.</w:t>
      </w:r>
    </w:p>
  </w:footnote>
  <w:footnote w:id="15">
    <w:p w14:paraId="55D1EE90" w14:textId="77777777" w:rsidR="004A5F80" w:rsidRDefault="004A5F80">
      <w:pPr>
        <w:pStyle w:val="Textpoznmkypodiarou"/>
      </w:pPr>
      <w:r w:rsidRPr="002D5E20">
        <w:rPr>
          <w:rStyle w:val="Odkaznapoznmkupodiarou"/>
          <w:rFonts w:asciiTheme="minorHAnsi" w:eastAsia="Arial" w:hAnsiTheme="minorHAnsi" w:cstheme="minorHAnsi"/>
          <w:sz w:val="16"/>
          <w:szCs w:val="16"/>
          <w:lang w:val="en-US"/>
        </w:rPr>
        <w:footnoteRef/>
      </w:r>
      <w:r w:rsidRPr="002D5E20">
        <w:rPr>
          <w:rStyle w:val="Odkaznapoznmkupodiarou"/>
          <w:rFonts w:asciiTheme="minorHAnsi" w:eastAsia="Arial" w:hAnsiTheme="minorHAnsi" w:cstheme="minorHAnsi"/>
          <w:sz w:val="16"/>
          <w:szCs w:val="16"/>
          <w:lang w:val="en-US"/>
        </w:rPr>
        <w:t xml:space="preserve"> </w:t>
      </w:r>
      <w:r w:rsidRPr="00645C47">
        <w:rPr>
          <w:rFonts w:asciiTheme="minorHAnsi" w:eastAsia="Arial" w:hAnsiTheme="minorHAnsi" w:cstheme="minorHAnsi"/>
          <w:sz w:val="16"/>
          <w:szCs w:val="16"/>
          <w:lang w:eastAsia="en-US"/>
        </w:rPr>
        <w:t>V súlade s informačným monitorovacím systémom.</w:t>
      </w:r>
    </w:p>
  </w:footnote>
  <w:footnote w:id="16">
    <w:p w14:paraId="71B9F469" w14:textId="77777777" w:rsidR="004A5F80" w:rsidRPr="00D84012" w:rsidRDefault="004A5F80" w:rsidP="00D034C3">
      <w:pPr>
        <w:contextualSpacing/>
        <w:jc w:val="both"/>
        <w:rPr>
          <w:rFonts w:asciiTheme="minorHAnsi" w:hAnsiTheme="minorHAnsi" w:cstheme="minorHAnsi"/>
          <w:sz w:val="16"/>
          <w:szCs w:val="16"/>
          <w:lang w:val="sk-SK"/>
        </w:rPr>
      </w:pPr>
      <w:r w:rsidRPr="00D84012">
        <w:rPr>
          <w:rStyle w:val="Odkaznapoznmkupodiarou"/>
          <w:rFonts w:asciiTheme="minorHAnsi" w:hAnsiTheme="minorHAnsi" w:cstheme="minorHAnsi"/>
          <w:sz w:val="16"/>
          <w:szCs w:val="16"/>
        </w:rPr>
        <w:footnoteRef/>
      </w:r>
      <w:r w:rsidRPr="00D84012">
        <w:rPr>
          <w:rFonts w:asciiTheme="minorHAnsi" w:hAnsiTheme="minorHAnsi" w:cstheme="minorHAnsi"/>
          <w:sz w:val="16"/>
          <w:szCs w:val="16"/>
        </w:rPr>
        <w:t xml:space="preserve"> </w:t>
      </w:r>
      <w:r w:rsidRPr="001D42AC">
        <w:rPr>
          <w:rFonts w:asciiTheme="minorHAnsi" w:hAnsiTheme="minorHAnsi" w:cstheme="minorHAnsi"/>
          <w:sz w:val="16"/>
          <w:szCs w:val="16"/>
          <w:lang w:val="sk-SK"/>
        </w:rPr>
        <w:t>Tabuľka sa opakuje v závislosti od počtu priorít a špecifických cieľov.</w:t>
      </w:r>
    </w:p>
  </w:footnote>
  <w:footnote w:id="17">
    <w:p w14:paraId="05E241C8" w14:textId="77777777" w:rsidR="004A5F80" w:rsidRDefault="004A5F80" w:rsidP="00D034C3">
      <w:pPr>
        <w:pStyle w:val="Textpoznmkypodiarou"/>
      </w:pPr>
      <w:r w:rsidRPr="009D32D3">
        <w:rPr>
          <w:rStyle w:val="Odkaznapoznmkupodiarou"/>
          <w:rFonts w:asciiTheme="minorHAnsi" w:eastAsia="Arial" w:hAnsiTheme="minorHAnsi" w:cstheme="minorHAnsi"/>
          <w:sz w:val="16"/>
          <w:szCs w:val="16"/>
          <w:lang w:val="en-US" w:eastAsia="en-US"/>
        </w:rPr>
        <w:footnoteRef/>
      </w:r>
      <w:r w:rsidRPr="009D32D3">
        <w:rPr>
          <w:rStyle w:val="Odkaznapoznmkupodiarou"/>
          <w:rFonts w:asciiTheme="minorHAnsi" w:eastAsia="Arial" w:hAnsiTheme="minorHAnsi" w:cstheme="minorHAnsi"/>
          <w:sz w:val="16"/>
          <w:szCs w:val="16"/>
          <w:lang w:val="en-US" w:eastAsia="en-US"/>
        </w:rPr>
        <w:t xml:space="preserve"> </w:t>
      </w:r>
      <w:r w:rsidRPr="00645C47">
        <w:rPr>
          <w:rFonts w:asciiTheme="minorHAnsi" w:eastAsia="Arial" w:hAnsiTheme="minorHAnsi" w:cstheme="minorHAnsi"/>
          <w:sz w:val="16"/>
          <w:szCs w:val="16"/>
          <w:lang w:eastAsia="en-US"/>
        </w:rPr>
        <w:t>V súlade s informačným monitorovacím systémom.</w:t>
      </w:r>
    </w:p>
  </w:footnote>
  <w:footnote w:id="18">
    <w:p w14:paraId="54023CD8" w14:textId="77777777" w:rsidR="004A5F80" w:rsidRDefault="004A5F80" w:rsidP="007B22D8">
      <w:pPr>
        <w:pStyle w:val="Textpoznmkypodiarou"/>
        <w:jc w:val="both"/>
      </w:pPr>
      <w:r w:rsidRPr="008B25F2">
        <w:rPr>
          <w:rStyle w:val="Odkaznapoznmkupodiarou"/>
          <w:rFonts w:asciiTheme="minorHAnsi" w:hAnsiTheme="minorHAnsi" w:cstheme="minorHAnsi"/>
          <w:sz w:val="16"/>
          <w:szCs w:val="16"/>
        </w:rPr>
        <w:footnoteRef/>
      </w:r>
      <w:r w:rsidRPr="008B25F2">
        <w:rPr>
          <w:rStyle w:val="Odkaznapoznmkupodiarou"/>
          <w:rFonts w:asciiTheme="minorHAnsi" w:hAnsiTheme="minorHAnsi" w:cstheme="minorHAnsi"/>
          <w:sz w:val="16"/>
          <w:szCs w:val="16"/>
        </w:rPr>
        <w:t xml:space="preserve"> </w:t>
      </w:r>
      <w:r w:rsidRPr="008B25F2">
        <w:rPr>
          <w:rFonts w:asciiTheme="minorHAnsi" w:eastAsia="Arial" w:hAnsiTheme="minorHAnsi" w:cstheme="minorHAnsi"/>
          <w:sz w:val="16"/>
          <w:szCs w:val="16"/>
          <w:lang w:eastAsia="en-US"/>
        </w:rPr>
        <w:t>Termíny v tabuľke nie sú záväzné.</w:t>
      </w:r>
    </w:p>
  </w:footnote>
  <w:footnote w:id="19">
    <w:p w14:paraId="74E5043B" w14:textId="77777777" w:rsidR="004A5F80" w:rsidRPr="00BA3795" w:rsidRDefault="004A5F80" w:rsidP="000705AC">
      <w:pPr>
        <w:pStyle w:val="Textpoznmkypodiarou"/>
        <w:rPr>
          <w:rFonts w:asciiTheme="minorHAnsi" w:eastAsia="Arial" w:hAnsiTheme="minorHAnsi" w:cstheme="minorHAnsi"/>
          <w:sz w:val="16"/>
          <w:szCs w:val="16"/>
          <w:lang w:eastAsia="en-US"/>
        </w:rPr>
      </w:pPr>
      <w:r w:rsidRPr="00BA3795">
        <w:rPr>
          <w:rStyle w:val="Odkaznapoznmkupodiarou"/>
          <w:rFonts w:asciiTheme="minorHAnsi" w:eastAsia="Arial" w:hAnsiTheme="minorHAnsi" w:cstheme="minorHAnsi"/>
          <w:sz w:val="16"/>
          <w:szCs w:val="16"/>
          <w:lang w:val="en-US" w:eastAsia="en-US"/>
        </w:rPr>
        <w:footnoteRef/>
      </w:r>
      <w:r>
        <w:t xml:space="preserve"> </w:t>
      </w:r>
      <w:r w:rsidRPr="00BA3795">
        <w:rPr>
          <w:rFonts w:asciiTheme="minorHAnsi" w:eastAsia="Arial" w:hAnsiTheme="minorHAnsi" w:cstheme="minorHAnsi"/>
          <w:sz w:val="16"/>
          <w:szCs w:val="16"/>
          <w:lang w:eastAsia="en-US"/>
        </w:rPr>
        <w:t>definované v § 2 ods.7 písm. a, zákona č. 5/2004 Z. z. o službách zamestnanosti.</w:t>
      </w:r>
    </w:p>
  </w:footnote>
  <w:footnote w:id="20">
    <w:p w14:paraId="10E03C81" w14:textId="77777777" w:rsidR="004A5F80" w:rsidRDefault="004A5F80">
      <w:pPr>
        <w:pStyle w:val="Textpoznmkypodiarou"/>
      </w:pPr>
      <w:r w:rsidRPr="002A50F7">
        <w:rPr>
          <w:rStyle w:val="Odkaznapoznmkupodiarou"/>
          <w:sz w:val="16"/>
          <w:szCs w:val="16"/>
        </w:rPr>
        <w:footnoteRef/>
      </w:r>
      <w:r>
        <w:t xml:space="preserve"> </w:t>
      </w:r>
      <w:r w:rsidRPr="001268EC">
        <w:t>V</w:t>
      </w:r>
      <w:r w:rsidRPr="002A50F7">
        <w:rPr>
          <w:rFonts w:asciiTheme="minorHAnsi" w:eastAsia="Arial" w:hAnsiTheme="minorHAnsi" w:cstheme="minorHAnsi"/>
          <w:sz w:val="16"/>
          <w:szCs w:val="16"/>
          <w:lang w:eastAsia="en-US"/>
        </w:rPr>
        <w:t xml:space="preserve"> tejto časti popíšte očakávané ciele a očakávané výstupy / výsledky projektu. Popíšte prínos projektu pre napĺňanie cieľov  a výsledkov príslušnej priority / špecifického cieľa / opatrenia Programu Slovensko 2021 – 2027, ako aj súvisiacich strategických dokumentov na národnej úrovni (ak je to relevantné).</w:t>
      </w:r>
    </w:p>
  </w:footnote>
  <w:footnote w:id="21">
    <w:p w14:paraId="057DD817" w14:textId="77777777" w:rsidR="004A5F80" w:rsidRPr="00130E31" w:rsidRDefault="004A5F80" w:rsidP="00D2427D">
      <w:pPr>
        <w:pStyle w:val="Textpoznmkypodiarou"/>
        <w:jc w:val="both"/>
        <w:rPr>
          <w:rFonts w:asciiTheme="minorHAnsi" w:hAnsiTheme="minorHAnsi" w:cstheme="minorHAnsi"/>
          <w:sz w:val="16"/>
          <w:szCs w:val="16"/>
        </w:rPr>
      </w:pPr>
      <w:r w:rsidRPr="00130E31">
        <w:rPr>
          <w:rStyle w:val="Odkaznapoznmkupodiarou"/>
          <w:rFonts w:asciiTheme="minorHAnsi" w:hAnsiTheme="minorHAnsi" w:cstheme="minorHAnsi"/>
          <w:sz w:val="16"/>
          <w:szCs w:val="16"/>
        </w:rPr>
        <w:footnoteRef/>
      </w:r>
      <w:r w:rsidRPr="00130E31">
        <w:rPr>
          <w:rFonts w:asciiTheme="minorHAnsi" w:hAnsiTheme="minorHAnsi" w:cstheme="minorHAnsi"/>
          <w:sz w:val="16"/>
          <w:szCs w:val="16"/>
        </w:rPr>
        <w:t xml:space="preserve"> Užívateľ sa na rozdiel od partnera nepodieľa na realizácii projektu žiadateľa, ale môže využiť finančný príspevok na realizáciu aktivít definovaných poskytovateľom vo výzve (napr. nákup a inštalácia kotla). Podľa § 3 písm. u) zákona č. 121/2022 Z. z. o príspevkoch z fondov Európskej únie a o zmene a doplnení niektorých zákonov v znení neskorších predpisov, užívateľom je osoba, ktorej prijímateľ alebo partner poskytuje finančné prostriedky z príspevku na základe predchádzajúceho súhlasu poskytovateľa a v súlade so zmluvou uzavretou medzi prijímateľom a užívateľom alebo partnerom a užívateľom alebo iným obdobným právnym vzťahom medzi prijímateľom a užívateľom alebo partnerom a užívateľom.</w:t>
      </w:r>
    </w:p>
  </w:footnote>
  <w:footnote w:id="22">
    <w:p w14:paraId="47D798D0" w14:textId="77777777" w:rsidR="004A5F80" w:rsidRPr="009223EA" w:rsidRDefault="004A5F80" w:rsidP="00D2427D">
      <w:pPr>
        <w:pStyle w:val="Textpoznmkypodiarou"/>
        <w:jc w:val="both"/>
        <w:rPr>
          <w:rFonts w:asciiTheme="minorHAnsi" w:hAnsiTheme="minorHAnsi" w:cstheme="minorHAnsi"/>
          <w:sz w:val="16"/>
          <w:szCs w:val="16"/>
        </w:rPr>
      </w:pPr>
      <w:r w:rsidRPr="00130E31">
        <w:rPr>
          <w:rStyle w:val="Odkaznapoznmkupodiarou"/>
          <w:rFonts w:asciiTheme="minorHAnsi" w:hAnsiTheme="minorHAnsi" w:cstheme="minorHAnsi"/>
          <w:sz w:val="16"/>
          <w:szCs w:val="16"/>
        </w:rPr>
        <w:footnoteRef/>
      </w:r>
      <w:r w:rsidRPr="00130E31">
        <w:rPr>
          <w:rFonts w:asciiTheme="minorHAnsi" w:hAnsiTheme="minorHAnsi" w:cstheme="minorHAnsi"/>
          <w:sz w:val="16"/>
          <w:szCs w:val="16"/>
        </w:rPr>
        <w:t xml:space="preserve"> Uvádza sa typ subjektu/osôb (napr. neverejní poskytovatelia soc. služieb, dlhodobí uchádzači o zamestnanie), a</w:t>
      </w:r>
      <w:r w:rsidRPr="009223EA">
        <w:rPr>
          <w:rFonts w:asciiTheme="minorHAnsi" w:hAnsiTheme="minorHAnsi" w:cstheme="minorHAnsi"/>
          <w:sz w:val="16"/>
          <w:szCs w:val="16"/>
        </w:rPr>
        <w:t>lebo právna forma.</w:t>
      </w:r>
    </w:p>
  </w:footnote>
  <w:footnote w:id="23">
    <w:p w14:paraId="350E2EB7" w14:textId="77777777" w:rsidR="004A5F80" w:rsidRPr="00F64800" w:rsidRDefault="004A5F80">
      <w:pPr>
        <w:pStyle w:val="Textpoznmkypodiarou"/>
        <w:rPr>
          <w:rFonts w:asciiTheme="minorHAnsi" w:hAnsiTheme="minorHAnsi" w:cstheme="minorHAnsi"/>
          <w:sz w:val="16"/>
          <w:szCs w:val="16"/>
        </w:rPr>
      </w:pPr>
      <w:r w:rsidRPr="00F64800">
        <w:rPr>
          <w:rStyle w:val="Odkaznapoznmkupodiarou"/>
          <w:rFonts w:asciiTheme="minorHAnsi" w:hAnsiTheme="minorHAnsi" w:cstheme="minorHAnsi"/>
          <w:sz w:val="16"/>
          <w:szCs w:val="16"/>
        </w:rPr>
        <w:footnoteRef/>
      </w:r>
      <w:r w:rsidRPr="00F64800">
        <w:rPr>
          <w:rStyle w:val="Odkaznapoznmkupodiarou"/>
          <w:rFonts w:asciiTheme="minorHAnsi" w:hAnsiTheme="minorHAnsi" w:cstheme="minorHAnsi"/>
          <w:sz w:val="16"/>
          <w:szCs w:val="16"/>
        </w:rPr>
        <w:t xml:space="preserve"> </w:t>
      </w:r>
      <w:hyperlink r:id="rId1" w:history="1">
        <w:r w:rsidRPr="00F64800">
          <w:rPr>
            <w:rFonts w:asciiTheme="minorHAnsi" w:hAnsiTheme="minorHAnsi" w:cstheme="minorHAnsi"/>
            <w:sz w:val="16"/>
            <w:szCs w:val="16"/>
          </w:rPr>
          <w:t>https://eur-lex.europa.eu/legal-content/SK/TXT/?uri=CELEX%3A32021R1060</w:t>
        </w:r>
      </w:hyperlink>
    </w:p>
  </w:footnote>
  <w:footnote w:id="24">
    <w:p w14:paraId="7C23036F" w14:textId="77777777" w:rsidR="004A5F80" w:rsidRDefault="004A5F80">
      <w:pPr>
        <w:pStyle w:val="Textpoznmkypodiarou"/>
      </w:pPr>
      <w:r w:rsidRPr="00F64800">
        <w:rPr>
          <w:rStyle w:val="Odkaznapoznmkupodiarou"/>
          <w:rFonts w:asciiTheme="minorHAnsi" w:hAnsiTheme="minorHAnsi" w:cstheme="minorHAnsi"/>
          <w:sz w:val="16"/>
          <w:szCs w:val="16"/>
        </w:rPr>
        <w:footnoteRef/>
      </w:r>
      <w:r w:rsidRPr="00F64800">
        <w:rPr>
          <w:rStyle w:val="Odkaznapoznmkupodiarou"/>
          <w:rFonts w:asciiTheme="minorHAnsi" w:hAnsiTheme="minorHAnsi" w:cstheme="minorHAnsi"/>
          <w:sz w:val="16"/>
          <w:szCs w:val="16"/>
        </w:rPr>
        <w:t xml:space="preserve"> </w:t>
      </w:r>
      <w:hyperlink r:id="rId2" w:history="1">
        <w:r w:rsidRPr="00F64800">
          <w:rPr>
            <w:rFonts w:asciiTheme="minorHAnsi" w:hAnsiTheme="minorHAnsi" w:cstheme="minorHAnsi"/>
            <w:sz w:val="16"/>
            <w:szCs w:val="16"/>
          </w:rPr>
          <w:t>https://www.mpsvr.sk/files/slovensky/uvod/legislativa/socialna-pomoc-podpora/dohovor-osn-pravach-osob-so-zdravotnym-postihnutim-opcny-protokol-sk-aj.pdf</w:t>
        </w:r>
      </w:hyperlink>
      <w:r w:rsidRPr="002E0C74">
        <w:t xml:space="preserve">  </w:t>
      </w:r>
    </w:p>
  </w:footnote>
  <w:footnote w:id="25">
    <w:p w14:paraId="6647BB2C" w14:textId="77777777" w:rsidR="004A5F80" w:rsidRDefault="004A5F80" w:rsidP="00915FF1">
      <w:pPr>
        <w:pStyle w:val="Textpoznmkypodiarou"/>
        <w:jc w:val="both"/>
      </w:pPr>
      <w:r w:rsidRPr="00915FF1">
        <w:rPr>
          <w:rStyle w:val="Odkaznapoznmkupodiarou"/>
          <w:rFonts w:asciiTheme="minorHAnsi" w:hAnsiTheme="minorHAnsi" w:cstheme="minorHAnsi"/>
          <w:sz w:val="16"/>
          <w:szCs w:val="16"/>
        </w:rPr>
        <w:footnoteRef/>
      </w:r>
      <w:r w:rsidRPr="00915FF1">
        <w:rPr>
          <w:rStyle w:val="Odkaznapoznmkupodiarou"/>
          <w:rFonts w:asciiTheme="minorHAnsi" w:hAnsiTheme="minorHAnsi" w:cstheme="minorHAnsi"/>
          <w:sz w:val="16"/>
          <w:szCs w:val="16"/>
        </w:rPr>
        <w:t xml:space="preserve"> </w:t>
      </w:r>
      <w:r>
        <w:rPr>
          <w:rFonts w:asciiTheme="minorHAnsi" w:hAnsiTheme="minorHAnsi" w:cstheme="minorHAnsi"/>
          <w:sz w:val="16"/>
          <w:szCs w:val="16"/>
        </w:rPr>
        <w:t xml:space="preserve"> </w:t>
      </w:r>
      <w:r w:rsidRPr="00767A2E">
        <w:rPr>
          <w:rFonts w:asciiTheme="minorHAnsi" w:hAnsiTheme="minorHAnsi" w:cstheme="minorHAnsi"/>
          <w:sz w:val="16"/>
          <w:szCs w:val="16"/>
        </w:rPr>
        <w:t xml:space="preserve">V prípade zvýšenia celkových oprávnených výdavkov NP (po jeho schválení komisiou pri Monitorovacom výbore pre Program Slovensko 2021 – 2027) o viac ako 15 % (a nejde o prípad, kedy je určenie alokácie výsledkom realizovanej štúdie uskutočniteľnosti), </w:t>
      </w:r>
      <w:r>
        <w:rPr>
          <w:rFonts w:asciiTheme="minorHAnsi" w:hAnsiTheme="minorHAnsi" w:cstheme="minorHAnsi"/>
          <w:sz w:val="16"/>
          <w:szCs w:val="16"/>
        </w:rPr>
        <w:t xml:space="preserve">riadiaci orgán </w:t>
      </w:r>
      <w:r w:rsidRPr="00767A2E">
        <w:rPr>
          <w:rFonts w:asciiTheme="minorHAnsi" w:hAnsiTheme="minorHAnsi" w:cstheme="minorHAnsi"/>
          <w:sz w:val="16"/>
          <w:szCs w:val="16"/>
        </w:rPr>
        <w:t>/</w:t>
      </w:r>
      <w:r>
        <w:rPr>
          <w:rFonts w:asciiTheme="minorHAnsi" w:hAnsiTheme="minorHAnsi" w:cstheme="minorHAnsi"/>
          <w:sz w:val="16"/>
          <w:szCs w:val="16"/>
        </w:rPr>
        <w:t xml:space="preserve"> sprostredkovateľský orgán</w:t>
      </w:r>
      <w:r w:rsidRPr="00767A2E">
        <w:rPr>
          <w:rFonts w:asciiTheme="minorHAnsi" w:hAnsiTheme="minorHAnsi" w:cstheme="minorHAnsi"/>
          <w:sz w:val="16"/>
          <w:szCs w:val="16"/>
        </w:rPr>
        <w:t xml:space="preserve"> predloží pred vyhlásením výzvy na schválenie príslušnej komisii pri Monitorovacom výbore pre Program Slovensko 2021 – 2027 upravený zámer NP.</w:t>
      </w:r>
      <w:r>
        <w:rPr>
          <w:rFonts w:asciiTheme="minorHAnsi" w:hAnsiTheme="minorHAnsi" w:cstheme="minorHAnsi"/>
          <w:sz w:val="16"/>
          <w:szCs w:val="16"/>
        </w:rPr>
        <w:t xml:space="preserve"> </w:t>
      </w:r>
      <w:r w:rsidRPr="001C5D57">
        <w:rPr>
          <w:rFonts w:asciiTheme="minorHAnsi" w:hAnsiTheme="minorHAnsi" w:cstheme="minorHAnsi"/>
          <w:sz w:val="16"/>
          <w:szCs w:val="16"/>
        </w:rPr>
        <w:t>Ostatné zmeny v rozpočte projektu (napr. doplnenie novej skupiny výdavkov, vypustenie skupiny výdavkov, zvýšenie alebo zníženie výšky oprávnených výdavkov v rámci skupín výdavkov a pod.) nie je potrebné predkladať na schválenie príslušnej komisii pri Monitorovacom výbore pre Program Slovensko 2021 – 2027.</w:t>
      </w:r>
    </w:p>
  </w:footnote>
  <w:footnote w:id="26">
    <w:p w14:paraId="68E47EF1" w14:textId="77777777" w:rsidR="004A5F80" w:rsidRPr="00CD3CBE" w:rsidRDefault="004A5F80">
      <w:pPr>
        <w:pStyle w:val="Textpoznmkypodiarou"/>
        <w:rPr>
          <w:rFonts w:asciiTheme="minorHAnsi" w:hAnsiTheme="minorHAnsi" w:cstheme="minorHAnsi"/>
          <w:sz w:val="16"/>
          <w:szCs w:val="16"/>
        </w:rPr>
      </w:pPr>
      <w:r w:rsidRPr="00CD3CBE">
        <w:rPr>
          <w:rStyle w:val="Odkaznapoznmkupodiarou"/>
          <w:rFonts w:asciiTheme="minorHAnsi" w:hAnsiTheme="minorHAnsi" w:cstheme="minorHAnsi"/>
          <w:sz w:val="16"/>
          <w:szCs w:val="16"/>
        </w:rPr>
        <w:footnoteRef/>
      </w:r>
      <w:r w:rsidRPr="00CD3CBE">
        <w:rPr>
          <w:rFonts w:asciiTheme="minorHAnsi" w:hAnsiTheme="minorHAnsi" w:cstheme="minorHAnsi"/>
          <w:sz w:val="16"/>
          <w:szCs w:val="16"/>
        </w:rPr>
        <w:t xml:space="preserve"> Finančný rámec je potrebné uvádzať za celý NP spolu a v prípade financovania NP z viacerých priorít/, špecifických cieľov, aj v rozdelení podľa špecifických cieľov.</w:t>
      </w:r>
    </w:p>
  </w:footnote>
  <w:footnote w:id="27">
    <w:p w14:paraId="42E39CBC" w14:textId="6DFC7B47" w:rsidR="004A5F80" w:rsidRPr="00F84523" w:rsidRDefault="004A5F80" w:rsidP="00F84523">
      <w:pPr>
        <w:pStyle w:val="Textpoznmkypodiarou"/>
        <w:jc w:val="both"/>
        <w:rPr>
          <w:rFonts w:asciiTheme="minorHAnsi" w:hAnsiTheme="minorHAnsi" w:cstheme="minorHAnsi"/>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D0D7D"/>
    <w:multiLevelType w:val="hybridMultilevel"/>
    <w:tmpl w:val="393400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2A47447"/>
    <w:multiLevelType w:val="hybridMultilevel"/>
    <w:tmpl w:val="0DF83858"/>
    <w:lvl w:ilvl="0" w:tplc="9C38BE40">
      <w:start w:val="1"/>
      <w:numFmt w:val="decimal"/>
      <w:lvlText w:val="%1."/>
      <w:lvlJc w:val="left"/>
      <w:pPr>
        <w:ind w:left="1080" w:hanging="360"/>
      </w:pPr>
      <w:rPr>
        <w:rFonts w:ascii="Times New Roman" w:hAnsi="Times New Roman" w:cs="Times New Roman"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05CA3C89"/>
    <w:multiLevelType w:val="hybridMultilevel"/>
    <w:tmpl w:val="20C6914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 w15:restartNumberingAfterBreak="0">
    <w:nsid w:val="05EC54E0"/>
    <w:multiLevelType w:val="hybridMultilevel"/>
    <w:tmpl w:val="7F1244F0"/>
    <w:lvl w:ilvl="0" w:tplc="0F28DC28">
      <w:start w:val="1"/>
      <w:numFmt w:val="decimal"/>
      <w:lvlText w:val="%1."/>
      <w:lvlJc w:val="left"/>
      <w:pPr>
        <w:ind w:left="720" w:hanging="360"/>
      </w:pPr>
      <w:rPr>
        <w:rFonts w:hint="default"/>
        <w:color w:val="0063A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435FC4"/>
    <w:multiLevelType w:val="hybridMultilevel"/>
    <w:tmpl w:val="C03C5F00"/>
    <w:lvl w:ilvl="0" w:tplc="D99608C4">
      <w:start w:val="1"/>
      <w:numFmt w:val="lowerLetter"/>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1D83AA5"/>
    <w:multiLevelType w:val="hybridMultilevel"/>
    <w:tmpl w:val="360A75CE"/>
    <w:lvl w:ilvl="0" w:tplc="835608E2">
      <w:start w:val="5"/>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8D2B54"/>
    <w:multiLevelType w:val="hybridMultilevel"/>
    <w:tmpl w:val="E94A6A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810459D"/>
    <w:multiLevelType w:val="hybridMultilevel"/>
    <w:tmpl w:val="DA8484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8BA5864"/>
    <w:multiLevelType w:val="hybridMultilevel"/>
    <w:tmpl w:val="6408E5B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A310B2F"/>
    <w:multiLevelType w:val="hybridMultilevel"/>
    <w:tmpl w:val="7FA8C6E8"/>
    <w:lvl w:ilvl="0" w:tplc="353A7756">
      <w:numFmt w:val="bullet"/>
      <w:lvlText w:val="-"/>
      <w:lvlJc w:val="left"/>
      <w:pPr>
        <w:ind w:left="828" w:hanging="361"/>
      </w:pPr>
      <w:rPr>
        <w:rFonts w:ascii="Arial MT" w:eastAsia="Arial MT" w:hAnsi="Arial MT" w:cs="Arial MT" w:hint="default"/>
        <w:b w:val="0"/>
        <w:bCs w:val="0"/>
        <w:i w:val="0"/>
        <w:iCs w:val="0"/>
        <w:spacing w:val="0"/>
        <w:w w:val="81"/>
        <w:sz w:val="20"/>
        <w:szCs w:val="20"/>
        <w:lang w:val="sk-SK" w:eastAsia="en-US" w:bidi="ar-SA"/>
      </w:rPr>
    </w:lvl>
    <w:lvl w:ilvl="1" w:tplc="C2F612DE">
      <w:numFmt w:val="bullet"/>
      <w:lvlText w:val="•"/>
      <w:lvlJc w:val="left"/>
      <w:pPr>
        <w:ind w:left="1773" w:hanging="361"/>
      </w:pPr>
      <w:rPr>
        <w:rFonts w:hint="default"/>
        <w:lang w:val="sk-SK" w:eastAsia="en-US" w:bidi="ar-SA"/>
      </w:rPr>
    </w:lvl>
    <w:lvl w:ilvl="2" w:tplc="2AAC52E4">
      <w:numFmt w:val="bullet"/>
      <w:lvlText w:val="•"/>
      <w:lvlJc w:val="left"/>
      <w:pPr>
        <w:ind w:left="2726" w:hanging="361"/>
      </w:pPr>
      <w:rPr>
        <w:rFonts w:hint="default"/>
        <w:lang w:val="sk-SK" w:eastAsia="en-US" w:bidi="ar-SA"/>
      </w:rPr>
    </w:lvl>
    <w:lvl w:ilvl="3" w:tplc="850CBAEC">
      <w:numFmt w:val="bullet"/>
      <w:lvlText w:val="•"/>
      <w:lvlJc w:val="left"/>
      <w:pPr>
        <w:ind w:left="3679" w:hanging="361"/>
      </w:pPr>
      <w:rPr>
        <w:rFonts w:hint="default"/>
        <w:lang w:val="sk-SK" w:eastAsia="en-US" w:bidi="ar-SA"/>
      </w:rPr>
    </w:lvl>
    <w:lvl w:ilvl="4" w:tplc="A6AC82DC">
      <w:numFmt w:val="bullet"/>
      <w:lvlText w:val="•"/>
      <w:lvlJc w:val="left"/>
      <w:pPr>
        <w:ind w:left="4633" w:hanging="361"/>
      </w:pPr>
      <w:rPr>
        <w:rFonts w:hint="default"/>
        <w:lang w:val="sk-SK" w:eastAsia="en-US" w:bidi="ar-SA"/>
      </w:rPr>
    </w:lvl>
    <w:lvl w:ilvl="5" w:tplc="D7E27280">
      <w:numFmt w:val="bullet"/>
      <w:lvlText w:val="•"/>
      <w:lvlJc w:val="left"/>
      <w:pPr>
        <w:ind w:left="5586" w:hanging="361"/>
      </w:pPr>
      <w:rPr>
        <w:rFonts w:hint="default"/>
        <w:lang w:val="sk-SK" w:eastAsia="en-US" w:bidi="ar-SA"/>
      </w:rPr>
    </w:lvl>
    <w:lvl w:ilvl="6" w:tplc="F8A22078">
      <w:numFmt w:val="bullet"/>
      <w:lvlText w:val="•"/>
      <w:lvlJc w:val="left"/>
      <w:pPr>
        <w:ind w:left="6539" w:hanging="361"/>
      </w:pPr>
      <w:rPr>
        <w:rFonts w:hint="default"/>
        <w:lang w:val="sk-SK" w:eastAsia="en-US" w:bidi="ar-SA"/>
      </w:rPr>
    </w:lvl>
    <w:lvl w:ilvl="7" w:tplc="013A5EA0">
      <w:numFmt w:val="bullet"/>
      <w:lvlText w:val="•"/>
      <w:lvlJc w:val="left"/>
      <w:pPr>
        <w:ind w:left="7493" w:hanging="361"/>
      </w:pPr>
      <w:rPr>
        <w:rFonts w:hint="default"/>
        <w:lang w:val="sk-SK" w:eastAsia="en-US" w:bidi="ar-SA"/>
      </w:rPr>
    </w:lvl>
    <w:lvl w:ilvl="8" w:tplc="815C0684">
      <w:numFmt w:val="bullet"/>
      <w:lvlText w:val="•"/>
      <w:lvlJc w:val="left"/>
      <w:pPr>
        <w:ind w:left="8446" w:hanging="361"/>
      </w:pPr>
      <w:rPr>
        <w:rFonts w:hint="default"/>
        <w:lang w:val="sk-SK" w:eastAsia="en-US" w:bidi="ar-SA"/>
      </w:rPr>
    </w:lvl>
  </w:abstractNum>
  <w:abstractNum w:abstractNumId="10" w15:restartNumberingAfterBreak="0">
    <w:nsid w:val="1DC01121"/>
    <w:multiLevelType w:val="hybridMultilevel"/>
    <w:tmpl w:val="9DD43BF2"/>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11" w15:restartNumberingAfterBreak="0">
    <w:nsid w:val="1ED3290C"/>
    <w:multiLevelType w:val="hybridMultilevel"/>
    <w:tmpl w:val="F3546006"/>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2883664C"/>
    <w:multiLevelType w:val="hybridMultilevel"/>
    <w:tmpl w:val="5B180A84"/>
    <w:lvl w:ilvl="0" w:tplc="AF9C8744">
      <w:numFmt w:val="bullet"/>
      <w:lvlText w:val="-"/>
      <w:lvlJc w:val="left"/>
      <w:pPr>
        <w:ind w:left="467" w:hanging="360"/>
      </w:pPr>
      <w:rPr>
        <w:rFonts w:ascii="Arial MT" w:eastAsia="Arial MT" w:hAnsi="Arial MT" w:cs="Arial MT" w:hint="default"/>
        <w:spacing w:val="0"/>
        <w:w w:val="81"/>
        <w:lang w:val="sk-SK" w:eastAsia="en-US" w:bidi="ar-SA"/>
      </w:rPr>
    </w:lvl>
    <w:lvl w:ilvl="1" w:tplc="9C3AD05A">
      <w:numFmt w:val="bullet"/>
      <w:lvlText w:val="•"/>
      <w:lvlJc w:val="left"/>
      <w:pPr>
        <w:ind w:left="1449" w:hanging="360"/>
      </w:pPr>
      <w:rPr>
        <w:rFonts w:hint="default"/>
        <w:lang w:val="sk-SK" w:eastAsia="en-US" w:bidi="ar-SA"/>
      </w:rPr>
    </w:lvl>
    <w:lvl w:ilvl="2" w:tplc="A8FAFB7C">
      <w:numFmt w:val="bullet"/>
      <w:lvlText w:val="•"/>
      <w:lvlJc w:val="left"/>
      <w:pPr>
        <w:ind w:left="2438" w:hanging="360"/>
      </w:pPr>
      <w:rPr>
        <w:rFonts w:hint="default"/>
        <w:lang w:val="sk-SK" w:eastAsia="en-US" w:bidi="ar-SA"/>
      </w:rPr>
    </w:lvl>
    <w:lvl w:ilvl="3" w:tplc="7F125CCE">
      <w:numFmt w:val="bullet"/>
      <w:lvlText w:val="•"/>
      <w:lvlJc w:val="left"/>
      <w:pPr>
        <w:ind w:left="3427" w:hanging="360"/>
      </w:pPr>
      <w:rPr>
        <w:rFonts w:hint="default"/>
        <w:lang w:val="sk-SK" w:eastAsia="en-US" w:bidi="ar-SA"/>
      </w:rPr>
    </w:lvl>
    <w:lvl w:ilvl="4" w:tplc="A3B003F4">
      <w:numFmt w:val="bullet"/>
      <w:lvlText w:val="•"/>
      <w:lvlJc w:val="left"/>
      <w:pPr>
        <w:ind w:left="4417" w:hanging="360"/>
      </w:pPr>
      <w:rPr>
        <w:rFonts w:hint="default"/>
        <w:lang w:val="sk-SK" w:eastAsia="en-US" w:bidi="ar-SA"/>
      </w:rPr>
    </w:lvl>
    <w:lvl w:ilvl="5" w:tplc="DFAEC312">
      <w:numFmt w:val="bullet"/>
      <w:lvlText w:val="•"/>
      <w:lvlJc w:val="left"/>
      <w:pPr>
        <w:ind w:left="5406" w:hanging="360"/>
      </w:pPr>
      <w:rPr>
        <w:rFonts w:hint="default"/>
        <w:lang w:val="sk-SK" w:eastAsia="en-US" w:bidi="ar-SA"/>
      </w:rPr>
    </w:lvl>
    <w:lvl w:ilvl="6" w:tplc="34342FD8">
      <w:numFmt w:val="bullet"/>
      <w:lvlText w:val="•"/>
      <w:lvlJc w:val="left"/>
      <w:pPr>
        <w:ind w:left="6395" w:hanging="360"/>
      </w:pPr>
      <w:rPr>
        <w:rFonts w:hint="default"/>
        <w:lang w:val="sk-SK" w:eastAsia="en-US" w:bidi="ar-SA"/>
      </w:rPr>
    </w:lvl>
    <w:lvl w:ilvl="7" w:tplc="FA541A84">
      <w:numFmt w:val="bullet"/>
      <w:lvlText w:val="•"/>
      <w:lvlJc w:val="left"/>
      <w:pPr>
        <w:ind w:left="7385" w:hanging="360"/>
      </w:pPr>
      <w:rPr>
        <w:rFonts w:hint="default"/>
        <w:lang w:val="sk-SK" w:eastAsia="en-US" w:bidi="ar-SA"/>
      </w:rPr>
    </w:lvl>
    <w:lvl w:ilvl="8" w:tplc="7848F79C">
      <w:numFmt w:val="bullet"/>
      <w:lvlText w:val="•"/>
      <w:lvlJc w:val="left"/>
      <w:pPr>
        <w:ind w:left="8374" w:hanging="360"/>
      </w:pPr>
      <w:rPr>
        <w:rFonts w:hint="default"/>
        <w:lang w:val="sk-SK" w:eastAsia="en-US" w:bidi="ar-SA"/>
      </w:rPr>
    </w:lvl>
  </w:abstractNum>
  <w:abstractNum w:abstractNumId="13" w15:restartNumberingAfterBreak="0">
    <w:nsid w:val="2EC32728"/>
    <w:multiLevelType w:val="hybridMultilevel"/>
    <w:tmpl w:val="DA3E1C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F96478C"/>
    <w:multiLevelType w:val="hybridMultilevel"/>
    <w:tmpl w:val="BFD835D6"/>
    <w:lvl w:ilvl="0" w:tplc="56927616">
      <w:numFmt w:val="bullet"/>
      <w:lvlText w:val="-"/>
      <w:lvlJc w:val="left"/>
      <w:pPr>
        <w:ind w:left="720" w:hanging="720"/>
      </w:pPr>
      <w:rPr>
        <w:rFonts w:ascii="Calibri" w:eastAsia="Times New Roman" w:hAnsi="Calibri" w:cs="Calibri"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5" w15:restartNumberingAfterBreak="0">
    <w:nsid w:val="32657ACC"/>
    <w:multiLevelType w:val="hybridMultilevel"/>
    <w:tmpl w:val="8A8A43DE"/>
    <w:lvl w:ilvl="0" w:tplc="F34E78B0">
      <w:numFmt w:val="bullet"/>
      <w:lvlText w:val="-"/>
      <w:lvlJc w:val="left"/>
      <w:pPr>
        <w:ind w:left="828" w:hanging="361"/>
      </w:pPr>
      <w:rPr>
        <w:rFonts w:ascii="Calibri" w:eastAsia="Calibri" w:hAnsi="Calibri" w:cs="Calibri" w:hint="default"/>
        <w:b w:val="0"/>
        <w:bCs w:val="0"/>
        <w:i w:val="0"/>
        <w:iCs w:val="0"/>
        <w:spacing w:val="0"/>
        <w:w w:val="99"/>
        <w:sz w:val="20"/>
        <w:szCs w:val="20"/>
        <w:lang w:val="sk-SK" w:eastAsia="en-US" w:bidi="ar-SA"/>
      </w:rPr>
    </w:lvl>
    <w:lvl w:ilvl="1" w:tplc="72B60EFC">
      <w:numFmt w:val="bullet"/>
      <w:lvlText w:val="•"/>
      <w:lvlJc w:val="left"/>
      <w:pPr>
        <w:ind w:left="1773" w:hanging="361"/>
      </w:pPr>
      <w:rPr>
        <w:rFonts w:hint="default"/>
        <w:lang w:val="sk-SK" w:eastAsia="en-US" w:bidi="ar-SA"/>
      </w:rPr>
    </w:lvl>
    <w:lvl w:ilvl="2" w:tplc="584A9A26">
      <w:numFmt w:val="bullet"/>
      <w:lvlText w:val="•"/>
      <w:lvlJc w:val="left"/>
      <w:pPr>
        <w:ind w:left="2726" w:hanging="361"/>
      </w:pPr>
      <w:rPr>
        <w:rFonts w:hint="default"/>
        <w:lang w:val="sk-SK" w:eastAsia="en-US" w:bidi="ar-SA"/>
      </w:rPr>
    </w:lvl>
    <w:lvl w:ilvl="3" w:tplc="1E62D518">
      <w:numFmt w:val="bullet"/>
      <w:lvlText w:val="•"/>
      <w:lvlJc w:val="left"/>
      <w:pPr>
        <w:ind w:left="3679" w:hanging="361"/>
      </w:pPr>
      <w:rPr>
        <w:rFonts w:hint="default"/>
        <w:lang w:val="sk-SK" w:eastAsia="en-US" w:bidi="ar-SA"/>
      </w:rPr>
    </w:lvl>
    <w:lvl w:ilvl="4" w:tplc="93C09060">
      <w:numFmt w:val="bullet"/>
      <w:lvlText w:val="•"/>
      <w:lvlJc w:val="left"/>
      <w:pPr>
        <w:ind w:left="4633" w:hanging="361"/>
      </w:pPr>
      <w:rPr>
        <w:rFonts w:hint="default"/>
        <w:lang w:val="sk-SK" w:eastAsia="en-US" w:bidi="ar-SA"/>
      </w:rPr>
    </w:lvl>
    <w:lvl w:ilvl="5" w:tplc="530C4E0E">
      <w:numFmt w:val="bullet"/>
      <w:lvlText w:val="•"/>
      <w:lvlJc w:val="left"/>
      <w:pPr>
        <w:ind w:left="5586" w:hanging="361"/>
      </w:pPr>
      <w:rPr>
        <w:rFonts w:hint="default"/>
        <w:lang w:val="sk-SK" w:eastAsia="en-US" w:bidi="ar-SA"/>
      </w:rPr>
    </w:lvl>
    <w:lvl w:ilvl="6" w:tplc="DAFA3C30">
      <w:numFmt w:val="bullet"/>
      <w:lvlText w:val="•"/>
      <w:lvlJc w:val="left"/>
      <w:pPr>
        <w:ind w:left="6539" w:hanging="361"/>
      </w:pPr>
      <w:rPr>
        <w:rFonts w:hint="default"/>
        <w:lang w:val="sk-SK" w:eastAsia="en-US" w:bidi="ar-SA"/>
      </w:rPr>
    </w:lvl>
    <w:lvl w:ilvl="7" w:tplc="5CBC11E0">
      <w:numFmt w:val="bullet"/>
      <w:lvlText w:val="•"/>
      <w:lvlJc w:val="left"/>
      <w:pPr>
        <w:ind w:left="7493" w:hanging="361"/>
      </w:pPr>
      <w:rPr>
        <w:rFonts w:hint="default"/>
        <w:lang w:val="sk-SK" w:eastAsia="en-US" w:bidi="ar-SA"/>
      </w:rPr>
    </w:lvl>
    <w:lvl w:ilvl="8" w:tplc="3B2C9B22">
      <w:numFmt w:val="bullet"/>
      <w:lvlText w:val="•"/>
      <w:lvlJc w:val="left"/>
      <w:pPr>
        <w:ind w:left="8446" w:hanging="361"/>
      </w:pPr>
      <w:rPr>
        <w:rFonts w:hint="default"/>
        <w:lang w:val="sk-SK" w:eastAsia="en-US" w:bidi="ar-SA"/>
      </w:rPr>
    </w:lvl>
  </w:abstractNum>
  <w:abstractNum w:abstractNumId="16" w15:restartNumberingAfterBreak="0">
    <w:nsid w:val="32860B56"/>
    <w:multiLevelType w:val="hybridMultilevel"/>
    <w:tmpl w:val="3D58B838"/>
    <w:lvl w:ilvl="0" w:tplc="C38A35B0">
      <w:numFmt w:val="bullet"/>
      <w:lvlText w:val="-"/>
      <w:lvlJc w:val="left"/>
      <w:pPr>
        <w:ind w:left="467" w:hanging="360"/>
      </w:pPr>
      <w:rPr>
        <w:rFonts w:ascii="Calibri" w:eastAsia="Calibri" w:hAnsi="Calibri" w:cs="Calibri" w:hint="default"/>
        <w:b w:val="0"/>
        <w:bCs w:val="0"/>
        <w:i w:val="0"/>
        <w:iCs w:val="0"/>
        <w:spacing w:val="0"/>
        <w:w w:val="99"/>
        <w:sz w:val="20"/>
        <w:szCs w:val="20"/>
        <w:lang w:val="sk-SK" w:eastAsia="en-US" w:bidi="ar-SA"/>
      </w:rPr>
    </w:lvl>
    <w:lvl w:ilvl="1" w:tplc="12A22562">
      <w:numFmt w:val="bullet"/>
      <w:lvlText w:val="•"/>
      <w:lvlJc w:val="left"/>
      <w:pPr>
        <w:ind w:left="1449" w:hanging="360"/>
      </w:pPr>
      <w:rPr>
        <w:rFonts w:hint="default"/>
        <w:lang w:val="sk-SK" w:eastAsia="en-US" w:bidi="ar-SA"/>
      </w:rPr>
    </w:lvl>
    <w:lvl w:ilvl="2" w:tplc="7FD222CA">
      <w:numFmt w:val="bullet"/>
      <w:lvlText w:val="•"/>
      <w:lvlJc w:val="left"/>
      <w:pPr>
        <w:ind w:left="2438" w:hanging="360"/>
      </w:pPr>
      <w:rPr>
        <w:rFonts w:hint="default"/>
        <w:lang w:val="sk-SK" w:eastAsia="en-US" w:bidi="ar-SA"/>
      </w:rPr>
    </w:lvl>
    <w:lvl w:ilvl="3" w:tplc="2B48BEE8">
      <w:numFmt w:val="bullet"/>
      <w:lvlText w:val="•"/>
      <w:lvlJc w:val="left"/>
      <w:pPr>
        <w:ind w:left="3427" w:hanging="360"/>
      </w:pPr>
      <w:rPr>
        <w:rFonts w:hint="default"/>
        <w:lang w:val="sk-SK" w:eastAsia="en-US" w:bidi="ar-SA"/>
      </w:rPr>
    </w:lvl>
    <w:lvl w:ilvl="4" w:tplc="4EA8DD2E">
      <w:numFmt w:val="bullet"/>
      <w:lvlText w:val="•"/>
      <w:lvlJc w:val="left"/>
      <w:pPr>
        <w:ind w:left="4417" w:hanging="360"/>
      </w:pPr>
      <w:rPr>
        <w:rFonts w:hint="default"/>
        <w:lang w:val="sk-SK" w:eastAsia="en-US" w:bidi="ar-SA"/>
      </w:rPr>
    </w:lvl>
    <w:lvl w:ilvl="5" w:tplc="EE44338E">
      <w:numFmt w:val="bullet"/>
      <w:lvlText w:val="•"/>
      <w:lvlJc w:val="left"/>
      <w:pPr>
        <w:ind w:left="5406" w:hanging="360"/>
      </w:pPr>
      <w:rPr>
        <w:rFonts w:hint="default"/>
        <w:lang w:val="sk-SK" w:eastAsia="en-US" w:bidi="ar-SA"/>
      </w:rPr>
    </w:lvl>
    <w:lvl w:ilvl="6" w:tplc="56F802B4">
      <w:numFmt w:val="bullet"/>
      <w:lvlText w:val="•"/>
      <w:lvlJc w:val="left"/>
      <w:pPr>
        <w:ind w:left="6395" w:hanging="360"/>
      </w:pPr>
      <w:rPr>
        <w:rFonts w:hint="default"/>
        <w:lang w:val="sk-SK" w:eastAsia="en-US" w:bidi="ar-SA"/>
      </w:rPr>
    </w:lvl>
    <w:lvl w:ilvl="7" w:tplc="1CD4593A">
      <w:numFmt w:val="bullet"/>
      <w:lvlText w:val="•"/>
      <w:lvlJc w:val="left"/>
      <w:pPr>
        <w:ind w:left="7385" w:hanging="360"/>
      </w:pPr>
      <w:rPr>
        <w:rFonts w:hint="default"/>
        <w:lang w:val="sk-SK" w:eastAsia="en-US" w:bidi="ar-SA"/>
      </w:rPr>
    </w:lvl>
    <w:lvl w:ilvl="8" w:tplc="99CA54FA">
      <w:numFmt w:val="bullet"/>
      <w:lvlText w:val="•"/>
      <w:lvlJc w:val="left"/>
      <w:pPr>
        <w:ind w:left="8374" w:hanging="360"/>
      </w:pPr>
      <w:rPr>
        <w:rFonts w:hint="default"/>
        <w:lang w:val="sk-SK" w:eastAsia="en-US" w:bidi="ar-SA"/>
      </w:rPr>
    </w:lvl>
  </w:abstractNum>
  <w:abstractNum w:abstractNumId="17" w15:restartNumberingAfterBreak="0">
    <w:nsid w:val="33562DAB"/>
    <w:multiLevelType w:val="hybridMultilevel"/>
    <w:tmpl w:val="4B8A57A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8" w15:restartNumberingAfterBreak="0">
    <w:nsid w:val="349E5B05"/>
    <w:multiLevelType w:val="hybridMultilevel"/>
    <w:tmpl w:val="835494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67B53CA"/>
    <w:multiLevelType w:val="hybridMultilevel"/>
    <w:tmpl w:val="808A8CEE"/>
    <w:lvl w:ilvl="0" w:tplc="23666368">
      <w:numFmt w:val="bullet"/>
      <w:lvlText w:val="-"/>
      <w:lvlJc w:val="left"/>
      <w:pPr>
        <w:ind w:left="467" w:hanging="360"/>
      </w:pPr>
      <w:rPr>
        <w:rFonts w:ascii="Calibri" w:eastAsia="Calibri" w:hAnsi="Calibri" w:cs="Calibri" w:hint="default"/>
        <w:b w:val="0"/>
        <w:bCs w:val="0"/>
        <w:i w:val="0"/>
        <w:iCs w:val="0"/>
        <w:spacing w:val="0"/>
        <w:w w:val="99"/>
        <w:sz w:val="20"/>
        <w:szCs w:val="20"/>
        <w:lang w:val="sk-SK" w:eastAsia="en-US" w:bidi="ar-SA"/>
      </w:rPr>
    </w:lvl>
    <w:lvl w:ilvl="1" w:tplc="0B44A0D8">
      <w:numFmt w:val="bullet"/>
      <w:lvlText w:val="•"/>
      <w:lvlJc w:val="left"/>
      <w:pPr>
        <w:ind w:left="1449" w:hanging="360"/>
      </w:pPr>
      <w:rPr>
        <w:rFonts w:hint="default"/>
        <w:lang w:val="sk-SK" w:eastAsia="en-US" w:bidi="ar-SA"/>
      </w:rPr>
    </w:lvl>
    <w:lvl w:ilvl="2" w:tplc="194E21CE">
      <w:numFmt w:val="bullet"/>
      <w:lvlText w:val="•"/>
      <w:lvlJc w:val="left"/>
      <w:pPr>
        <w:ind w:left="2438" w:hanging="360"/>
      </w:pPr>
      <w:rPr>
        <w:rFonts w:hint="default"/>
        <w:lang w:val="sk-SK" w:eastAsia="en-US" w:bidi="ar-SA"/>
      </w:rPr>
    </w:lvl>
    <w:lvl w:ilvl="3" w:tplc="564C2184">
      <w:numFmt w:val="bullet"/>
      <w:lvlText w:val="•"/>
      <w:lvlJc w:val="left"/>
      <w:pPr>
        <w:ind w:left="3427" w:hanging="360"/>
      </w:pPr>
      <w:rPr>
        <w:rFonts w:hint="default"/>
        <w:lang w:val="sk-SK" w:eastAsia="en-US" w:bidi="ar-SA"/>
      </w:rPr>
    </w:lvl>
    <w:lvl w:ilvl="4" w:tplc="17544DE6">
      <w:numFmt w:val="bullet"/>
      <w:lvlText w:val="•"/>
      <w:lvlJc w:val="left"/>
      <w:pPr>
        <w:ind w:left="4417" w:hanging="360"/>
      </w:pPr>
      <w:rPr>
        <w:rFonts w:hint="default"/>
        <w:lang w:val="sk-SK" w:eastAsia="en-US" w:bidi="ar-SA"/>
      </w:rPr>
    </w:lvl>
    <w:lvl w:ilvl="5" w:tplc="F356C110">
      <w:numFmt w:val="bullet"/>
      <w:lvlText w:val="•"/>
      <w:lvlJc w:val="left"/>
      <w:pPr>
        <w:ind w:left="5406" w:hanging="360"/>
      </w:pPr>
      <w:rPr>
        <w:rFonts w:hint="default"/>
        <w:lang w:val="sk-SK" w:eastAsia="en-US" w:bidi="ar-SA"/>
      </w:rPr>
    </w:lvl>
    <w:lvl w:ilvl="6" w:tplc="1286E9E6">
      <w:numFmt w:val="bullet"/>
      <w:lvlText w:val="•"/>
      <w:lvlJc w:val="left"/>
      <w:pPr>
        <w:ind w:left="6395" w:hanging="360"/>
      </w:pPr>
      <w:rPr>
        <w:rFonts w:hint="default"/>
        <w:lang w:val="sk-SK" w:eastAsia="en-US" w:bidi="ar-SA"/>
      </w:rPr>
    </w:lvl>
    <w:lvl w:ilvl="7" w:tplc="9D2E7F90">
      <w:numFmt w:val="bullet"/>
      <w:lvlText w:val="•"/>
      <w:lvlJc w:val="left"/>
      <w:pPr>
        <w:ind w:left="7385" w:hanging="360"/>
      </w:pPr>
      <w:rPr>
        <w:rFonts w:hint="default"/>
        <w:lang w:val="sk-SK" w:eastAsia="en-US" w:bidi="ar-SA"/>
      </w:rPr>
    </w:lvl>
    <w:lvl w:ilvl="8" w:tplc="3C6A3112">
      <w:numFmt w:val="bullet"/>
      <w:lvlText w:val="•"/>
      <w:lvlJc w:val="left"/>
      <w:pPr>
        <w:ind w:left="8374" w:hanging="360"/>
      </w:pPr>
      <w:rPr>
        <w:rFonts w:hint="default"/>
        <w:lang w:val="sk-SK" w:eastAsia="en-US" w:bidi="ar-SA"/>
      </w:rPr>
    </w:lvl>
  </w:abstractNum>
  <w:abstractNum w:abstractNumId="20" w15:restartNumberingAfterBreak="0">
    <w:nsid w:val="36896EDC"/>
    <w:multiLevelType w:val="hybridMultilevel"/>
    <w:tmpl w:val="4A52BA28"/>
    <w:lvl w:ilvl="0" w:tplc="835608E2">
      <w:start w:val="5"/>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B090A2F"/>
    <w:multiLevelType w:val="hybridMultilevel"/>
    <w:tmpl w:val="2D3238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F527A23"/>
    <w:multiLevelType w:val="hybridMultilevel"/>
    <w:tmpl w:val="3B3019CC"/>
    <w:lvl w:ilvl="0" w:tplc="0BE010D8">
      <w:start w:val="1"/>
      <w:numFmt w:val="bullet"/>
      <w:pStyle w:val="Bullet"/>
      <w:lvlText w:val=""/>
      <w:lvlJc w:val="left"/>
      <w:pPr>
        <w:ind w:left="720" w:hanging="360"/>
      </w:pPr>
      <w:rPr>
        <w:rFonts w:ascii="Wingdings" w:hAnsi="Wingdings" w:hint="default"/>
      </w:rPr>
    </w:lvl>
    <w:lvl w:ilvl="1" w:tplc="08090003">
      <w:start w:val="1"/>
      <w:numFmt w:val="bullet"/>
      <w:pStyle w:val="Bullet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32B1E00"/>
    <w:multiLevelType w:val="hybridMultilevel"/>
    <w:tmpl w:val="16CCEEB4"/>
    <w:lvl w:ilvl="0" w:tplc="4B94E24C">
      <w:numFmt w:val="bullet"/>
      <w:lvlText w:val="-"/>
      <w:lvlJc w:val="left"/>
      <w:pPr>
        <w:ind w:left="720" w:hanging="360"/>
      </w:pPr>
      <w:rPr>
        <w:rFonts w:ascii="Calibri" w:eastAsia="Arial"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4BA5768"/>
    <w:multiLevelType w:val="hybridMultilevel"/>
    <w:tmpl w:val="DE8082D8"/>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452F4D7E"/>
    <w:multiLevelType w:val="hybridMultilevel"/>
    <w:tmpl w:val="AE4E881A"/>
    <w:lvl w:ilvl="0" w:tplc="FE9C6882">
      <w:start w:val="1"/>
      <w:numFmt w:val="bullet"/>
      <w:lvlText w:val="-"/>
      <w:lvlJc w:val="left"/>
      <w:pPr>
        <w:ind w:left="360" w:hanging="360"/>
      </w:pPr>
      <w:rPr>
        <w:rFonts w:ascii="Calibri" w:hAnsi="Calibri" w:hint="default"/>
        <w:color w:val="auto"/>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6" w15:restartNumberingAfterBreak="0">
    <w:nsid w:val="4A0D1E12"/>
    <w:multiLevelType w:val="hybridMultilevel"/>
    <w:tmpl w:val="81086F08"/>
    <w:lvl w:ilvl="0" w:tplc="F34E78B0">
      <w:numFmt w:val="bullet"/>
      <w:lvlText w:val="-"/>
      <w:lvlJc w:val="left"/>
      <w:pPr>
        <w:ind w:left="720" w:hanging="360"/>
      </w:pPr>
      <w:rPr>
        <w:rFonts w:ascii="Calibri" w:eastAsia="Calibri" w:hAnsi="Calibri" w:cs="Calibri" w:hint="default"/>
        <w:b w:val="0"/>
        <w:bCs w:val="0"/>
        <w:i w:val="0"/>
        <w:iCs w:val="0"/>
        <w:spacing w:val="0"/>
        <w:w w:val="99"/>
        <w:sz w:val="20"/>
        <w:szCs w:val="20"/>
        <w:lang w:val="sk-SK" w:eastAsia="en-US" w:bidi="ar-SA"/>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4E747C52"/>
    <w:multiLevelType w:val="hybridMultilevel"/>
    <w:tmpl w:val="A1D6159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15:restartNumberingAfterBreak="0">
    <w:nsid w:val="4F5773B2"/>
    <w:multiLevelType w:val="hybridMultilevel"/>
    <w:tmpl w:val="AC92E57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9" w15:restartNumberingAfterBreak="0">
    <w:nsid w:val="4FA124E7"/>
    <w:multiLevelType w:val="multilevel"/>
    <w:tmpl w:val="B71E6BCE"/>
    <w:lvl w:ilvl="0">
      <w:start w:val="5"/>
      <w:numFmt w:val="bullet"/>
      <w:lvlText w:val="-"/>
      <w:lvlJc w:val="left"/>
      <w:pPr>
        <w:tabs>
          <w:tab w:val="num" w:pos="3054"/>
        </w:tabs>
        <w:ind w:left="3054" w:hanging="360"/>
      </w:pPr>
      <w:rPr>
        <w:rFonts w:ascii="Times New Roman" w:hAnsi="Times New Roman" w:cs="Times New Roman" w:hint="default"/>
        <w:b/>
        <w:sz w:val="22"/>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4FEC5742"/>
    <w:multiLevelType w:val="hybridMultilevel"/>
    <w:tmpl w:val="7C52EC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1EB5BBF"/>
    <w:multiLevelType w:val="hybridMultilevel"/>
    <w:tmpl w:val="41DABDA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2" w15:restartNumberingAfterBreak="0">
    <w:nsid w:val="53373EDE"/>
    <w:multiLevelType w:val="multilevel"/>
    <w:tmpl w:val="C3AC372E"/>
    <w:lvl w:ilvl="0">
      <w:start w:val="1"/>
      <w:numFmt w:val="bullet"/>
      <w:lvlText w:val=""/>
      <w:lvlJc w:val="left"/>
      <w:pPr>
        <w:tabs>
          <w:tab w:val="num" w:pos="720"/>
        </w:tabs>
        <w:ind w:left="720" w:hanging="360"/>
      </w:pPr>
      <w:rPr>
        <w:rFonts w:ascii="Symbol" w:hAnsi="Symbol" w:hint="default"/>
        <w:sz w:val="20"/>
      </w:rPr>
    </w:lvl>
    <w:lvl w:ilvl="1">
      <w:start w:val="2"/>
      <w:numFmt w:val="bullet"/>
      <w:lvlText w:val="-"/>
      <w:lvlJc w:val="left"/>
      <w:pPr>
        <w:ind w:left="1440" w:hanging="360"/>
      </w:pPr>
      <w:rPr>
        <w:rFonts w:ascii="Times New Roman" w:eastAsia="Times New Roman" w:hAnsi="Times New Roman" w:cs="Times New Roman" w:hint="default"/>
        <w:sz w:val="22"/>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A610FE0"/>
    <w:multiLevelType w:val="singleLevel"/>
    <w:tmpl w:val="4FD4031E"/>
    <w:lvl w:ilvl="0">
      <w:start w:val="1"/>
      <w:numFmt w:val="bullet"/>
      <w:pStyle w:val="Styl5"/>
      <w:lvlText w:val=""/>
      <w:lvlJc w:val="left"/>
      <w:pPr>
        <w:tabs>
          <w:tab w:val="num" w:pos="360"/>
        </w:tabs>
        <w:ind w:left="360" w:hanging="360"/>
      </w:pPr>
      <w:rPr>
        <w:rFonts w:ascii="Symbol" w:hAnsi="Symbol" w:hint="default"/>
      </w:rPr>
    </w:lvl>
  </w:abstractNum>
  <w:abstractNum w:abstractNumId="34" w15:restartNumberingAfterBreak="0">
    <w:nsid w:val="5BE34D19"/>
    <w:multiLevelType w:val="multilevel"/>
    <w:tmpl w:val="0602D876"/>
    <w:lvl w:ilvl="0">
      <w:start w:val="49"/>
      <w:numFmt w:val="bullet"/>
      <w:lvlText w:val="-"/>
      <w:lvlJc w:val="left"/>
      <w:pPr>
        <w:ind w:left="720" w:hanging="360"/>
      </w:pPr>
      <w:rPr>
        <w:rFonts w:ascii="Times New Roman" w:hAnsi="Times New Roman" w:cs="Times New Roman"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15:restartNumberingAfterBreak="0">
    <w:nsid w:val="605E524D"/>
    <w:multiLevelType w:val="multilevel"/>
    <w:tmpl w:val="90404C5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6" w15:restartNumberingAfterBreak="0">
    <w:nsid w:val="66017D56"/>
    <w:multiLevelType w:val="hybridMultilevel"/>
    <w:tmpl w:val="3DD226D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8054ECB"/>
    <w:multiLevelType w:val="multilevel"/>
    <w:tmpl w:val="167C1C12"/>
    <w:lvl w:ilvl="0">
      <w:start w:val="5"/>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D3E3115"/>
    <w:multiLevelType w:val="hybridMultilevel"/>
    <w:tmpl w:val="644C2F24"/>
    <w:lvl w:ilvl="0" w:tplc="E79CE086">
      <w:numFmt w:val="bullet"/>
      <w:lvlText w:val="-"/>
      <w:lvlJc w:val="left"/>
      <w:pPr>
        <w:ind w:left="828" w:hanging="361"/>
      </w:pPr>
      <w:rPr>
        <w:rFonts w:ascii="Arial MT" w:eastAsia="Arial MT" w:hAnsi="Arial MT" w:cs="Arial MT" w:hint="default"/>
        <w:b w:val="0"/>
        <w:bCs w:val="0"/>
        <w:i w:val="0"/>
        <w:iCs w:val="0"/>
        <w:spacing w:val="0"/>
        <w:w w:val="81"/>
        <w:sz w:val="20"/>
        <w:szCs w:val="20"/>
        <w:lang w:val="sk-SK" w:eastAsia="en-US" w:bidi="ar-SA"/>
      </w:rPr>
    </w:lvl>
    <w:lvl w:ilvl="1" w:tplc="F2E0FDCA">
      <w:numFmt w:val="bullet"/>
      <w:lvlText w:val="•"/>
      <w:lvlJc w:val="left"/>
      <w:pPr>
        <w:ind w:left="1773" w:hanging="361"/>
      </w:pPr>
      <w:rPr>
        <w:rFonts w:hint="default"/>
        <w:lang w:val="sk-SK" w:eastAsia="en-US" w:bidi="ar-SA"/>
      </w:rPr>
    </w:lvl>
    <w:lvl w:ilvl="2" w:tplc="D0C6CA9E">
      <w:numFmt w:val="bullet"/>
      <w:lvlText w:val="•"/>
      <w:lvlJc w:val="left"/>
      <w:pPr>
        <w:ind w:left="2726" w:hanging="361"/>
      </w:pPr>
      <w:rPr>
        <w:rFonts w:hint="default"/>
        <w:lang w:val="sk-SK" w:eastAsia="en-US" w:bidi="ar-SA"/>
      </w:rPr>
    </w:lvl>
    <w:lvl w:ilvl="3" w:tplc="C02E3DF0">
      <w:numFmt w:val="bullet"/>
      <w:lvlText w:val="•"/>
      <w:lvlJc w:val="left"/>
      <w:pPr>
        <w:ind w:left="3679" w:hanging="361"/>
      </w:pPr>
      <w:rPr>
        <w:rFonts w:hint="default"/>
        <w:lang w:val="sk-SK" w:eastAsia="en-US" w:bidi="ar-SA"/>
      </w:rPr>
    </w:lvl>
    <w:lvl w:ilvl="4" w:tplc="B29CA8E8">
      <w:numFmt w:val="bullet"/>
      <w:lvlText w:val="•"/>
      <w:lvlJc w:val="left"/>
      <w:pPr>
        <w:ind w:left="4633" w:hanging="361"/>
      </w:pPr>
      <w:rPr>
        <w:rFonts w:hint="default"/>
        <w:lang w:val="sk-SK" w:eastAsia="en-US" w:bidi="ar-SA"/>
      </w:rPr>
    </w:lvl>
    <w:lvl w:ilvl="5" w:tplc="5398709A">
      <w:numFmt w:val="bullet"/>
      <w:lvlText w:val="•"/>
      <w:lvlJc w:val="left"/>
      <w:pPr>
        <w:ind w:left="5586" w:hanging="361"/>
      </w:pPr>
      <w:rPr>
        <w:rFonts w:hint="default"/>
        <w:lang w:val="sk-SK" w:eastAsia="en-US" w:bidi="ar-SA"/>
      </w:rPr>
    </w:lvl>
    <w:lvl w:ilvl="6" w:tplc="3776FBD0">
      <w:numFmt w:val="bullet"/>
      <w:lvlText w:val="•"/>
      <w:lvlJc w:val="left"/>
      <w:pPr>
        <w:ind w:left="6539" w:hanging="361"/>
      </w:pPr>
      <w:rPr>
        <w:rFonts w:hint="default"/>
        <w:lang w:val="sk-SK" w:eastAsia="en-US" w:bidi="ar-SA"/>
      </w:rPr>
    </w:lvl>
    <w:lvl w:ilvl="7" w:tplc="F5543918">
      <w:numFmt w:val="bullet"/>
      <w:lvlText w:val="•"/>
      <w:lvlJc w:val="left"/>
      <w:pPr>
        <w:ind w:left="7493" w:hanging="361"/>
      </w:pPr>
      <w:rPr>
        <w:rFonts w:hint="default"/>
        <w:lang w:val="sk-SK" w:eastAsia="en-US" w:bidi="ar-SA"/>
      </w:rPr>
    </w:lvl>
    <w:lvl w:ilvl="8" w:tplc="C6A2E51E">
      <w:numFmt w:val="bullet"/>
      <w:lvlText w:val="•"/>
      <w:lvlJc w:val="left"/>
      <w:pPr>
        <w:ind w:left="8446" w:hanging="361"/>
      </w:pPr>
      <w:rPr>
        <w:rFonts w:hint="default"/>
        <w:lang w:val="sk-SK" w:eastAsia="en-US" w:bidi="ar-SA"/>
      </w:rPr>
    </w:lvl>
  </w:abstractNum>
  <w:abstractNum w:abstractNumId="39" w15:restartNumberingAfterBreak="0">
    <w:nsid w:val="6F8D416C"/>
    <w:multiLevelType w:val="hybridMultilevel"/>
    <w:tmpl w:val="F25E87B4"/>
    <w:lvl w:ilvl="0" w:tplc="041B000F">
      <w:start w:val="1"/>
      <w:numFmt w:val="decimal"/>
      <w:lvlText w:val="%1."/>
      <w:lvlJc w:val="left"/>
      <w:pPr>
        <w:ind w:left="643"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2556972"/>
    <w:multiLevelType w:val="hybridMultilevel"/>
    <w:tmpl w:val="1F54622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1" w15:restartNumberingAfterBreak="0">
    <w:nsid w:val="72CC3F18"/>
    <w:multiLevelType w:val="hybridMultilevel"/>
    <w:tmpl w:val="DDAA425E"/>
    <w:lvl w:ilvl="0" w:tplc="9324789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2FB4B38"/>
    <w:multiLevelType w:val="multilevel"/>
    <w:tmpl w:val="F5C069B4"/>
    <w:lvl w:ilvl="0">
      <w:start w:val="5"/>
      <w:numFmt w:val="bullet"/>
      <w:lvlText w:val="-"/>
      <w:lvlJc w:val="left"/>
      <w:pPr>
        <w:tabs>
          <w:tab w:val="num" w:pos="720"/>
        </w:tabs>
        <w:ind w:left="720" w:hanging="360"/>
      </w:pPr>
      <w:rPr>
        <w:rFonts w:ascii="Times New Roman" w:eastAsia="Times New Roman" w:hAnsi="Times New Roman" w:cs="Times New Roman" w:hint="default"/>
        <w:sz w:val="20"/>
      </w:rPr>
    </w:lvl>
    <w:lvl w:ilvl="1">
      <w:start w:val="2"/>
      <w:numFmt w:val="bullet"/>
      <w:lvlText w:val="-"/>
      <w:lvlJc w:val="left"/>
      <w:pPr>
        <w:ind w:left="1440" w:hanging="360"/>
      </w:pPr>
      <w:rPr>
        <w:rFonts w:ascii="Times New Roman" w:eastAsia="Times New Roman" w:hAnsi="Times New Roman" w:cs="Times New Roman" w:hint="default"/>
        <w:sz w:val="22"/>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48D0D49"/>
    <w:multiLevelType w:val="multilevel"/>
    <w:tmpl w:val="EDA0BD08"/>
    <w:lvl w:ilvl="0">
      <w:start w:val="1"/>
      <w:numFmt w:val="decimal"/>
      <w:lvlText w:val="%1."/>
      <w:lvlJc w:val="left"/>
      <w:pPr>
        <w:ind w:left="360" w:hanging="360"/>
      </w:pPr>
      <w:rPr>
        <w:rFonts w:cs="Times New Roman"/>
      </w:rPr>
    </w:lvl>
    <w:lvl w:ilvl="1">
      <w:start w:val="1"/>
      <w:numFmt w:val="decimal"/>
      <w:pStyle w:val="Nadpis2"/>
      <w:lvlText w:val="%1.%2."/>
      <w:lvlJc w:val="left"/>
      <w:pPr>
        <w:ind w:left="792" w:hanging="432"/>
      </w:pPr>
      <w:rPr>
        <w:rFonts w:cs="Times New Roman"/>
      </w:rPr>
    </w:lvl>
    <w:lvl w:ilvl="2">
      <w:start w:val="1"/>
      <w:numFmt w:val="decimal"/>
      <w:pStyle w:val="Nadpis3"/>
      <w:lvlText w:val="%1.%2.%3."/>
      <w:lvlJc w:val="left"/>
      <w:pPr>
        <w:ind w:left="1224" w:hanging="504"/>
      </w:pPr>
      <w:rPr>
        <w:rFonts w:cs="Times New Roman"/>
        <w:sz w:val="2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4" w15:restartNumberingAfterBreak="0">
    <w:nsid w:val="754E73FA"/>
    <w:multiLevelType w:val="hybridMultilevel"/>
    <w:tmpl w:val="053C4026"/>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num w:numId="1">
    <w:abstractNumId w:val="33"/>
  </w:num>
  <w:num w:numId="2">
    <w:abstractNumId w:val="18"/>
  </w:num>
  <w:num w:numId="3">
    <w:abstractNumId w:val="34"/>
  </w:num>
  <w:num w:numId="4">
    <w:abstractNumId w:val="29"/>
  </w:num>
  <w:num w:numId="5">
    <w:abstractNumId w:val="37"/>
  </w:num>
  <w:num w:numId="6">
    <w:abstractNumId w:val="42"/>
  </w:num>
  <w:num w:numId="7">
    <w:abstractNumId w:val="5"/>
  </w:num>
  <w:num w:numId="8">
    <w:abstractNumId w:val="32"/>
  </w:num>
  <w:num w:numId="9">
    <w:abstractNumId w:val="20"/>
  </w:num>
  <w:num w:numId="10">
    <w:abstractNumId w:val="2"/>
  </w:num>
  <w:num w:numId="11">
    <w:abstractNumId w:val="25"/>
  </w:num>
  <w:num w:numId="12">
    <w:abstractNumId w:val="22"/>
  </w:num>
  <w:num w:numId="13">
    <w:abstractNumId w:val="4"/>
  </w:num>
  <w:num w:numId="14">
    <w:abstractNumId w:val="36"/>
  </w:num>
  <w:num w:numId="15">
    <w:abstractNumId w:val="43"/>
  </w:num>
  <w:num w:numId="16">
    <w:abstractNumId w:val="7"/>
  </w:num>
  <w:num w:numId="17">
    <w:abstractNumId w:val="3"/>
  </w:num>
  <w:num w:numId="18">
    <w:abstractNumId w:val="0"/>
  </w:num>
  <w:num w:numId="19">
    <w:abstractNumId w:val="40"/>
  </w:num>
  <w:num w:numId="20">
    <w:abstractNumId w:val="23"/>
  </w:num>
  <w:num w:numId="21">
    <w:abstractNumId w:val="39"/>
  </w:num>
  <w:num w:numId="22">
    <w:abstractNumId w:val="6"/>
  </w:num>
  <w:num w:numId="23">
    <w:abstractNumId w:val="21"/>
  </w:num>
  <w:num w:numId="24">
    <w:abstractNumId w:val="11"/>
  </w:num>
  <w:num w:numId="25">
    <w:abstractNumId w:val="31"/>
  </w:num>
  <w:num w:numId="26">
    <w:abstractNumId w:val="10"/>
  </w:num>
  <w:num w:numId="27">
    <w:abstractNumId w:val="8"/>
  </w:num>
  <w:num w:numId="28">
    <w:abstractNumId w:val="13"/>
  </w:num>
  <w:num w:numId="29">
    <w:abstractNumId w:val="28"/>
  </w:num>
  <w:num w:numId="30">
    <w:abstractNumId w:val="35"/>
  </w:num>
  <w:num w:numId="31">
    <w:abstractNumId w:val="19"/>
  </w:num>
  <w:num w:numId="32">
    <w:abstractNumId w:val="12"/>
  </w:num>
  <w:num w:numId="33">
    <w:abstractNumId w:val="15"/>
  </w:num>
  <w:num w:numId="34">
    <w:abstractNumId w:val="16"/>
  </w:num>
  <w:num w:numId="35">
    <w:abstractNumId w:val="9"/>
  </w:num>
  <w:num w:numId="36">
    <w:abstractNumId w:val="38"/>
  </w:num>
  <w:num w:numId="37">
    <w:abstractNumId w:val="1"/>
  </w:num>
  <w:num w:numId="38">
    <w:abstractNumId w:val="17"/>
  </w:num>
  <w:num w:numId="39">
    <w:abstractNumId w:val="44"/>
  </w:num>
  <w:num w:numId="40">
    <w:abstractNumId w:val="27"/>
  </w:num>
  <w:num w:numId="41">
    <w:abstractNumId w:val="41"/>
  </w:num>
  <w:num w:numId="42">
    <w:abstractNumId w:val="24"/>
  </w:num>
  <w:num w:numId="43">
    <w:abstractNumId w:val="30"/>
  </w:num>
  <w:num w:numId="44">
    <w:abstractNumId w:val="14"/>
  </w:num>
  <w:num w:numId="45">
    <w:abstractNumId w:val="26"/>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ková Anna">
    <w15:presenceInfo w15:providerId="AD" w15:userId="S-1-5-21-623720501-4287158864-1464952876-165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trackRevisions/>
  <w:defaultTabStop w:val="720"/>
  <w:hyphenationZone w:val="425"/>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32B"/>
    <w:rsid w:val="00001DBC"/>
    <w:rsid w:val="0000230B"/>
    <w:rsid w:val="0000361D"/>
    <w:rsid w:val="00004373"/>
    <w:rsid w:val="000055A7"/>
    <w:rsid w:val="00006649"/>
    <w:rsid w:val="00006C7F"/>
    <w:rsid w:val="00007B3E"/>
    <w:rsid w:val="00007F28"/>
    <w:rsid w:val="000104FD"/>
    <w:rsid w:val="00010C19"/>
    <w:rsid w:val="0001222A"/>
    <w:rsid w:val="0001311A"/>
    <w:rsid w:val="00015FE3"/>
    <w:rsid w:val="00017F17"/>
    <w:rsid w:val="0002161F"/>
    <w:rsid w:val="00023B12"/>
    <w:rsid w:val="00023D36"/>
    <w:rsid w:val="0002749C"/>
    <w:rsid w:val="0002767A"/>
    <w:rsid w:val="00027BA0"/>
    <w:rsid w:val="000310FD"/>
    <w:rsid w:val="00033D07"/>
    <w:rsid w:val="0004016D"/>
    <w:rsid w:val="00043350"/>
    <w:rsid w:val="00043D64"/>
    <w:rsid w:val="00045B15"/>
    <w:rsid w:val="00046370"/>
    <w:rsid w:val="00047D16"/>
    <w:rsid w:val="00050062"/>
    <w:rsid w:val="0005488B"/>
    <w:rsid w:val="000574A0"/>
    <w:rsid w:val="00060300"/>
    <w:rsid w:val="00061D99"/>
    <w:rsid w:val="000635E4"/>
    <w:rsid w:val="00063CB5"/>
    <w:rsid w:val="00064221"/>
    <w:rsid w:val="000667B8"/>
    <w:rsid w:val="00067E4D"/>
    <w:rsid w:val="00070125"/>
    <w:rsid w:val="000705AC"/>
    <w:rsid w:val="00072413"/>
    <w:rsid w:val="00072C46"/>
    <w:rsid w:val="000755CD"/>
    <w:rsid w:val="000779F0"/>
    <w:rsid w:val="00080FC1"/>
    <w:rsid w:val="00084196"/>
    <w:rsid w:val="000873F6"/>
    <w:rsid w:val="00091F2F"/>
    <w:rsid w:val="00093F74"/>
    <w:rsid w:val="00097540"/>
    <w:rsid w:val="000A0B6D"/>
    <w:rsid w:val="000A1AEB"/>
    <w:rsid w:val="000A223E"/>
    <w:rsid w:val="000A40FB"/>
    <w:rsid w:val="000A4264"/>
    <w:rsid w:val="000A4CE0"/>
    <w:rsid w:val="000B2AF9"/>
    <w:rsid w:val="000B2D58"/>
    <w:rsid w:val="000C15F1"/>
    <w:rsid w:val="000C2475"/>
    <w:rsid w:val="000D0EC1"/>
    <w:rsid w:val="000D432C"/>
    <w:rsid w:val="000D7625"/>
    <w:rsid w:val="000E0156"/>
    <w:rsid w:val="000E1862"/>
    <w:rsid w:val="000E1DDE"/>
    <w:rsid w:val="000E21DF"/>
    <w:rsid w:val="000E4359"/>
    <w:rsid w:val="000E77E4"/>
    <w:rsid w:val="000E7D6A"/>
    <w:rsid w:val="000F185B"/>
    <w:rsid w:val="000F24C2"/>
    <w:rsid w:val="000F620A"/>
    <w:rsid w:val="000F6C0C"/>
    <w:rsid w:val="001023C5"/>
    <w:rsid w:val="00104EA9"/>
    <w:rsid w:val="001071E9"/>
    <w:rsid w:val="00107CE3"/>
    <w:rsid w:val="001103C2"/>
    <w:rsid w:val="0011065C"/>
    <w:rsid w:val="00111755"/>
    <w:rsid w:val="001122E4"/>
    <w:rsid w:val="00113967"/>
    <w:rsid w:val="00113D68"/>
    <w:rsid w:val="00114600"/>
    <w:rsid w:val="00116DE6"/>
    <w:rsid w:val="00120305"/>
    <w:rsid w:val="001206B0"/>
    <w:rsid w:val="0012090E"/>
    <w:rsid w:val="0012278B"/>
    <w:rsid w:val="00123641"/>
    <w:rsid w:val="00125710"/>
    <w:rsid w:val="001268EC"/>
    <w:rsid w:val="00130D90"/>
    <w:rsid w:val="00130F1E"/>
    <w:rsid w:val="00131BF4"/>
    <w:rsid w:val="0013219D"/>
    <w:rsid w:val="0013232E"/>
    <w:rsid w:val="00132554"/>
    <w:rsid w:val="001348A1"/>
    <w:rsid w:val="0013612E"/>
    <w:rsid w:val="001405BA"/>
    <w:rsid w:val="0014185B"/>
    <w:rsid w:val="00141A18"/>
    <w:rsid w:val="00143614"/>
    <w:rsid w:val="00143C19"/>
    <w:rsid w:val="001451AD"/>
    <w:rsid w:val="00145884"/>
    <w:rsid w:val="00147E2C"/>
    <w:rsid w:val="00150878"/>
    <w:rsid w:val="00150D2D"/>
    <w:rsid w:val="00153E23"/>
    <w:rsid w:val="00161146"/>
    <w:rsid w:val="00163C07"/>
    <w:rsid w:val="0016467E"/>
    <w:rsid w:val="00167004"/>
    <w:rsid w:val="00170499"/>
    <w:rsid w:val="00170FB0"/>
    <w:rsid w:val="00171A50"/>
    <w:rsid w:val="00171B8D"/>
    <w:rsid w:val="00176532"/>
    <w:rsid w:val="00176F91"/>
    <w:rsid w:val="00177242"/>
    <w:rsid w:val="00185B1C"/>
    <w:rsid w:val="001867BF"/>
    <w:rsid w:val="00186AED"/>
    <w:rsid w:val="00190B51"/>
    <w:rsid w:val="00191F2B"/>
    <w:rsid w:val="001928DF"/>
    <w:rsid w:val="001938C6"/>
    <w:rsid w:val="00194082"/>
    <w:rsid w:val="0019527D"/>
    <w:rsid w:val="001A068B"/>
    <w:rsid w:val="001B0C93"/>
    <w:rsid w:val="001B3C96"/>
    <w:rsid w:val="001B4AB7"/>
    <w:rsid w:val="001B7BA3"/>
    <w:rsid w:val="001B7E17"/>
    <w:rsid w:val="001C1DC4"/>
    <w:rsid w:val="001C44F3"/>
    <w:rsid w:val="001C454D"/>
    <w:rsid w:val="001C49AE"/>
    <w:rsid w:val="001C5CCA"/>
    <w:rsid w:val="001C5D57"/>
    <w:rsid w:val="001C5F9A"/>
    <w:rsid w:val="001C63A5"/>
    <w:rsid w:val="001D072F"/>
    <w:rsid w:val="001D25BA"/>
    <w:rsid w:val="001D42AC"/>
    <w:rsid w:val="001D6101"/>
    <w:rsid w:val="001D77BE"/>
    <w:rsid w:val="001E0810"/>
    <w:rsid w:val="001E270F"/>
    <w:rsid w:val="001E31FD"/>
    <w:rsid w:val="001E4ACD"/>
    <w:rsid w:val="001E688C"/>
    <w:rsid w:val="001F013D"/>
    <w:rsid w:val="001F079E"/>
    <w:rsid w:val="001F1B3F"/>
    <w:rsid w:val="001F3B1B"/>
    <w:rsid w:val="001F415C"/>
    <w:rsid w:val="001F47BB"/>
    <w:rsid w:val="001F7A0B"/>
    <w:rsid w:val="00204BB2"/>
    <w:rsid w:val="0021386C"/>
    <w:rsid w:val="00214F23"/>
    <w:rsid w:val="00220762"/>
    <w:rsid w:val="002228B7"/>
    <w:rsid w:val="00222FFB"/>
    <w:rsid w:val="002240DD"/>
    <w:rsid w:val="0022431E"/>
    <w:rsid w:val="00226F56"/>
    <w:rsid w:val="0022782D"/>
    <w:rsid w:val="0023101D"/>
    <w:rsid w:val="00231C93"/>
    <w:rsid w:val="00232CFE"/>
    <w:rsid w:val="002367FD"/>
    <w:rsid w:val="00237228"/>
    <w:rsid w:val="0024173B"/>
    <w:rsid w:val="00242794"/>
    <w:rsid w:val="00250603"/>
    <w:rsid w:val="00254541"/>
    <w:rsid w:val="002549B2"/>
    <w:rsid w:val="0026025A"/>
    <w:rsid w:val="00260956"/>
    <w:rsid w:val="00262D54"/>
    <w:rsid w:val="002669D3"/>
    <w:rsid w:val="00267F8C"/>
    <w:rsid w:val="0027037B"/>
    <w:rsid w:val="002714AD"/>
    <w:rsid w:val="00272446"/>
    <w:rsid w:val="002739DC"/>
    <w:rsid w:val="002757EE"/>
    <w:rsid w:val="002758A2"/>
    <w:rsid w:val="002758DD"/>
    <w:rsid w:val="00280362"/>
    <w:rsid w:val="002810E4"/>
    <w:rsid w:val="002846B2"/>
    <w:rsid w:val="0028584A"/>
    <w:rsid w:val="002878EA"/>
    <w:rsid w:val="00287C19"/>
    <w:rsid w:val="00292399"/>
    <w:rsid w:val="00295AFB"/>
    <w:rsid w:val="002961CA"/>
    <w:rsid w:val="00297D85"/>
    <w:rsid w:val="002A38EF"/>
    <w:rsid w:val="002A50F7"/>
    <w:rsid w:val="002B2B3C"/>
    <w:rsid w:val="002B6280"/>
    <w:rsid w:val="002B6A86"/>
    <w:rsid w:val="002C07AF"/>
    <w:rsid w:val="002C14CE"/>
    <w:rsid w:val="002C4C2C"/>
    <w:rsid w:val="002C57CF"/>
    <w:rsid w:val="002C5CAF"/>
    <w:rsid w:val="002C69DE"/>
    <w:rsid w:val="002D116D"/>
    <w:rsid w:val="002D1C9C"/>
    <w:rsid w:val="002D390E"/>
    <w:rsid w:val="002D4191"/>
    <w:rsid w:val="002D5E20"/>
    <w:rsid w:val="002D5FD7"/>
    <w:rsid w:val="002D7006"/>
    <w:rsid w:val="002E0F4E"/>
    <w:rsid w:val="002E1FCB"/>
    <w:rsid w:val="002E4043"/>
    <w:rsid w:val="002E73BB"/>
    <w:rsid w:val="002E7ABD"/>
    <w:rsid w:val="002F078E"/>
    <w:rsid w:val="002F57C9"/>
    <w:rsid w:val="002F6DB8"/>
    <w:rsid w:val="00300004"/>
    <w:rsid w:val="003014A2"/>
    <w:rsid w:val="00303EBE"/>
    <w:rsid w:val="003046E6"/>
    <w:rsid w:val="003078A9"/>
    <w:rsid w:val="00307B09"/>
    <w:rsid w:val="00320727"/>
    <w:rsid w:val="0032242B"/>
    <w:rsid w:val="00322A5B"/>
    <w:rsid w:val="0032409D"/>
    <w:rsid w:val="00331FC8"/>
    <w:rsid w:val="003379FB"/>
    <w:rsid w:val="0034232C"/>
    <w:rsid w:val="00342620"/>
    <w:rsid w:val="00345B9A"/>
    <w:rsid w:val="003477AF"/>
    <w:rsid w:val="00350387"/>
    <w:rsid w:val="00353CC6"/>
    <w:rsid w:val="0035764E"/>
    <w:rsid w:val="00360286"/>
    <w:rsid w:val="00362A9B"/>
    <w:rsid w:val="003643F3"/>
    <w:rsid w:val="0036470B"/>
    <w:rsid w:val="00364A89"/>
    <w:rsid w:val="00372A24"/>
    <w:rsid w:val="00372C5F"/>
    <w:rsid w:val="00373FE9"/>
    <w:rsid w:val="003741B6"/>
    <w:rsid w:val="0038214E"/>
    <w:rsid w:val="00384242"/>
    <w:rsid w:val="00384802"/>
    <w:rsid w:val="003848A5"/>
    <w:rsid w:val="0039306F"/>
    <w:rsid w:val="0039386D"/>
    <w:rsid w:val="00393BEF"/>
    <w:rsid w:val="00393E7B"/>
    <w:rsid w:val="003A0109"/>
    <w:rsid w:val="003A0151"/>
    <w:rsid w:val="003A1BD1"/>
    <w:rsid w:val="003A34BA"/>
    <w:rsid w:val="003A5666"/>
    <w:rsid w:val="003A59CA"/>
    <w:rsid w:val="003A6EF6"/>
    <w:rsid w:val="003A77CE"/>
    <w:rsid w:val="003A7A65"/>
    <w:rsid w:val="003B0A1E"/>
    <w:rsid w:val="003B0AA9"/>
    <w:rsid w:val="003B1019"/>
    <w:rsid w:val="003C1A14"/>
    <w:rsid w:val="003C3840"/>
    <w:rsid w:val="003C529F"/>
    <w:rsid w:val="003D2A5D"/>
    <w:rsid w:val="003D2C59"/>
    <w:rsid w:val="003D2FEF"/>
    <w:rsid w:val="003D337C"/>
    <w:rsid w:val="003D7211"/>
    <w:rsid w:val="003D7818"/>
    <w:rsid w:val="003D78E9"/>
    <w:rsid w:val="003E10DB"/>
    <w:rsid w:val="003E2F58"/>
    <w:rsid w:val="003E3370"/>
    <w:rsid w:val="003E43C5"/>
    <w:rsid w:val="003E4E6E"/>
    <w:rsid w:val="003E6A5A"/>
    <w:rsid w:val="003F1F48"/>
    <w:rsid w:val="003F384F"/>
    <w:rsid w:val="003F5DBB"/>
    <w:rsid w:val="003F7B9D"/>
    <w:rsid w:val="0040057E"/>
    <w:rsid w:val="00400B17"/>
    <w:rsid w:val="00402F9F"/>
    <w:rsid w:val="00405081"/>
    <w:rsid w:val="00405D17"/>
    <w:rsid w:val="00406E8A"/>
    <w:rsid w:val="004078A6"/>
    <w:rsid w:val="00407A24"/>
    <w:rsid w:val="0041251D"/>
    <w:rsid w:val="004151EA"/>
    <w:rsid w:val="00417B86"/>
    <w:rsid w:val="00427761"/>
    <w:rsid w:val="00427F1D"/>
    <w:rsid w:val="004306C2"/>
    <w:rsid w:val="0043264B"/>
    <w:rsid w:val="004376EE"/>
    <w:rsid w:val="0044124E"/>
    <w:rsid w:val="00442C12"/>
    <w:rsid w:val="00443CE3"/>
    <w:rsid w:val="004447FC"/>
    <w:rsid w:val="00444BAF"/>
    <w:rsid w:val="00444E41"/>
    <w:rsid w:val="00445427"/>
    <w:rsid w:val="004458D1"/>
    <w:rsid w:val="00447746"/>
    <w:rsid w:val="00447879"/>
    <w:rsid w:val="00447A3A"/>
    <w:rsid w:val="00450561"/>
    <w:rsid w:val="00451162"/>
    <w:rsid w:val="00452731"/>
    <w:rsid w:val="004534E0"/>
    <w:rsid w:val="00457EC0"/>
    <w:rsid w:val="00461583"/>
    <w:rsid w:val="00465F02"/>
    <w:rsid w:val="00470E91"/>
    <w:rsid w:val="00471563"/>
    <w:rsid w:val="00472607"/>
    <w:rsid w:val="0047389F"/>
    <w:rsid w:val="004747ED"/>
    <w:rsid w:val="00476927"/>
    <w:rsid w:val="00481189"/>
    <w:rsid w:val="00482760"/>
    <w:rsid w:val="00484F64"/>
    <w:rsid w:val="00486137"/>
    <w:rsid w:val="0048701D"/>
    <w:rsid w:val="004924ED"/>
    <w:rsid w:val="004938FF"/>
    <w:rsid w:val="00493CAB"/>
    <w:rsid w:val="00494824"/>
    <w:rsid w:val="0049546F"/>
    <w:rsid w:val="004A091D"/>
    <w:rsid w:val="004A2165"/>
    <w:rsid w:val="004A2990"/>
    <w:rsid w:val="004A3AB6"/>
    <w:rsid w:val="004A5F80"/>
    <w:rsid w:val="004A67EC"/>
    <w:rsid w:val="004A707A"/>
    <w:rsid w:val="004A78E0"/>
    <w:rsid w:val="004B00D0"/>
    <w:rsid w:val="004B2D48"/>
    <w:rsid w:val="004B3A5E"/>
    <w:rsid w:val="004B5601"/>
    <w:rsid w:val="004C0D86"/>
    <w:rsid w:val="004C418D"/>
    <w:rsid w:val="004C76BD"/>
    <w:rsid w:val="004C7A13"/>
    <w:rsid w:val="004D1656"/>
    <w:rsid w:val="004D2335"/>
    <w:rsid w:val="004D3828"/>
    <w:rsid w:val="004D7A9E"/>
    <w:rsid w:val="004E0C02"/>
    <w:rsid w:val="004E1C71"/>
    <w:rsid w:val="004E3651"/>
    <w:rsid w:val="004E3931"/>
    <w:rsid w:val="004E4EEF"/>
    <w:rsid w:val="004E6FCC"/>
    <w:rsid w:val="004E77E1"/>
    <w:rsid w:val="004F0498"/>
    <w:rsid w:val="004F18A0"/>
    <w:rsid w:val="004F2873"/>
    <w:rsid w:val="004F41ED"/>
    <w:rsid w:val="004F4940"/>
    <w:rsid w:val="004F5A8F"/>
    <w:rsid w:val="004F6BD8"/>
    <w:rsid w:val="00502876"/>
    <w:rsid w:val="00505B09"/>
    <w:rsid w:val="00505E57"/>
    <w:rsid w:val="00510774"/>
    <w:rsid w:val="00510AD2"/>
    <w:rsid w:val="00510D15"/>
    <w:rsid w:val="0051425E"/>
    <w:rsid w:val="00516106"/>
    <w:rsid w:val="00517E1B"/>
    <w:rsid w:val="005247BA"/>
    <w:rsid w:val="005249D5"/>
    <w:rsid w:val="00525833"/>
    <w:rsid w:val="00526013"/>
    <w:rsid w:val="00532166"/>
    <w:rsid w:val="00532BF8"/>
    <w:rsid w:val="00532D50"/>
    <w:rsid w:val="005349D1"/>
    <w:rsid w:val="00534E9E"/>
    <w:rsid w:val="00536B8F"/>
    <w:rsid w:val="00540B6A"/>
    <w:rsid w:val="0054209A"/>
    <w:rsid w:val="00545CFE"/>
    <w:rsid w:val="0054697B"/>
    <w:rsid w:val="005471C8"/>
    <w:rsid w:val="0055161D"/>
    <w:rsid w:val="005533AA"/>
    <w:rsid w:val="00553413"/>
    <w:rsid w:val="005554E9"/>
    <w:rsid w:val="00555A6F"/>
    <w:rsid w:val="00555CA2"/>
    <w:rsid w:val="00557181"/>
    <w:rsid w:val="0056000B"/>
    <w:rsid w:val="00561A01"/>
    <w:rsid w:val="00562A20"/>
    <w:rsid w:val="0057211D"/>
    <w:rsid w:val="005742C8"/>
    <w:rsid w:val="005749B9"/>
    <w:rsid w:val="005800B4"/>
    <w:rsid w:val="00583257"/>
    <w:rsid w:val="005838BE"/>
    <w:rsid w:val="00584AC3"/>
    <w:rsid w:val="00585270"/>
    <w:rsid w:val="0058550F"/>
    <w:rsid w:val="0059076A"/>
    <w:rsid w:val="0059081B"/>
    <w:rsid w:val="005949CC"/>
    <w:rsid w:val="00595DE8"/>
    <w:rsid w:val="00596818"/>
    <w:rsid w:val="00596D90"/>
    <w:rsid w:val="00597789"/>
    <w:rsid w:val="005978AF"/>
    <w:rsid w:val="005A01E1"/>
    <w:rsid w:val="005A3F19"/>
    <w:rsid w:val="005A78D6"/>
    <w:rsid w:val="005B5848"/>
    <w:rsid w:val="005B6768"/>
    <w:rsid w:val="005B7581"/>
    <w:rsid w:val="005C211D"/>
    <w:rsid w:val="005C3679"/>
    <w:rsid w:val="005C402F"/>
    <w:rsid w:val="005C40DF"/>
    <w:rsid w:val="005C6973"/>
    <w:rsid w:val="005C741C"/>
    <w:rsid w:val="005C79EE"/>
    <w:rsid w:val="005D0E72"/>
    <w:rsid w:val="005D4CC2"/>
    <w:rsid w:val="005D4F3D"/>
    <w:rsid w:val="005D5ADC"/>
    <w:rsid w:val="005D6CED"/>
    <w:rsid w:val="005E0672"/>
    <w:rsid w:val="005E32C2"/>
    <w:rsid w:val="005E4AB9"/>
    <w:rsid w:val="005E72AC"/>
    <w:rsid w:val="005F1B3B"/>
    <w:rsid w:val="005F3DBC"/>
    <w:rsid w:val="005F4EDD"/>
    <w:rsid w:val="005F71C8"/>
    <w:rsid w:val="006008D8"/>
    <w:rsid w:val="00601D69"/>
    <w:rsid w:val="006027C0"/>
    <w:rsid w:val="00604EC0"/>
    <w:rsid w:val="00605F42"/>
    <w:rsid w:val="00610F77"/>
    <w:rsid w:val="00611B68"/>
    <w:rsid w:val="0061212A"/>
    <w:rsid w:val="006121D7"/>
    <w:rsid w:val="00612475"/>
    <w:rsid w:val="00612A4E"/>
    <w:rsid w:val="00613E4F"/>
    <w:rsid w:val="00613F93"/>
    <w:rsid w:val="00617F13"/>
    <w:rsid w:val="00621B13"/>
    <w:rsid w:val="00626CA4"/>
    <w:rsid w:val="00626EC6"/>
    <w:rsid w:val="00627A6C"/>
    <w:rsid w:val="00630FE4"/>
    <w:rsid w:val="006348A6"/>
    <w:rsid w:val="00640348"/>
    <w:rsid w:val="00640829"/>
    <w:rsid w:val="00641959"/>
    <w:rsid w:val="00641AC8"/>
    <w:rsid w:val="00644A96"/>
    <w:rsid w:val="0064534B"/>
    <w:rsid w:val="00645C47"/>
    <w:rsid w:val="00647684"/>
    <w:rsid w:val="00651E67"/>
    <w:rsid w:val="0065286D"/>
    <w:rsid w:val="00655280"/>
    <w:rsid w:val="00655853"/>
    <w:rsid w:val="00656A2C"/>
    <w:rsid w:val="00657174"/>
    <w:rsid w:val="00665413"/>
    <w:rsid w:val="00665865"/>
    <w:rsid w:val="00665D8D"/>
    <w:rsid w:val="00666D52"/>
    <w:rsid w:val="006678A0"/>
    <w:rsid w:val="006678DF"/>
    <w:rsid w:val="006730C9"/>
    <w:rsid w:val="00676AE5"/>
    <w:rsid w:val="00680F84"/>
    <w:rsid w:val="0068191A"/>
    <w:rsid w:val="00684DD2"/>
    <w:rsid w:val="0068779E"/>
    <w:rsid w:val="00693133"/>
    <w:rsid w:val="0069449A"/>
    <w:rsid w:val="006947EA"/>
    <w:rsid w:val="0069517A"/>
    <w:rsid w:val="006A06EA"/>
    <w:rsid w:val="006A1BA0"/>
    <w:rsid w:val="006A1EE7"/>
    <w:rsid w:val="006A25E1"/>
    <w:rsid w:val="006A34C7"/>
    <w:rsid w:val="006A4247"/>
    <w:rsid w:val="006B6C14"/>
    <w:rsid w:val="006B6DAD"/>
    <w:rsid w:val="006C01A5"/>
    <w:rsid w:val="006C43C5"/>
    <w:rsid w:val="006C61B9"/>
    <w:rsid w:val="006C68E0"/>
    <w:rsid w:val="006C773A"/>
    <w:rsid w:val="006D1202"/>
    <w:rsid w:val="006D2CD5"/>
    <w:rsid w:val="006D3C04"/>
    <w:rsid w:val="006D6119"/>
    <w:rsid w:val="006D6DDC"/>
    <w:rsid w:val="006E2C9E"/>
    <w:rsid w:val="006E3987"/>
    <w:rsid w:val="006E46A9"/>
    <w:rsid w:val="006E58F1"/>
    <w:rsid w:val="006E6006"/>
    <w:rsid w:val="006F067C"/>
    <w:rsid w:val="006F47FD"/>
    <w:rsid w:val="006F4D94"/>
    <w:rsid w:val="006F57F9"/>
    <w:rsid w:val="006F5D95"/>
    <w:rsid w:val="006F7423"/>
    <w:rsid w:val="006F7981"/>
    <w:rsid w:val="00701604"/>
    <w:rsid w:val="00701678"/>
    <w:rsid w:val="007028C7"/>
    <w:rsid w:val="007046BA"/>
    <w:rsid w:val="00706359"/>
    <w:rsid w:val="00706444"/>
    <w:rsid w:val="00707DBC"/>
    <w:rsid w:val="00710A4D"/>
    <w:rsid w:val="00715547"/>
    <w:rsid w:val="00716390"/>
    <w:rsid w:val="00716AB4"/>
    <w:rsid w:val="00716FE5"/>
    <w:rsid w:val="00717478"/>
    <w:rsid w:val="007218D9"/>
    <w:rsid w:val="007272F3"/>
    <w:rsid w:val="0073309A"/>
    <w:rsid w:val="00734C25"/>
    <w:rsid w:val="007354D3"/>
    <w:rsid w:val="007359AB"/>
    <w:rsid w:val="0074106C"/>
    <w:rsid w:val="00743261"/>
    <w:rsid w:val="007457E1"/>
    <w:rsid w:val="00747ED3"/>
    <w:rsid w:val="00752AB0"/>
    <w:rsid w:val="00752BF0"/>
    <w:rsid w:val="00753E77"/>
    <w:rsid w:val="00754203"/>
    <w:rsid w:val="0075480F"/>
    <w:rsid w:val="007558D6"/>
    <w:rsid w:val="00757EDF"/>
    <w:rsid w:val="007614BA"/>
    <w:rsid w:val="0076445C"/>
    <w:rsid w:val="00765295"/>
    <w:rsid w:val="007659B4"/>
    <w:rsid w:val="00765C21"/>
    <w:rsid w:val="00767A2E"/>
    <w:rsid w:val="00770190"/>
    <w:rsid w:val="00770E15"/>
    <w:rsid w:val="00771BE8"/>
    <w:rsid w:val="00775CB8"/>
    <w:rsid w:val="00777BB8"/>
    <w:rsid w:val="00782814"/>
    <w:rsid w:val="00782A9D"/>
    <w:rsid w:val="00783A6D"/>
    <w:rsid w:val="00784124"/>
    <w:rsid w:val="00786245"/>
    <w:rsid w:val="007867EF"/>
    <w:rsid w:val="007925CD"/>
    <w:rsid w:val="00792EA5"/>
    <w:rsid w:val="00792FED"/>
    <w:rsid w:val="007930F2"/>
    <w:rsid w:val="007946C2"/>
    <w:rsid w:val="007A042D"/>
    <w:rsid w:val="007A42BF"/>
    <w:rsid w:val="007A56E2"/>
    <w:rsid w:val="007A665B"/>
    <w:rsid w:val="007A6F67"/>
    <w:rsid w:val="007A7ADA"/>
    <w:rsid w:val="007A7B7B"/>
    <w:rsid w:val="007B0A70"/>
    <w:rsid w:val="007B0FAC"/>
    <w:rsid w:val="007B1721"/>
    <w:rsid w:val="007B1854"/>
    <w:rsid w:val="007B1D09"/>
    <w:rsid w:val="007B22D8"/>
    <w:rsid w:val="007B278A"/>
    <w:rsid w:val="007B28B4"/>
    <w:rsid w:val="007C1F8C"/>
    <w:rsid w:val="007C279B"/>
    <w:rsid w:val="007C360A"/>
    <w:rsid w:val="007C3889"/>
    <w:rsid w:val="007C571A"/>
    <w:rsid w:val="007C6207"/>
    <w:rsid w:val="007C6942"/>
    <w:rsid w:val="007C6BA1"/>
    <w:rsid w:val="007C7081"/>
    <w:rsid w:val="007C7BB7"/>
    <w:rsid w:val="007D06B1"/>
    <w:rsid w:val="007D278A"/>
    <w:rsid w:val="007D335A"/>
    <w:rsid w:val="007D4207"/>
    <w:rsid w:val="007D645C"/>
    <w:rsid w:val="007D7F5D"/>
    <w:rsid w:val="007E1684"/>
    <w:rsid w:val="007E2C91"/>
    <w:rsid w:val="007E3177"/>
    <w:rsid w:val="007E4366"/>
    <w:rsid w:val="007E6006"/>
    <w:rsid w:val="007E64D6"/>
    <w:rsid w:val="007E69C1"/>
    <w:rsid w:val="007F0CE2"/>
    <w:rsid w:val="007F17E3"/>
    <w:rsid w:val="007F1DF2"/>
    <w:rsid w:val="007F2D40"/>
    <w:rsid w:val="007F30EE"/>
    <w:rsid w:val="007F3934"/>
    <w:rsid w:val="007F5088"/>
    <w:rsid w:val="00800B02"/>
    <w:rsid w:val="00803D0F"/>
    <w:rsid w:val="008064C8"/>
    <w:rsid w:val="00810BF4"/>
    <w:rsid w:val="00811074"/>
    <w:rsid w:val="0081111A"/>
    <w:rsid w:val="00811338"/>
    <w:rsid w:val="0081455E"/>
    <w:rsid w:val="0081458B"/>
    <w:rsid w:val="0081480C"/>
    <w:rsid w:val="00814A9C"/>
    <w:rsid w:val="008150FA"/>
    <w:rsid w:val="00816411"/>
    <w:rsid w:val="008168B9"/>
    <w:rsid w:val="00816FE0"/>
    <w:rsid w:val="00817A9A"/>
    <w:rsid w:val="00817D72"/>
    <w:rsid w:val="00820C99"/>
    <w:rsid w:val="008271F6"/>
    <w:rsid w:val="00830285"/>
    <w:rsid w:val="00830985"/>
    <w:rsid w:val="008309A3"/>
    <w:rsid w:val="0083721C"/>
    <w:rsid w:val="0084148D"/>
    <w:rsid w:val="00841C70"/>
    <w:rsid w:val="00852670"/>
    <w:rsid w:val="008526E1"/>
    <w:rsid w:val="00852746"/>
    <w:rsid w:val="008536BD"/>
    <w:rsid w:val="00853776"/>
    <w:rsid w:val="00857A26"/>
    <w:rsid w:val="0086222B"/>
    <w:rsid w:val="00862CC5"/>
    <w:rsid w:val="00864EAB"/>
    <w:rsid w:val="008657CA"/>
    <w:rsid w:val="00870AFC"/>
    <w:rsid w:val="00870F78"/>
    <w:rsid w:val="00871C9A"/>
    <w:rsid w:val="008728B7"/>
    <w:rsid w:val="00874026"/>
    <w:rsid w:val="00876DE7"/>
    <w:rsid w:val="008829ED"/>
    <w:rsid w:val="00884D81"/>
    <w:rsid w:val="00885D6C"/>
    <w:rsid w:val="008879CF"/>
    <w:rsid w:val="00893A29"/>
    <w:rsid w:val="008951D9"/>
    <w:rsid w:val="0089643E"/>
    <w:rsid w:val="0089782B"/>
    <w:rsid w:val="00897BFF"/>
    <w:rsid w:val="008A0003"/>
    <w:rsid w:val="008A2FAC"/>
    <w:rsid w:val="008A4421"/>
    <w:rsid w:val="008B25F2"/>
    <w:rsid w:val="008B3158"/>
    <w:rsid w:val="008B4830"/>
    <w:rsid w:val="008B4CDF"/>
    <w:rsid w:val="008B5285"/>
    <w:rsid w:val="008B6165"/>
    <w:rsid w:val="008C0C09"/>
    <w:rsid w:val="008C1D33"/>
    <w:rsid w:val="008C1E45"/>
    <w:rsid w:val="008C5EDA"/>
    <w:rsid w:val="008C6219"/>
    <w:rsid w:val="008C70AF"/>
    <w:rsid w:val="008C789A"/>
    <w:rsid w:val="008D106D"/>
    <w:rsid w:val="008D1A99"/>
    <w:rsid w:val="008D23FB"/>
    <w:rsid w:val="008D2A0E"/>
    <w:rsid w:val="008D648D"/>
    <w:rsid w:val="008E0673"/>
    <w:rsid w:val="008E47B7"/>
    <w:rsid w:val="008E52F1"/>
    <w:rsid w:val="008E5AF2"/>
    <w:rsid w:val="008E69CC"/>
    <w:rsid w:val="008E73D2"/>
    <w:rsid w:val="008E7ACA"/>
    <w:rsid w:val="008F0010"/>
    <w:rsid w:val="008F1DAD"/>
    <w:rsid w:val="008F34D1"/>
    <w:rsid w:val="008F4668"/>
    <w:rsid w:val="008F51B0"/>
    <w:rsid w:val="008F5B16"/>
    <w:rsid w:val="008F76A1"/>
    <w:rsid w:val="009009AD"/>
    <w:rsid w:val="009019CE"/>
    <w:rsid w:val="00901B39"/>
    <w:rsid w:val="009034A2"/>
    <w:rsid w:val="00903CB1"/>
    <w:rsid w:val="00904627"/>
    <w:rsid w:val="009049BE"/>
    <w:rsid w:val="00905CDC"/>
    <w:rsid w:val="009062D4"/>
    <w:rsid w:val="009072FB"/>
    <w:rsid w:val="009078B2"/>
    <w:rsid w:val="009079DD"/>
    <w:rsid w:val="00910F3B"/>
    <w:rsid w:val="00912B7A"/>
    <w:rsid w:val="00915FF1"/>
    <w:rsid w:val="00916FB2"/>
    <w:rsid w:val="00922E87"/>
    <w:rsid w:val="00923D56"/>
    <w:rsid w:val="00924F7D"/>
    <w:rsid w:val="00924FA3"/>
    <w:rsid w:val="00925A82"/>
    <w:rsid w:val="009278CF"/>
    <w:rsid w:val="00940172"/>
    <w:rsid w:val="0094572C"/>
    <w:rsid w:val="00945B7B"/>
    <w:rsid w:val="009474D2"/>
    <w:rsid w:val="00950295"/>
    <w:rsid w:val="00950505"/>
    <w:rsid w:val="0095057F"/>
    <w:rsid w:val="009512A6"/>
    <w:rsid w:val="009533C9"/>
    <w:rsid w:val="00955B4B"/>
    <w:rsid w:val="00956B11"/>
    <w:rsid w:val="00956C72"/>
    <w:rsid w:val="00957BDE"/>
    <w:rsid w:val="009625D4"/>
    <w:rsid w:val="0096382C"/>
    <w:rsid w:val="009638FF"/>
    <w:rsid w:val="00963931"/>
    <w:rsid w:val="00963D19"/>
    <w:rsid w:val="00966F83"/>
    <w:rsid w:val="009718D8"/>
    <w:rsid w:val="0097382B"/>
    <w:rsid w:val="0097628A"/>
    <w:rsid w:val="0098179E"/>
    <w:rsid w:val="009817AE"/>
    <w:rsid w:val="0098219D"/>
    <w:rsid w:val="00983279"/>
    <w:rsid w:val="00984B60"/>
    <w:rsid w:val="009904F0"/>
    <w:rsid w:val="00994899"/>
    <w:rsid w:val="00994A9D"/>
    <w:rsid w:val="00997A36"/>
    <w:rsid w:val="009A1F2A"/>
    <w:rsid w:val="009A2CC3"/>
    <w:rsid w:val="009A44EC"/>
    <w:rsid w:val="009A50F4"/>
    <w:rsid w:val="009A590B"/>
    <w:rsid w:val="009A5E00"/>
    <w:rsid w:val="009A72BD"/>
    <w:rsid w:val="009B34D1"/>
    <w:rsid w:val="009B3AEB"/>
    <w:rsid w:val="009B4EA2"/>
    <w:rsid w:val="009B4F06"/>
    <w:rsid w:val="009B7928"/>
    <w:rsid w:val="009C1F62"/>
    <w:rsid w:val="009C352C"/>
    <w:rsid w:val="009C6430"/>
    <w:rsid w:val="009C7837"/>
    <w:rsid w:val="009C7F69"/>
    <w:rsid w:val="009C7FFB"/>
    <w:rsid w:val="009D25A2"/>
    <w:rsid w:val="009D31EA"/>
    <w:rsid w:val="009D355F"/>
    <w:rsid w:val="009D4393"/>
    <w:rsid w:val="009D4EBC"/>
    <w:rsid w:val="009E05A1"/>
    <w:rsid w:val="009E0DB1"/>
    <w:rsid w:val="009E18AA"/>
    <w:rsid w:val="009E36F0"/>
    <w:rsid w:val="009E39E6"/>
    <w:rsid w:val="009F1228"/>
    <w:rsid w:val="009F1668"/>
    <w:rsid w:val="009F1820"/>
    <w:rsid w:val="009F3387"/>
    <w:rsid w:val="009F48E9"/>
    <w:rsid w:val="009F655B"/>
    <w:rsid w:val="009F7EF0"/>
    <w:rsid w:val="00A0061F"/>
    <w:rsid w:val="00A02F4D"/>
    <w:rsid w:val="00A0733A"/>
    <w:rsid w:val="00A13441"/>
    <w:rsid w:val="00A1609F"/>
    <w:rsid w:val="00A162B9"/>
    <w:rsid w:val="00A171B1"/>
    <w:rsid w:val="00A20B78"/>
    <w:rsid w:val="00A22965"/>
    <w:rsid w:val="00A22A1D"/>
    <w:rsid w:val="00A2441D"/>
    <w:rsid w:val="00A24DD1"/>
    <w:rsid w:val="00A2648D"/>
    <w:rsid w:val="00A305F7"/>
    <w:rsid w:val="00A31A45"/>
    <w:rsid w:val="00A33854"/>
    <w:rsid w:val="00A34DF1"/>
    <w:rsid w:val="00A356B3"/>
    <w:rsid w:val="00A35A50"/>
    <w:rsid w:val="00A400DB"/>
    <w:rsid w:val="00A42792"/>
    <w:rsid w:val="00A42DDE"/>
    <w:rsid w:val="00A432BC"/>
    <w:rsid w:val="00A473B4"/>
    <w:rsid w:val="00A52E26"/>
    <w:rsid w:val="00A6266A"/>
    <w:rsid w:val="00A661EF"/>
    <w:rsid w:val="00A70221"/>
    <w:rsid w:val="00A70AEB"/>
    <w:rsid w:val="00A757BE"/>
    <w:rsid w:val="00A76C04"/>
    <w:rsid w:val="00A8421D"/>
    <w:rsid w:val="00A85C71"/>
    <w:rsid w:val="00A85F51"/>
    <w:rsid w:val="00A87DE2"/>
    <w:rsid w:val="00A90AB2"/>
    <w:rsid w:val="00A90AB7"/>
    <w:rsid w:val="00A916FF"/>
    <w:rsid w:val="00A9584C"/>
    <w:rsid w:val="00AA12B7"/>
    <w:rsid w:val="00AA2AD5"/>
    <w:rsid w:val="00AA33DE"/>
    <w:rsid w:val="00AA3644"/>
    <w:rsid w:val="00AA3845"/>
    <w:rsid w:val="00AA7EE4"/>
    <w:rsid w:val="00AB17A2"/>
    <w:rsid w:val="00AB3C2A"/>
    <w:rsid w:val="00AC1131"/>
    <w:rsid w:val="00AC1B73"/>
    <w:rsid w:val="00AC76CA"/>
    <w:rsid w:val="00AC789E"/>
    <w:rsid w:val="00AD01A8"/>
    <w:rsid w:val="00AD074F"/>
    <w:rsid w:val="00AD220A"/>
    <w:rsid w:val="00AD72C1"/>
    <w:rsid w:val="00AE28DD"/>
    <w:rsid w:val="00AE3D39"/>
    <w:rsid w:val="00AE551D"/>
    <w:rsid w:val="00AE5F0F"/>
    <w:rsid w:val="00AE71CB"/>
    <w:rsid w:val="00AE7F30"/>
    <w:rsid w:val="00AF1E6E"/>
    <w:rsid w:val="00AF31A6"/>
    <w:rsid w:val="00AF321F"/>
    <w:rsid w:val="00AF326C"/>
    <w:rsid w:val="00AF394E"/>
    <w:rsid w:val="00AF4966"/>
    <w:rsid w:val="00AF656C"/>
    <w:rsid w:val="00AF7FBC"/>
    <w:rsid w:val="00B008F8"/>
    <w:rsid w:val="00B010A7"/>
    <w:rsid w:val="00B02D48"/>
    <w:rsid w:val="00B03297"/>
    <w:rsid w:val="00B03D6C"/>
    <w:rsid w:val="00B0675C"/>
    <w:rsid w:val="00B06801"/>
    <w:rsid w:val="00B075E7"/>
    <w:rsid w:val="00B0781A"/>
    <w:rsid w:val="00B112EA"/>
    <w:rsid w:val="00B121C4"/>
    <w:rsid w:val="00B12331"/>
    <w:rsid w:val="00B12A7E"/>
    <w:rsid w:val="00B1324A"/>
    <w:rsid w:val="00B141DA"/>
    <w:rsid w:val="00B1790D"/>
    <w:rsid w:val="00B228B6"/>
    <w:rsid w:val="00B22D13"/>
    <w:rsid w:val="00B24D88"/>
    <w:rsid w:val="00B30546"/>
    <w:rsid w:val="00B312F7"/>
    <w:rsid w:val="00B31BDE"/>
    <w:rsid w:val="00B334DE"/>
    <w:rsid w:val="00B3489A"/>
    <w:rsid w:val="00B35860"/>
    <w:rsid w:val="00B3615A"/>
    <w:rsid w:val="00B36A01"/>
    <w:rsid w:val="00B376F8"/>
    <w:rsid w:val="00B37CB3"/>
    <w:rsid w:val="00B418D0"/>
    <w:rsid w:val="00B41E0C"/>
    <w:rsid w:val="00B442EA"/>
    <w:rsid w:val="00B454E0"/>
    <w:rsid w:val="00B45AD4"/>
    <w:rsid w:val="00B46A86"/>
    <w:rsid w:val="00B5018D"/>
    <w:rsid w:val="00B508BF"/>
    <w:rsid w:val="00B52227"/>
    <w:rsid w:val="00B54DDC"/>
    <w:rsid w:val="00B552B4"/>
    <w:rsid w:val="00B56BE9"/>
    <w:rsid w:val="00B57323"/>
    <w:rsid w:val="00B6451E"/>
    <w:rsid w:val="00B715C4"/>
    <w:rsid w:val="00B71B4A"/>
    <w:rsid w:val="00B72C90"/>
    <w:rsid w:val="00B731D3"/>
    <w:rsid w:val="00B74C63"/>
    <w:rsid w:val="00B7531A"/>
    <w:rsid w:val="00B75EAF"/>
    <w:rsid w:val="00B81658"/>
    <w:rsid w:val="00B82561"/>
    <w:rsid w:val="00B8332B"/>
    <w:rsid w:val="00B83E05"/>
    <w:rsid w:val="00B85FA0"/>
    <w:rsid w:val="00B86773"/>
    <w:rsid w:val="00B91BA4"/>
    <w:rsid w:val="00B941F4"/>
    <w:rsid w:val="00B946FA"/>
    <w:rsid w:val="00BA0E03"/>
    <w:rsid w:val="00BA2536"/>
    <w:rsid w:val="00BB1E56"/>
    <w:rsid w:val="00BB2D82"/>
    <w:rsid w:val="00BB65A4"/>
    <w:rsid w:val="00BB6BD3"/>
    <w:rsid w:val="00BB7C84"/>
    <w:rsid w:val="00BC2C9A"/>
    <w:rsid w:val="00BC37ED"/>
    <w:rsid w:val="00BC5816"/>
    <w:rsid w:val="00BD14AB"/>
    <w:rsid w:val="00BD1CA7"/>
    <w:rsid w:val="00BD39E1"/>
    <w:rsid w:val="00BD5C7C"/>
    <w:rsid w:val="00BE19A0"/>
    <w:rsid w:val="00BE24BC"/>
    <w:rsid w:val="00BE6170"/>
    <w:rsid w:val="00BE7BE9"/>
    <w:rsid w:val="00BF0261"/>
    <w:rsid w:val="00BF124E"/>
    <w:rsid w:val="00BF13CC"/>
    <w:rsid w:val="00C0133B"/>
    <w:rsid w:val="00C016D4"/>
    <w:rsid w:val="00C04779"/>
    <w:rsid w:val="00C050F7"/>
    <w:rsid w:val="00C0516C"/>
    <w:rsid w:val="00C05E2D"/>
    <w:rsid w:val="00C06069"/>
    <w:rsid w:val="00C0671E"/>
    <w:rsid w:val="00C072B3"/>
    <w:rsid w:val="00C10128"/>
    <w:rsid w:val="00C13557"/>
    <w:rsid w:val="00C1456A"/>
    <w:rsid w:val="00C156C5"/>
    <w:rsid w:val="00C17A1F"/>
    <w:rsid w:val="00C20350"/>
    <w:rsid w:val="00C21480"/>
    <w:rsid w:val="00C2270B"/>
    <w:rsid w:val="00C25AC9"/>
    <w:rsid w:val="00C26817"/>
    <w:rsid w:val="00C27084"/>
    <w:rsid w:val="00C3555F"/>
    <w:rsid w:val="00C3567F"/>
    <w:rsid w:val="00C370CF"/>
    <w:rsid w:val="00C4168C"/>
    <w:rsid w:val="00C43366"/>
    <w:rsid w:val="00C461F3"/>
    <w:rsid w:val="00C47911"/>
    <w:rsid w:val="00C51C0C"/>
    <w:rsid w:val="00C55DF9"/>
    <w:rsid w:val="00C56D58"/>
    <w:rsid w:val="00C62162"/>
    <w:rsid w:val="00C62BBC"/>
    <w:rsid w:val="00C713CA"/>
    <w:rsid w:val="00C723AF"/>
    <w:rsid w:val="00C72B57"/>
    <w:rsid w:val="00C737D2"/>
    <w:rsid w:val="00C80001"/>
    <w:rsid w:val="00C82BF3"/>
    <w:rsid w:val="00C82E5E"/>
    <w:rsid w:val="00C82FF7"/>
    <w:rsid w:val="00C8345A"/>
    <w:rsid w:val="00C85356"/>
    <w:rsid w:val="00C86259"/>
    <w:rsid w:val="00C9164D"/>
    <w:rsid w:val="00C93CEF"/>
    <w:rsid w:val="00C94B25"/>
    <w:rsid w:val="00C96FBC"/>
    <w:rsid w:val="00CA08F2"/>
    <w:rsid w:val="00CA249A"/>
    <w:rsid w:val="00CA3D95"/>
    <w:rsid w:val="00CB2FE4"/>
    <w:rsid w:val="00CB464E"/>
    <w:rsid w:val="00CB4A8B"/>
    <w:rsid w:val="00CB52C4"/>
    <w:rsid w:val="00CB6F0E"/>
    <w:rsid w:val="00CC1CA6"/>
    <w:rsid w:val="00CC469E"/>
    <w:rsid w:val="00CC60A0"/>
    <w:rsid w:val="00CC720C"/>
    <w:rsid w:val="00CD0617"/>
    <w:rsid w:val="00CD21ED"/>
    <w:rsid w:val="00CD232F"/>
    <w:rsid w:val="00CD2B01"/>
    <w:rsid w:val="00CD3CBE"/>
    <w:rsid w:val="00CD7680"/>
    <w:rsid w:val="00CE30A5"/>
    <w:rsid w:val="00CE6082"/>
    <w:rsid w:val="00CF086F"/>
    <w:rsid w:val="00CF40D2"/>
    <w:rsid w:val="00CF5AF1"/>
    <w:rsid w:val="00CF670C"/>
    <w:rsid w:val="00D0238C"/>
    <w:rsid w:val="00D034C3"/>
    <w:rsid w:val="00D0380F"/>
    <w:rsid w:val="00D03B16"/>
    <w:rsid w:val="00D03D2A"/>
    <w:rsid w:val="00D04B1B"/>
    <w:rsid w:val="00D05AB7"/>
    <w:rsid w:val="00D1110B"/>
    <w:rsid w:val="00D1198B"/>
    <w:rsid w:val="00D201B5"/>
    <w:rsid w:val="00D20988"/>
    <w:rsid w:val="00D2354B"/>
    <w:rsid w:val="00D2427D"/>
    <w:rsid w:val="00D24C00"/>
    <w:rsid w:val="00D27B28"/>
    <w:rsid w:val="00D3108B"/>
    <w:rsid w:val="00D32688"/>
    <w:rsid w:val="00D3475F"/>
    <w:rsid w:val="00D34880"/>
    <w:rsid w:val="00D34886"/>
    <w:rsid w:val="00D34FA5"/>
    <w:rsid w:val="00D35F0D"/>
    <w:rsid w:val="00D40DD5"/>
    <w:rsid w:val="00D41DEA"/>
    <w:rsid w:val="00D45838"/>
    <w:rsid w:val="00D46F28"/>
    <w:rsid w:val="00D4765F"/>
    <w:rsid w:val="00D477DC"/>
    <w:rsid w:val="00D50E84"/>
    <w:rsid w:val="00D50FA0"/>
    <w:rsid w:val="00D5386C"/>
    <w:rsid w:val="00D53F82"/>
    <w:rsid w:val="00D54855"/>
    <w:rsid w:val="00D5582D"/>
    <w:rsid w:val="00D577C9"/>
    <w:rsid w:val="00D63411"/>
    <w:rsid w:val="00D70517"/>
    <w:rsid w:val="00D71A95"/>
    <w:rsid w:val="00D727CB"/>
    <w:rsid w:val="00D74027"/>
    <w:rsid w:val="00D766C3"/>
    <w:rsid w:val="00D76EE5"/>
    <w:rsid w:val="00D80908"/>
    <w:rsid w:val="00D80B2B"/>
    <w:rsid w:val="00D813B1"/>
    <w:rsid w:val="00D84012"/>
    <w:rsid w:val="00D84478"/>
    <w:rsid w:val="00D84889"/>
    <w:rsid w:val="00D91B54"/>
    <w:rsid w:val="00D94607"/>
    <w:rsid w:val="00D94FD8"/>
    <w:rsid w:val="00D96953"/>
    <w:rsid w:val="00D972B6"/>
    <w:rsid w:val="00D97892"/>
    <w:rsid w:val="00D97EB6"/>
    <w:rsid w:val="00DA10F0"/>
    <w:rsid w:val="00DA150C"/>
    <w:rsid w:val="00DA4890"/>
    <w:rsid w:val="00DA76CE"/>
    <w:rsid w:val="00DB2DBD"/>
    <w:rsid w:val="00DB7EB2"/>
    <w:rsid w:val="00DC185D"/>
    <w:rsid w:val="00DC37ED"/>
    <w:rsid w:val="00DC4980"/>
    <w:rsid w:val="00DC4FF1"/>
    <w:rsid w:val="00DC697D"/>
    <w:rsid w:val="00DD47EE"/>
    <w:rsid w:val="00DD67F8"/>
    <w:rsid w:val="00DD74ED"/>
    <w:rsid w:val="00DD759F"/>
    <w:rsid w:val="00DE136B"/>
    <w:rsid w:val="00DE24D6"/>
    <w:rsid w:val="00DE3D3E"/>
    <w:rsid w:val="00DE58AB"/>
    <w:rsid w:val="00DE6882"/>
    <w:rsid w:val="00DF0747"/>
    <w:rsid w:val="00DF190B"/>
    <w:rsid w:val="00DF2E1D"/>
    <w:rsid w:val="00DF2F95"/>
    <w:rsid w:val="00DF3C79"/>
    <w:rsid w:val="00DF3E97"/>
    <w:rsid w:val="00DF47BA"/>
    <w:rsid w:val="00DF61E7"/>
    <w:rsid w:val="00DF69A3"/>
    <w:rsid w:val="00E0030A"/>
    <w:rsid w:val="00E03A20"/>
    <w:rsid w:val="00E05958"/>
    <w:rsid w:val="00E0606A"/>
    <w:rsid w:val="00E07F7C"/>
    <w:rsid w:val="00E107D1"/>
    <w:rsid w:val="00E10FF3"/>
    <w:rsid w:val="00E116A7"/>
    <w:rsid w:val="00E1175E"/>
    <w:rsid w:val="00E11F8A"/>
    <w:rsid w:val="00E134E7"/>
    <w:rsid w:val="00E1370B"/>
    <w:rsid w:val="00E14589"/>
    <w:rsid w:val="00E1511A"/>
    <w:rsid w:val="00E153B9"/>
    <w:rsid w:val="00E17594"/>
    <w:rsid w:val="00E20218"/>
    <w:rsid w:val="00E270AE"/>
    <w:rsid w:val="00E27162"/>
    <w:rsid w:val="00E277B3"/>
    <w:rsid w:val="00E31981"/>
    <w:rsid w:val="00E32CD1"/>
    <w:rsid w:val="00E34B33"/>
    <w:rsid w:val="00E34E62"/>
    <w:rsid w:val="00E354E3"/>
    <w:rsid w:val="00E35A8A"/>
    <w:rsid w:val="00E3636F"/>
    <w:rsid w:val="00E372BA"/>
    <w:rsid w:val="00E41F9E"/>
    <w:rsid w:val="00E420EC"/>
    <w:rsid w:val="00E42B16"/>
    <w:rsid w:val="00E4445F"/>
    <w:rsid w:val="00E45036"/>
    <w:rsid w:val="00E45FE1"/>
    <w:rsid w:val="00E46809"/>
    <w:rsid w:val="00E47201"/>
    <w:rsid w:val="00E530BF"/>
    <w:rsid w:val="00E5435D"/>
    <w:rsid w:val="00E553FB"/>
    <w:rsid w:val="00E619D7"/>
    <w:rsid w:val="00E62E2F"/>
    <w:rsid w:val="00E649AF"/>
    <w:rsid w:val="00E6781D"/>
    <w:rsid w:val="00E72279"/>
    <w:rsid w:val="00E72D67"/>
    <w:rsid w:val="00E72DE6"/>
    <w:rsid w:val="00E73FE2"/>
    <w:rsid w:val="00E75F29"/>
    <w:rsid w:val="00E762AC"/>
    <w:rsid w:val="00E76A62"/>
    <w:rsid w:val="00E80D61"/>
    <w:rsid w:val="00E8102D"/>
    <w:rsid w:val="00E82243"/>
    <w:rsid w:val="00E8363F"/>
    <w:rsid w:val="00E84C5E"/>
    <w:rsid w:val="00E86138"/>
    <w:rsid w:val="00E877A1"/>
    <w:rsid w:val="00E93CA1"/>
    <w:rsid w:val="00E955CB"/>
    <w:rsid w:val="00E95B55"/>
    <w:rsid w:val="00E96D34"/>
    <w:rsid w:val="00E97AAF"/>
    <w:rsid w:val="00E97DB2"/>
    <w:rsid w:val="00EA0E83"/>
    <w:rsid w:val="00EA19E3"/>
    <w:rsid w:val="00EA1AED"/>
    <w:rsid w:val="00EA3B3D"/>
    <w:rsid w:val="00EA3F47"/>
    <w:rsid w:val="00EA42A6"/>
    <w:rsid w:val="00EB07F6"/>
    <w:rsid w:val="00EB0F3A"/>
    <w:rsid w:val="00EB10F0"/>
    <w:rsid w:val="00EB1E4D"/>
    <w:rsid w:val="00EB2F68"/>
    <w:rsid w:val="00EB320E"/>
    <w:rsid w:val="00EB3494"/>
    <w:rsid w:val="00EB46BB"/>
    <w:rsid w:val="00EB5756"/>
    <w:rsid w:val="00EB6481"/>
    <w:rsid w:val="00EC1AB5"/>
    <w:rsid w:val="00EC1D26"/>
    <w:rsid w:val="00EC3582"/>
    <w:rsid w:val="00EC3948"/>
    <w:rsid w:val="00EC73D5"/>
    <w:rsid w:val="00ED24AF"/>
    <w:rsid w:val="00ED4539"/>
    <w:rsid w:val="00ED4F51"/>
    <w:rsid w:val="00ED6403"/>
    <w:rsid w:val="00ED70A7"/>
    <w:rsid w:val="00ED7F74"/>
    <w:rsid w:val="00EE35C7"/>
    <w:rsid w:val="00EE4378"/>
    <w:rsid w:val="00EE4EFA"/>
    <w:rsid w:val="00EE66CD"/>
    <w:rsid w:val="00EF0310"/>
    <w:rsid w:val="00EF3CD9"/>
    <w:rsid w:val="00EF5941"/>
    <w:rsid w:val="00EF6F6B"/>
    <w:rsid w:val="00EF76F8"/>
    <w:rsid w:val="00F03E75"/>
    <w:rsid w:val="00F041C3"/>
    <w:rsid w:val="00F04F93"/>
    <w:rsid w:val="00F060E7"/>
    <w:rsid w:val="00F06558"/>
    <w:rsid w:val="00F06BBA"/>
    <w:rsid w:val="00F10197"/>
    <w:rsid w:val="00F10929"/>
    <w:rsid w:val="00F11BF9"/>
    <w:rsid w:val="00F129A3"/>
    <w:rsid w:val="00F1443E"/>
    <w:rsid w:val="00F149D0"/>
    <w:rsid w:val="00F149DE"/>
    <w:rsid w:val="00F15D72"/>
    <w:rsid w:val="00F2010A"/>
    <w:rsid w:val="00F25B35"/>
    <w:rsid w:val="00F262B6"/>
    <w:rsid w:val="00F27364"/>
    <w:rsid w:val="00F27833"/>
    <w:rsid w:val="00F30CC0"/>
    <w:rsid w:val="00F354B4"/>
    <w:rsid w:val="00F35685"/>
    <w:rsid w:val="00F35C03"/>
    <w:rsid w:val="00F40586"/>
    <w:rsid w:val="00F4259F"/>
    <w:rsid w:val="00F53E3A"/>
    <w:rsid w:val="00F53F5D"/>
    <w:rsid w:val="00F547A0"/>
    <w:rsid w:val="00F618BD"/>
    <w:rsid w:val="00F61BE7"/>
    <w:rsid w:val="00F62A80"/>
    <w:rsid w:val="00F62D56"/>
    <w:rsid w:val="00F63964"/>
    <w:rsid w:val="00F63AC1"/>
    <w:rsid w:val="00F63F5B"/>
    <w:rsid w:val="00F64800"/>
    <w:rsid w:val="00F660B3"/>
    <w:rsid w:val="00F67DC3"/>
    <w:rsid w:val="00F77677"/>
    <w:rsid w:val="00F80EC6"/>
    <w:rsid w:val="00F80F46"/>
    <w:rsid w:val="00F82714"/>
    <w:rsid w:val="00F84523"/>
    <w:rsid w:val="00F860A4"/>
    <w:rsid w:val="00F86C27"/>
    <w:rsid w:val="00F87DB3"/>
    <w:rsid w:val="00F9091C"/>
    <w:rsid w:val="00F9234C"/>
    <w:rsid w:val="00F92FDE"/>
    <w:rsid w:val="00F95758"/>
    <w:rsid w:val="00F97E7E"/>
    <w:rsid w:val="00FA1960"/>
    <w:rsid w:val="00FA1A58"/>
    <w:rsid w:val="00FA20E7"/>
    <w:rsid w:val="00FA2280"/>
    <w:rsid w:val="00FA327A"/>
    <w:rsid w:val="00FA3B6F"/>
    <w:rsid w:val="00FA449E"/>
    <w:rsid w:val="00FA56E4"/>
    <w:rsid w:val="00FA5978"/>
    <w:rsid w:val="00FA7B1F"/>
    <w:rsid w:val="00FB0583"/>
    <w:rsid w:val="00FB35AD"/>
    <w:rsid w:val="00FB4D5D"/>
    <w:rsid w:val="00FB50DC"/>
    <w:rsid w:val="00FC0357"/>
    <w:rsid w:val="00FC101D"/>
    <w:rsid w:val="00FC3335"/>
    <w:rsid w:val="00FD2056"/>
    <w:rsid w:val="00FD4E10"/>
    <w:rsid w:val="00FD53E2"/>
    <w:rsid w:val="00FD7074"/>
    <w:rsid w:val="00FD7698"/>
    <w:rsid w:val="00FD769B"/>
    <w:rsid w:val="00FE2346"/>
    <w:rsid w:val="00FE5201"/>
    <w:rsid w:val="00FE5CFF"/>
    <w:rsid w:val="00FF0020"/>
    <w:rsid w:val="00FF6C9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81FB759"/>
  <w15:docId w15:val="{A3586FBD-7DAE-47BF-A7FA-B23A63378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F25B35"/>
    <w:rPr>
      <w:rFonts w:ascii="Arial" w:eastAsia="Arial" w:hAnsi="Arial" w:cs="Times New Roman"/>
    </w:rPr>
  </w:style>
  <w:style w:type="paragraph" w:styleId="Nadpis1">
    <w:name w:val="heading 1"/>
    <w:basedOn w:val="Normlny"/>
    <w:link w:val="Nadpis1Char"/>
    <w:uiPriority w:val="1"/>
    <w:qFormat/>
    <w:rsid w:val="00B5018D"/>
    <w:pPr>
      <w:spacing w:before="86"/>
      <w:ind w:left="999" w:hanging="799"/>
      <w:outlineLvl w:val="0"/>
    </w:pPr>
    <w:rPr>
      <w:b/>
      <w:bCs/>
      <w:sz w:val="42"/>
      <w:szCs w:val="42"/>
    </w:rPr>
  </w:style>
  <w:style w:type="paragraph" w:styleId="Nadpis20">
    <w:name w:val="heading 2"/>
    <w:basedOn w:val="Normlny"/>
    <w:uiPriority w:val="1"/>
    <w:qFormat/>
    <w:rsid w:val="00B5018D"/>
    <w:pPr>
      <w:spacing w:before="92"/>
      <w:ind w:left="746" w:hanging="549"/>
      <w:outlineLvl w:val="1"/>
    </w:pPr>
    <w:rPr>
      <w:b/>
      <w:bCs/>
      <w:sz w:val="28"/>
      <w:szCs w:val="28"/>
    </w:rPr>
  </w:style>
  <w:style w:type="paragraph" w:styleId="Nadpis30">
    <w:name w:val="heading 3"/>
    <w:basedOn w:val="Normlny"/>
    <w:uiPriority w:val="1"/>
    <w:qFormat/>
    <w:rsid w:val="00B5018D"/>
    <w:pPr>
      <w:spacing w:before="93"/>
      <w:ind w:left="200"/>
      <w:outlineLvl w:val="2"/>
    </w:pPr>
    <w:rPr>
      <w:b/>
      <w:bCs/>
      <w:sz w:val="20"/>
      <w:szCs w:val="20"/>
    </w:rPr>
  </w:style>
  <w:style w:type="paragraph" w:styleId="Nadpis4">
    <w:name w:val="heading 4"/>
    <w:basedOn w:val="Normlny"/>
    <w:uiPriority w:val="1"/>
    <w:qFormat/>
    <w:rsid w:val="00B5018D"/>
    <w:pPr>
      <w:spacing w:before="171"/>
      <w:ind w:left="200"/>
      <w:outlineLvl w:val="3"/>
    </w:pPr>
    <w:rPr>
      <w:sz w:val="20"/>
      <w:szCs w:val="20"/>
    </w:rPr>
  </w:style>
  <w:style w:type="paragraph" w:styleId="Nadpis5">
    <w:name w:val="heading 5"/>
    <w:basedOn w:val="Normlny"/>
    <w:next w:val="Normlny"/>
    <w:link w:val="Nadpis5Char"/>
    <w:uiPriority w:val="9"/>
    <w:semiHidden/>
    <w:unhideWhenUsed/>
    <w:qFormat/>
    <w:rsid w:val="00B5018D"/>
    <w:pPr>
      <w:widowControl/>
      <w:overflowPunct w:val="0"/>
      <w:adjustRightInd w:val="0"/>
      <w:spacing w:before="240" w:after="60"/>
      <w:textAlignment w:val="baseline"/>
      <w:outlineLvl w:val="4"/>
    </w:pPr>
    <w:rPr>
      <w:rFonts w:ascii="Calibri" w:eastAsia="Times New Roman" w:hAnsi="Calibri"/>
      <w:b/>
      <w:bCs/>
      <w:i/>
      <w:iCs/>
      <w:sz w:val="26"/>
      <w:szCs w:val="26"/>
      <w:lang w:val="sk-SK"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rsid w:val="00B5018D"/>
    <w:tblPr>
      <w:tblInd w:w="0" w:type="dxa"/>
      <w:tblCellMar>
        <w:top w:w="0" w:type="dxa"/>
        <w:left w:w="0" w:type="dxa"/>
        <w:bottom w:w="0" w:type="dxa"/>
        <w:right w:w="0" w:type="dxa"/>
      </w:tblCellMar>
    </w:tblPr>
  </w:style>
  <w:style w:type="paragraph" w:styleId="Zkladntext">
    <w:name w:val="Body Text"/>
    <w:basedOn w:val="Normlny"/>
    <w:link w:val="ZkladntextChar"/>
    <w:uiPriority w:val="1"/>
    <w:qFormat/>
    <w:rsid w:val="00B5018D"/>
    <w:rPr>
      <w:rFonts w:ascii="Times New Roman" w:eastAsia="Times New Roman" w:hAnsi="Times New Roman"/>
      <w:sz w:val="14"/>
      <w:szCs w:val="14"/>
    </w:rPr>
  </w:style>
  <w:style w:type="paragraph" w:styleId="Odsekzoznamu">
    <w:name w:val="List Paragraph"/>
    <w:aliases w:val="body,Odsek zoznamu2,Odsek zoznamu1,List Paragraph,Dot pt,F5 List Paragraph,Recommendation,List Paragraph11,List Paragraph à moi,Odsek zoznamu4,No Spacing1,List Paragraph Char Char Char,Indicator Text,Numbered Para 1,Odsek,Bullet 1"/>
    <w:basedOn w:val="Normlny"/>
    <w:link w:val="OdsekzoznamuChar"/>
    <w:uiPriority w:val="34"/>
    <w:qFormat/>
    <w:rsid w:val="00B5018D"/>
    <w:pPr>
      <w:spacing w:before="92"/>
      <w:ind w:left="999" w:hanging="799"/>
    </w:pPr>
    <w:rPr>
      <w:rFonts w:ascii="Times New Roman" w:eastAsia="Times New Roman" w:hAnsi="Times New Roman"/>
    </w:rPr>
  </w:style>
  <w:style w:type="paragraph" w:customStyle="1" w:styleId="TableParagraph">
    <w:name w:val="Table Paragraph"/>
    <w:basedOn w:val="Normlny"/>
    <w:uiPriority w:val="1"/>
    <w:qFormat/>
    <w:rsid w:val="00B5018D"/>
  </w:style>
  <w:style w:type="paragraph" w:styleId="Textbubliny">
    <w:name w:val="Balloon Text"/>
    <w:basedOn w:val="Normlny"/>
    <w:link w:val="TextbublinyChar"/>
    <w:uiPriority w:val="99"/>
    <w:semiHidden/>
    <w:unhideWhenUsed/>
    <w:rsid w:val="00B5018D"/>
    <w:rPr>
      <w:rFonts w:ascii="Tahoma" w:hAnsi="Tahoma" w:cs="Tahoma"/>
      <w:sz w:val="16"/>
      <w:szCs w:val="16"/>
    </w:rPr>
  </w:style>
  <w:style w:type="character" w:customStyle="1" w:styleId="TextbublinyChar">
    <w:name w:val="Text bubliny Char"/>
    <w:basedOn w:val="Predvolenpsmoodseku"/>
    <w:link w:val="Textbubliny"/>
    <w:uiPriority w:val="99"/>
    <w:semiHidden/>
    <w:rsid w:val="00B5018D"/>
    <w:rPr>
      <w:rFonts w:ascii="Tahoma" w:eastAsia="Arial" w:hAnsi="Tahoma" w:cs="Tahoma"/>
      <w:sz w:val="16"/>
      <w:szCs w:val="16"/>
    </w:rPr>
  </w:style>
  <w:style w:type="paragraph" w:customStyle="1" w:styleId="Default">
    <w:name w:val="Default"/>
    <w:qFormat/>
    <w:rsid w:val="00B5018D"/>
    <w:pPr>
      <w:widowControl/>
      <w:adjustRightInd w:val="0"/>
    </w:pPr>
    <w:rPr>
      <w:rFonts w:ascii="Times New Roman" w:hAnsi="Times New Roman" w:cs="Times New Roman"/>
      <w:color w:val="000000"/>
      <w:sz w:val="24"/>
      <w:szCs w:val="24"/>
      <w:lang w:val="sk-SK"/>
    </w:rPr>
  </w:style>
  <w:style w:type="table" w:styleId="Mriekatabuky">
    <w:name w:val="Table Grid"/>
    <w:basedOn w:val="Normlnatabuka"/>
    <w:uiPriority w:val="39"/>
    <w:rsid w:val="00B501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B5018D"/>
    <w:pPr>
      <w:tabs>
        <w:tab w:val="center" w:pos="4536"/>
        <w:tab w:val="right" w:pos="9072"/>
      </w:tabs>
    </w:pPr>
  </w:style>
  <w:style w:type="character" w:customStyle="1" w:styleId="HlavikaChar">
    <w:name w:val="Hlavička Char"/>
    <w:basedOn w:val="Predvolenpsmoodseku"/>
    <w:link w:val="Hlavika"/>
    <w:uiPriority w:val="99"/>
    <w:rsid w:val="00B5018D"/>
    <w:rPr>
      <w:rFonts w:ascii="Arial" w:eastAsia="Arial" w:hAnsi="Arial" w:cs="Times New Roman"/>
    </w:rPr>
  </w:style>
  <w:style w:type="paragraph" w:styleId="Pta">
    <w:name w:val="footer"/>
    <w:basedOn w:val="Normlny"/>
    <w:link w:val="PtaChar"/>
    <w:uiPriority w:val="99"/>
    <w:unhideWhenUsed/>
    <w:rsid w:val="00B5018D"/>
    <w:pPr>
      <w:tabs>
        <w:tab w:val="center" w:pos="4536"/>
        <w:tab w:val="right" w:pos="9072"/>
      </w:tabs>
    </w:pPr>
  </w:style>
  <w:style w:type="character" w:customStyle="1" w:styleId="PtaChar">
    <w:name w:val="Päta Char"/>
    <w:basedOn w:val="Predvolenpsmoodseku"/>
    <w:link w:val="Pta"/>
    <w:uiPriority w:val="99"/>
    <w:rsid w:val="00B5018D"/>
    <w:rPr>
      <w:rFonts w:ascii="Arial" w:eastAsia="Arial" w:hAnsi="Arial" w:cs="Times New Roman"/>
    </w:rPr>
  </w:style>
  <w:style w:type="character" w:customStyle="1" w:styleId="Nadpis1Char">
    <w:name w:val="Nadpis 1 Char"/>
    <w:basedOn w:val="Predvolenpsmoodseku"/>
    <w:link w:val="Nadpis1"/>
    <w:uiPriority w:val="1"/>
    <w:rsid w:val="00B5018D"/>
    <w:rPr>
      <w:rFonts w:ascii="Arial" w:eastAsia="Arial" w:hAnsi="Arial" w:cs="Times New Roman"/>
      <w:b/>
      <w:bCs/>
      <w:sz w:val="42"/>
      <w:szCs w:val="42"/>
    </w:rPr>
  </w:style>
  <w:style w:type="table" w:customStyle="1" w:styleId="Mriekatabuky1">
    <w:name w:val="Mriežka tabuľky1"/>
    <w:basedOn w:val="Normlnatabuka"/>
    <w:next w:val="Mriekatabuky"/>
    <w:uiPriority w:val="59"/>
    <w:rsid w:val="00B501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ra">
    <w:name w:val="annotation text"/>
    <w:basedOn w:val="Normlny"/>
    <w:link w:val="TextkomentraChar"/>
    <w:uiPriority w:val="99"/>
    <w:unhideWhenUsed/>
    <w:qFormat/>
    <w:rsid w:val="00B5018D"/>
    <w:pPr>
      <w:widowControl/>
      <w:autoSpaceDE/>
      <w:autoSpaceDN/>
      <w:spacing w:after="200"/>
      <w:jc w:val="both"/>
    </w:pPr>
    <w:rPr>
      <w:rFonts w:ascii="Times New Roman" w:eastAsiaTheme="minorHAnsi" w:hAnsi="Times New Roman" w:cstheme="minorBidi"/>
      <w:sz w:val="20"/>
      <w:szCs w:val="20"/>
      <w:lang w:val="sk-SK"/>
    </w:rPr>
  </w:style>
  <w:style w:type="character" w:customStyle="1" w:styleId="TextkomentraChar">
    <w:name w:val="Text komentára Char"/>
    <w:basedOn w:val="Predvolenpsmoodseku"/>
    <w:link w:val="Textkomentra"/>
    <w:uiPriority w:val="99"/>
    <w:rsid w:val="00B5018D"/>
    <w:rPr>
      <w:rFonts w:ascii="Times New Roman" w:hAnsi="Times New Roman"/>
      <w:sz w:val="20"/>
      <w:szCs w:val="20"/>
      <w:lang w:val="sk-SK"/>
    </w:rPr>
  </w:style>
  <w:style w:type="character" w:customStyle="1" w:styleId="OdsekzoznamuChar">
    <w:name w:val="Odsek zoznamu Char"/>
    <w:aliases w:val="body Char,Odsek zoznamu2 Char,Odsek zoznamu1 Char,List Paragraph Char,Dot pt Char,F5 List Paragraph Char,Recommendation Char,List Paragraph11 Char,List Paragraph à moi Char,Odsek zoznamu4 Char,No Spacing1 Char,Indicator Text Char"/>
    <w:basedOn w:val="Predvolenpsmoodseku"/>
    <w:link w:val="Odsekzoznamu"/>
    <w:uiPriority w:val="34"/>
    <w:qFormat/>
    <w:locked/>
    <w:rsid w:val="00B5018D"/>
    <w:rPr>
      <w:rFonts w:ascii="Times New Roman" w:eastAsia="Times New Roman" w:hAnsi="Times New Roman" w:cs="Times New Roman"/>
    </w:rPr>
  </w:style>
  <w:style w:type="character" w:customStyle="1" w:styleId="FontStyle48">
    <w:name w:val="Font Style48"/>
    <w:uiPriority w:val="99"/>
    <w:rsid w:val="00B5018D"/>
    <w:rPr>
      <w:rFonts w:ascii="Times New Roman" w:hAnsi="Times New Roman" w:cs="Times New Roman" w:hint="default"/>
      <w:sz w:val="20"/>
      <w:szCs w:val="20"/>
    </w:rPr>
  </w:style>
  <w:style w:type="character" w:customStyle="1" w:styleId="FontStyle47">
    <w:name w:val="Font Style47"/>
    <w:uiPriority w:val="99"/>
    <w:rsid w:val="00B5018D"/>
    <w:rPr>
      <w:rFonts w:ascii="Times New Roman" w:hAnsi="Times New Roman" w:cs="Times New Roman" w:hint="default"/>
      <w:b/>
      <w:bCs/>
      <w:sz w:val="20"/>
      <w:szCs w:val="20"/>
    </w:rPr>
  </w:style>
  <w:style w:type="character" w:styleId="Hypertextovprepojenie">
    <w:name w:val="Hyperlink"/>
    <w:basedOn w:val="Predvolenpsmoodseku"/>
    <w:uiPriority w:val="99"/>
    <w:unhideWhenUsed/>
    <w:rsid w:val="00B5018D"/>
    <w:rPr>
      <w:color w:val="0000FF" w:themeColor="hyperlink"/>
      <w:u w:val="single"/>
    </w:rPr>
  </w:style>
  <w:style w:type="paragraph" w:customStyle="1" w:styleId="Bezriadkovania1">
    <w:name w:val="Bez riadkovania1"/>
    <w:qFormat/>
    <w:rsid w:val="00B5018D"/>
    <w:pPr>
      <w:widowControl/>
      <w:autoSpaceDE/>
      <w:autoSpaceDN/>
    </w:pPr>
    <w:rPr>
      <w:rFonts w:ascii="Times New Roman" w:eastAsia="Times New Roman" w:hAnsi="Times New Roman" w:cs="Times New Roman"/>
      <w:sz w:val="24"/>
      <w:szCs w:val="20"/>
      <w:lang w:val="sk-SK" w:eastAsia="sk-SK"/>
    </w:rPr>
  </w:style>
  <w:style w:type="paragraph" w:customStyle="1" w:styleId="Styl5">
    <w:name w:val="Styl5"/>
    <w:basedOn w:val="Jednacd"/>
    <w:rsid w:val="00B5018D"/>
    <w:pPr>
      <w:numPr>
        <w:numId w:val="1"/>
      </w:numPr>
    </w:pPr>
  </w:style>
  <w:style w:type="paragraph" w:customStyle="1" w:styleId="Jednacd">
    <w:name w:val="Jednací řád"/>
    <w:basedOn w:val="Normlny"/>
    <w:rsid w:val="00B5018D"/>
    <w:pPr>
      <w:widowControl/>
      <w:autoSpaceDE/>
      <w:autoSpaceDN/>
    </w:pPr>
    <w:rPr>
      <w:rFonts w:ascii="Times New Roman" w:eastAsia="Times New Roman" w:hAnsi="Times New Roman"/>
      <w:sz w:val="24"/>
      <w:szCs w:val="20"/>
      <w:lang w:val="cs-CZ" w:eastAsia="cs-CZ"/>
    </w:rPr>
  </w:style>
  <w:style w:type="character" w:styleId="Odkaznakomentr">
    <w:name w:val="annotation reference"/>
    <w:basedOn w:val="Predvolenpsmoodseku"/>
    <w:uiPriority w:val="99"/>
    <w:semiHidden/>
    <w:unhideWhenUsed/>
    <w:rsid w:val="00B5018D"/>
    <w:rPr>
      <w:sz w:val="16"/>
      <w:szCs w:val="16"/>
    </w:rPr>
  </w:style>
  <w:style w:type="paragraph" w:styleId="Predmetkomentra">
    <w:name w:val="annotation subject"/>
    <w:basedOn w:val="Textkomentra"/>
    <w:next w:val="Textkomentra"/>
    <w:link w:val="PredmetkomentraChar"/>
    <w:uiPriority w:val="99"/>
    <w:semiHidden/>
    <w:unhideWhenUsed/>
    <w:rsid w:val="00B5018D"/>
    <w:pPr>
      <w:widowControl w:val="0"/>
      <w:autoSpaceDE w:val="0"/>
      <w:autoSpaceDN w:val="0"/>
      <w:spacing w:after="0"/>
      <w:jc w:val="left"/>
    </w:pPr>
    <w:rPr>
      <w:rFonts w:ascii="Arial" w:eastAsia="Arial" w:hAnsi="Arial" w:cs="Times New Roman"/>
      <w:b/>
      <w:bCs/>
    </w:rPr>
  </w:style>
  <w:style w:type="character" w:customStyle="1" w:styleId="PredmetkomentraChar">
    <w:name w:val="Predmet komentára Char"/>
    <w:basedOn w:val="TextkomentraChar"/>
    <w:link w:val="Predmetkomentra"/>
    <w:uiPriority w:val="99"/>
    <w:semiHidden/>
    <w:rsid w:val="00B5018D"/>
    <w:rPr>
      <w:rFonts w:ascii="Arial" w:eastAsia="Arial" w:hAnsi="Arial" w:cs="Times New Roman"/>
      <w:b/>
      <w:bCs/>
      <w:sz w:val="20"/>
      <w:szCs w:val="20"/>
      <w:lang w:val="sk-SK"/>
    </w:rPr>
  </w:style>
  <w:style w:type="character" w:customStyle="1" w:styleId="ZkladntextChar">
    <w:name w:val="Základný text Char"/>
    <w:basedOn w:val="Predvolenpsmoodseku"/>
    <w:link w:val="Zkladntext"/>
    <w:uiPriority w:val="1"/>
    <w:rsid w:val="00B5018D"/>
    <w:rPr>
      <w:rFonts w:ascii="Times New Roman" w:eastAsia="Times New Roman" w:hAnsi="Times New Roman" w:cs="Times New Roman"/>
      <w:sz w:val="14"/>
      <w:szCs w:val="14"/>
    </w:rPr>
  </w:style>
  <w:style w:type="paragraph" w:styleId="Revzia">
    <w:name w:val="Revision"/>
    <w:hidden/>
    <w:uiPriority w:val="99"/>
    <w:semiHidden/>
    <w:rsid w:val="00B5018D"/>
    <w:pPr>
      <w:widowControl/>
      <w:autoSpaceDE/>
      <w:autoSpaceDN/>
    </w:pPr>
    <w:rPr>
      <w:rFonts w:ascii="Arial" w:eastAsia="Arial" w:hAnsi="Arial" w:cs="Times New Roman"/>
    </w:rPr>
  </w:style>
  <w:style w:type="character" w:styleId="PouitHypertextovPrepojenie">
    <w:name w:val="FollowedHyperlink"/>
    <w:basedOn w:val="Predvolenpsmoodseku"/>
    <w:uiPriority w:val="99"/>
    <w:semiHidden/>
    <w:unhideWhenUsed/>
    <w:rsid w:val="00B5018D"/>
    <w:rPr>
      <w:color w:val="800080" w:themeColor="followedHyperlink"/>
      <w:u w:val="single"/>
    </w:rPr>
  </w:style>
  <w:style w:type="character" w:customStyle="1" w:styleId="Nadpis5Char">
    <w:name w:val="Nadpis 5 Char"/>
    <w:basedOn w:val="Predvolenpsmoodseku"/>
    <w:link w:val="Nadpis5"/>
    <w:uiPriority w:val="9"/>
    <w:semiHidden/>
    <w:rsid w:val="00B5018D"/>
    <w:rPr>
      <w:rFonts w:ascii="Calibri" w:eastAsia="Times New Roman" w:hAnsi="Calibri" w:cs="Times New Roman"/>
      <w:b/>
      <w:bCs/>
      <w:i/>
      <w:iCs/>
      <w:sz w:val="26"/>
      <w:szCs w:val="26"/>
      <w:lang w:val="sk-SK" w:eastAsia="cs-CZ"/>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rsid w:val="00B5018D"/>
    <w:pPr>
      <w:widowControl/>
      <w:autoSpaceDE/>
      <w:autoSpaceDN/>
    </w:pPr>
    <w:rPr>
      <w:rFonts w:ascii="Times New Roman" w:eastAsia="Times New Roman" w:hAnsi="Times New Roman"/>
      <w:sz w:val="20"/>
      <w:szCs w:val="20"/>
      <w:lang w:val="sk-SK" w:eastAsia="sk-SK"/>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B5018D"/>
    <w:rPr>
      <w:rFonts w:ascii="Times New Roman" w:eastAsia="Times New Roman" w:hAnsi="Times New Roman" w:cs="Times New Roman"/>
      <w:sz w:val="20"/>
      <w:szCs w:val="20"/>
      <w:lang w:val="sk-SK"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uiPriority w:val="99"/>
    <w:qFormat/>
    <w:rsid w:val="00B5018D"/>
    <w:rPr>
      <w:rFonts w:cs="Times New Roman"/>
      <w:vertAlign w:val="superscript"/>
    </w:rPr>
  </w:style>
  <w:style w:type="paragraph" w:customStyle="1" w:styleId="Style38">
    <w:name w:val="Style38"/>
    <w:basedOn w:val="Normlny"/>
    <w:uiPriority w:val="99"/>
    <w:rsid w:val="00B5018D"/>
    <w:pPr>
      <w:adjustRightInd w:val="0"/>
      <w:spacing w:line="274" w:lineRule="exact"/>
      <w:ind w:hanging="341"/>
      <w:jc w:val="both"/>
    </w:pPr>
    <w:rPr>
      <w:rFonts w:eastAsia="Times New Roman" w:cs="Arial"/>
      <w:sz w:val="24"/>
      <w:szCs w:val="24"/>
      <w:lang w:val="sk-SK" w:eastAsia="sk-SK"/>
    </w:rPr>
  </w:style>
  <w:style w:type="character" w:customStyle="1" w:styleId="FontStyle51">
    <w:name w:val="Font Style51"/>
    <w:uiPriority w:val="99"/>
    <w:rsid w:val="00B5018D"/>
    <w:rPr>
      <w:rFonts w:ascii="Times New Roman" w:hAnsi="Times New Roman" w:cs="Times New Roman" w:hint="default"/>
      <w:sz w:val="22"/>
      <w:szCs w:val="22"/>
    </w:rPr>
  </w:style>
  <w:style w:type="paragraph" w:styleId="Obyajntext">
    <w:name w:val="Plain Text"/>
    <w:basedOn w:val="Normlny"/>
    <w:link w:val="ObyajntextChar"/>
    <w:uiPriority w:val="99"/>
    <w:unhideWhenUsed/>
    <w:rsid w:val="00B5018D"/>
    <w:pPr>
      <w:widowControl/>
      <w:autoSpaceDE/>
      <w:autoSpaceDN/>
    </w:pPr>
    <w:rPr>
      <w:rFonts w:ascii="Calibri" w:eastAsiaTheme="minorHAnsi" w:hAnsi="Calibri" w:cstheme="minorBidi"/>
      <w:szCs w:val="21"/>
      <w:lang w:val="sk-SK"/>
    </w:rPr>
  </w:style>
  <w:style w:type="character" w:customStyle="1" w:styleId="ObyajntextChar">
    <w:name w:val="Obyčajný text Char"/>
    <w:basedOn w:val="Predvolenpsmoodseku"/>
    <w:link w:val="Obyajntext"/>
    <w:uiPriority w:val="99"/>
    <w:rsid w:val="00B5018D"/>
    <w:rPr>
      <w:rFonts w:ascii="Calibri" w:hAnsi="Calibri"/>
      <w:szCs w:val="21"/>
      <w:lang w:val="sk-SK"/>
    </w:rPr>
  </w:style>
  <w:style w:type="character" w:customStyle="1" w:styleId="awspan">
    <w:name w:val="awspan"/>
    <w:basedOn w:val="Predvolenpsmoodseku"/>
    <w:rsid w:val="00B5018D"/>
  </w:style>
  <w:style w:type="paragraph" w:styleId="Textvysvetlivky">
    <w:name w:val="endnote text"/>
    <w:basedOn w:val="Normlny"/>
    <w:link w:val="TextvysvetlivkyChar"/>
    <w:uiPriority w:val="99"/>
    <w:semiHidden/>
    <w:unhideWhenUsed/>
    <w:rsid w:val="00B5018D"/>
    <w:pPr>
      <w:widowControl/>
      <w:autoSpaceDE/>
      <w:autoSpaceDN/>
    </w:pPr>
    <w:rPr>
      <w:rFonts w:asciiTheme="minorHAnsi" w:eastAsiaTheme="minorHAnsi" w:hAnsiTheme="minorHAnsi" w:cstheme="minorBidi"/>
      <w:sz w:val="20"/>
      <w:szCs w:val="20"/>
      <w:lang w:val="sk-SK"/>
    </w:rPr>
  </w:style>
  <w:style w:type="character" w:customStyle="1" w:styleId="TextvysvetlivkyChar">
    <w:name w:val="Text vysvetlivky Char"/>
    <w:basedOn w:val="Predvolenpsmoodseku"/>
    <w:link w:val="Textvysvetlivky"/>
    <w:uiPriority w:val="99"/>
    <w:semiHidden/>
    <w:rsid w:val="00B5018D"/>
    <w:rPr>
      <w:sz w:val="20"/>
      <w:szCs w:val="20"/>
      <w:lang w:val="sk-SK"/>
    </w:rPr>
  </w:style>
  <w:style w:type="character" w:styleId="Odkaznavysvetlivku">
    <w:name w:val="endnote reference"/>
    <w:basedOn w:val="Predvolenpsmoodseku"/>
    <w:uiPriority w:val="99"/>
    <w:semiHidden/>
    <w:unhideWhenUsed/>
    <w:rsid w:val="00B5018D"/>
    <w:rPr>
      <w:vertAlign w:val="superscript"/>
    </w:rPr>
  </w:style>
  <w:style w:type="character" w:styleId="Vrazn">
    <w:name w:val="Strong"/>
    <w:basedOn w:val="Predvolenpsmoodseku"/>
    <w:uiPriority w:val="22"/>
    <w:qFormat/>
    <w:rsid w:val="00B5018D"/>
    <w:rPr>
      <w:b/>
      <w:bCs/>
    </w:rPr>
  </w:style>
  <w:style w:type="character" w:styleId="Zvraznenie">
    <w:name w:val="Emphasis"/>
    <w:basedOn w:val="Predvolenpsmoodseku"/>
    <w:uiPriority w:val="20"/>
    <w:qFormat/>
    <w:rsid w:val="00B5018D"/>
    <w:rPr>
      <w:i/>
      <w:iCs/>
    </w:rPr>
  </w:style>
  <w:style w:type="character" w:customStyle="1" w:styleId="TextpoznmkypodiarouChar1">
    <w:name w:val="Text poznámky pod čiarou Char1"/>
    <w:aliases w:val="Text poznámky pod čiarou 007 Char1,_Poznámka pod čiarou Char1,Schriftart: 9 pt Char1,Schriftart: 10 pt Char1,Schriftart: 8 pt Char2,Schriftart: 8 pt Char Char Char Char1,Schriftart: 8 pt Char Char1,Stinking Styles2 Char1"/>
    <w:basedOn w:val="Predvolenpsmoodseku"/>
    <w:uiPriority w:val="99"/>
    <w:locked/>
    <w:rsid w:val="00B5018D"/>
    <w:rPr>
      <w:rFonts w:ascii="Liberation Serif" w:hAnsi="Liberation Serif" w:cs="Lucida Sans"/>
      <w:color w:val="00000A"/>
      <w:sz w:val="24"/>
      <w:szCs w:val="24"/>
      <w:lang w:val="sk-SK"/>
    </w:rPr>
  </w:style>
  <w:style w:type="character" w:customStyle="1" w:styleId="FootnoteAnchor">
    <w:name w:val="Footnote Anchor"/>
    <w:rsid w:val="00B5018D"/>
    <w:rPr>
      <w:vertAlign w:val="superscript"/>
    </w:rPr>
  </w:style>
  <w:style w:type="paragraph" w:styleId="Normlnywebov">
    <w:name w:val="Normal (Web)"/>
    <w:basedOn w:val="Normlny"/>
    <w:uiPriority w:val="99"/>
    <w:unhideWhenUsed/>
    <w:qFormat/>
    <w:rsid w:val="00B5018D"/>
    <w:pPr>
      <w:widowControl/>
      <w:autoSpaceDE/>
      <w:autoSpaceDN/>
      <w:spacing w:after="100" w:afterAutospacing="1"/>
    </w:pPr>
    <w:rPr>
      <w:rFonts w:ascii="Times New Roman" w:eastAsia="Times New Roman" w:hAnsi="Times New Roman"/>
      <w:sz w:val="24"/>
      <w:szCs w:val="24"/>
      <w:lang w:val="sk-SK" w:eastAsia="sk-SK"/>
    </w:rPr>
  </w:style>
  <w:style w:type="paragraph" w:customStyle="1" w:styleId="gmail-msolistparagraph">
    <w:name w:val="gmail-msolistparagraph"/>
    <w:basedOn w:val="Normlny"/>
    <w:rsid w:val="00CC720C"/>
    <w:pPr>
      <w:widowControl/>
      <w:autoSpaceDE/>
      <w:autoSpaceDN/>
      <w:spacing w:before="100" w:beforeAutospacing="1" w:after="100" w:afterAutospacing="1"/>
    </w:pPr>
    <w:rPr>
      <w:rFonts w:ascii="Times New Roman" w:eastAsia="Times New Roman" w:hAnsi="Times New Roman"/>
      <w:sz w:val="24"/>
      <w:szCs w:val="24"/>
      <w:lang w:val="sk-SK" w:eastAsia="sk-SK"/>
    </w:rPr>
  </w:style>
  <w:style w:type="character" w:customStyle="1" w:styleId="BezriadkovaniaChar">
    <w:name w:val="Bez riadkovania Char"/>
    <w:basedOn w:val="Predvolenpsmoodseku"/>
    <w:link w:val="Bezriadkovania"/>
    <w:uiPriority w:val="1"/>
    <w:locked/>
    <w:rsid w:val="00F27364"/>
    <w:rPr>
      <w:rFonts w:ascii="Times New Roman" w:hAnsi="Times New Roman" w:cs="Times New Roman"/>
    </w:rPr>
  </w:style>
  <w:style w:type="paragraph" w:styleId="Bezriadkovania">
    <w:name w:val="No Spacing"/>
    <w:link w:val="BezriadkovaniaChar"/>
    <w:uiPriority w:val="1"/>
    <w:qFormat/>
    <w:rsid w:val="00F27364"/>
    <w:pPr>
      <w:widowControl/>
      <w:autoSpaceDE/>
      <w:autoSpaceDN/>
    </w:pPr>
    <w:rPr>
      <w:rFonts w:ascii="Times New Roman" w:hAnsi="Times New Roman" w:cs="Times New Roman"/>
    </w:rPr>
  </w:style>
  <w:style w:type="table" w:customStyle="1" w:styleId="Mriekatabuky2">
    <w:name w:val="Mriežka tabuľky2"/>
    <w:basedOn w:val="Normlnatabuka"/>
    <w:next w:val="Mriekatabuky"/>
    <w:uiPriority w:val="59"/>
    <w:rsid w:val="00B552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91">
    <w:name w:val="Font Style91"/>
    <w:rsid w:val="009F655B"/>
    <w:rPr>
      <w:rFonts w:ascii="Times New Roman" w:hAnsi="Times New Roman"/>
      <w:b/>
      <w:i/>
      <w:sz w:val="22"/>
    </w:rPr>
  </w:style>
  <w:style w:type="paragraph" w:styleId="Zkladntext2">
    <w:name w:val="Body Text 2"/>
    <w:basedOn w:val="Normlny"/>
    <w:link w:val="Zkladntext2Char"/>
    <w:uiPriority w:val="99"/>
    <w:semiHidden/>
    <w:unhideWhenUsed/>
    <w:rsid w:val="006678DF"/>
    <w:pPr>
      <w:spacing w:after="120" w:line="480" w:lineRule="auto"/>
    </w:pPr>
  </w:style>
  <w:style w:type="character" w:customStyle="1" w:styleId="Zkladntext2Char">
    <w:name w:val="Základný text 2 Char"/>
    <w:basedOn w:val="Predvolenpsmoodseku"/>
    <w:link w:val="Zkladntext2"/>
    <w:uiPriority w:val="99"/>
    <w:semiHidden/>
    <w:rsid w:val="006678DF"/>
    <w:rPr>
      <w:rFonts w:ascii="Arial" w:eastAsia="Arial" w:hAnsi="Arial" w:cs="Times New Roman"/>
    </w:rPr>
  </w:style>
  <w:style w:type="paragraph" w:customStyle="1" w:styleId="Bullet">
    <w:name w:val="Bullet"/>
    <w:basedOn w:val="Odsekzoznamu"/>
    <w:link w:val="BulletChar"/>
    <w:qFormat/>
    <w:rsid w:val="006C773A"/>
    <w:pPr>
      <w:widowControl/>
      <w:numPr>
        <w:numId w:val="12"/>
      </w:numPr>
      <w:autoSpaceDE/>
      <w:autoSpaceDN/>
      <w:spacing w:before="60" w:after="120"/>
      <w:jc w:val="both"/>
    </w:pPr>
    <w:rPr>
      <w:rFonts w:ascii="Verdana" w:hAnsi="Verdana"/>
      <w:sz w:val="20"/>
      <w:szCs w:val="36"/>
      <w:lang w:val="sk-SK"/>
    </w:rPr>
  </w:style>
  <w:style w:type="character" w:customStyle="1" w:styleId="BulletChar">
    <w:name w:val="Bullet Char"/>
    <w:link w:val="Bullet"/>
    <w:rsid w:val="006C773A"/>
    <w:rPr>
      <w:rFonts w:ascii="Verdana" w:eastAsia="Times New Roman" w:hAnsi="Verdana" w:cs="Times New Roman"/>
      <w:sz w:val="20"/>
      <w:szCs w:val="36"/>
      <w:lang w:val="sk-SK"/>
    </w:rPr>
  </w:style>
  <w:style w:type="paragraph" w:customStyle="1" w:styleId="Bullet2">
    <w:name w:val="Bullet 2"/>
    <w:basedOn w:val="Bullet"/>
    <w:qFormat/>
    <w:rsid w:val="006C773A"/>
    <w:pPr>
      <w:numPr>
        <w:ilvl w:val="1"/>
      </w:numPr>
      <w:tabs>
        <w:tab w:val="num" w:pos="360"/>
      </w:tabs>
      <w:ind w:left="1134" w:hanging="567"/>
    </w:pPr>
  </w:style>
  <w:style w:type="character" w:customStyle="1" w:styleId="cf01">
    <w:name w:val="cf01"/>
    <w:basedOn w:val="Predvolenpsmoodseku"/>
    <w:rsid w:val="004F2873"/>
    <w:rPr>
      <w:rFonts w:ascii="Segoe UI" w:hAnsi="Segoe UI" w:cs="Segoe UI" w:hint="default"/>
      <w:sz w:val="18"/>
      <w:szCs w:val="18"/>
    </w:rPr>
  </w:style>
  <w:style w:type="paragraph" w:customStyle="1" w:styleId="pf0">
    <w:name w:val="pf0"/>
    <w:basedOn w:val="Normlny"/>
    <w:rsid w:val="004F2873"/>
    <w:pPr>
      <w:widowControl/>
      <w:autoSpaceDE/>
      <w:autoSpaceDN/>
      <w:spacing w:before="100" w:beforeAutospacing="1" w:after="100" w:afterAutospacing="1"/>
    </w:pPr>
    <w:rPr>
      <w:rFonts w:ascii="Times New Roman" w:eastAsia="Times New Roman" w:hAnsi="Times New Roman"/>
      <w:sz w:val="24"/>
      <w:szCs w:val="24"/>
      <w:lang w:val="sk-SK" w:eastAsia="sk-SK"/>
    </w:rPr>
  </w:style>
  <w:style w:type="character" w:customStyle="1" w:styleId="cf11">
    <w:name w:val="cf11"/>
    <w:basedOn w:val="Predvolenpsmoodseku"/>
    <w:rsid w:val="004F2873"/>
    <w:rPr>
      <w:rFonts w:ascii="Segoe UI" w:hAnsi="Segoe UI" w:cs="Segoe UI" w:hint="default"/>
      <w:i/>
      <w:iCs/>
      <w:sz w:val="18"/>
      <w:szCs w:val="18"/>
    </w:rPr>
  </w:style>
  <w:style w:type="character" w:customStyle="1" w:styleId="cf21">
    <w:name w:val="cf21"/>
    <w:basedOn w:val="Predvolenpsmoodseku"/>
    <w:rsid w:val="004F2873"/>
    <w:rPr>
      <w:rFonts w:ascii="Segoe UI" w:hAnsi="Segoe UI" w:cs="Segoe UI" w:hint="default"/>
      <w:i/>
      <w:iCs/>
      <w:sz w:val="18"/>
      <w:szCs w:val="18"/>
      <w:shd w:val="clear" w:color="auto" w:fill="FFFF00"/>
    </w:rPr>
  </w:style>
  <w:style w:type="character" w:customStyle="1" w:styleId="cf31">
    <w:name w:val="cf31"/>
    <w:basedOn w:val="Predvolenpsmoodseku"/>
    <w:rsid w:val="004F2873"/>
    <w:rPr>
      <w:rFonts w:ascii="Segoe UI" w:hAnsi="Segoe UI" w:cs="Segoe UI" w:hint="default"/>
      <w:b/>
      <w:bCs/>
      <w:i/>
      <w:iCs/>
      <w:sz w:val="18"/>
      <w:szCs w:val="18"/>
    </w:rPr>
  </w:style>
  <w:style w:type="paragraph" w:customStyle="1" w:styleId="Nadpis2">
    <w:name w:val="Nadpis2"/>
    <w:basedOn w:val="Nadpis1"/>
    <w:rsid w:val="00A0061F"/>
    <w:pPr>
      <w:keepNext/>
      <w:widowControl/>
      <w:numPr>
        <w:ilvl w:val="1"/>
        <w:numId w:val="15"/>
      </w:numPr>
      <w:tabs>
        <w:tab w:val="num" w:pos="360"/>
      </w:tabs>
      <w:autoSpaceDE/>
      <w:autoSpaceDN/>
      <w:spacing w:before="120" w:after="120"/>
      <w:ind w:left="0" w:firstLine="0"/>
    </w:pPr>
    <w:rPr>
      <w:rFonts w:ascii="Arial Narrow" w:eastAsia="Times New Roman" w:hAnsi="Arial Narrow"/>
      <w:bCs w:val="0"/>
      <w:kern w:val="32"/>
      <w:sz w:val="32"/>
      <w:szCs w:val="20"/>
      <w:lang w:val="cs-CZ" w:eastAsia="sk-SK"/>
    </w:rPr>
  </w:style>
  <w:style w:type="paragraph" w:customStyle="1" w:styleId="Nadpis3">
    <w:name w:val="Nadpis3"/>
    <w:basedOn w:val="Nadpis2"/>
    <w:link w:val="Nadpis3Char"/>
    <w:rsid w:val="00A0061F"/>
    <w:pPr>
      <w:numPr>
        <w:ilvl w:val="2"/>
      </w:numPr>
      <w:tabs>
        <w:tab w:val="num" w:pos="360"/>
      </w:tabs>
    </w:pPr>
    <w:rPr>
      <w:sz w:val="20"/>
    </w:rPr>
  </w:style>
  <w:style w:type="character" w:customStyle="1" w:styleId="Nadpis3Char">
    <w:name w:val="Nadpis3 Char"/>
    <w:link w:val="Nadpis3"/>
    <w:locked/>
    <w:rsid w:val="00A0061F"/>
    <w:rPr>
      <w:rFonts w:ascii="Arial Narrow" w:eastAsia="Times New Roman" w:hAnsi="Arial Narrow" w:cs="Times New Roman"/>
      <w:b/>
      <w:kern w:val="32"/>
      <w:sz w:val="20"/>
      <w:szCs w:val="20"/>
      <w:lang w:val="cs-CZ" w:eastAsia="sk-SK"/>
    </w:rPr>
  </w:style>
  <w:style w:type="character" w:styleId="Zstupntext">
    <w:name w:val="Placeholder Text"/>
    <w:basedOn w:val="Predvolenpsmoodseku"/>
    <w:uiPriority w:val="99"/>
    <w:semiHidden/>
    <w:rsid w:val="00EB320E"/>
    <w:rPr>
      <w:color w:val="808080"/>
    </w:rPr>
  </w:style>
  <w:style w:type="character" w:customStyle="1" w:styleId="tl5">
    <w:name w:val="Štýl5"/>
    <w:basedOn w:val="Predvolenpsmoodseku"/>
    <w:uiPriority w:val="1"/>
    <w:rsid w:val="00EB320E"/>
    <w:rPr>
      <w:rFonts w:ascii="Calibri" w:hAnsi="Calibri"/>
      <w:sz w:val="20"/>
    </w:rPr>
  </w:style>
  <w:style w:type="character" w:customStyle="1" w:styleId="tl4">
    <w:name w:val="Štýl4"/>
    <w:basedOn w:val="Predvolenpsmoodseku"/>
    <w:uiPriority w:val="1"/>
    <w:rsid w:val="00145884"/>
    <w:rPr>
      <w:rFonts w:ascii="Calibri" w:hAnsi="Calibri"/>
      <w:sz w:val="20"/>
    </w:rPr>
  </w:style>
  <w:style w:type="character" w:customStyle="1" w:styleId="tl2">
    <w:name w:val="Štýl2"/>
    <w:basedOn w:val="Predvolenpsmoodseku"/>
    <w:uiPriority w:val="1"/>
    <w:rsid w:val="001F47BB"/>
    <w:rPr>
      <w:rFonts w:asciiTheme="minorHAnsi" w:hAnsiTheme="minorHAnsi"/>
      <w:sz w:val="20"/>
    </w:rPr>
  </w:style>
  <w:style w:type="character" w:customStyle="1" w:styleId="tl3">
    <w:name w:val="Štýl3"/>
    <w:basedOn w:val="Predvolenpsmoodseku"/>
    <w:uiPriority w:val="1"/>
    <w:rsid w:val="001F47BB"/>
    <w:rPr>
      <w:rFonts w:ascii="Calibri" w:hAnsi="Calibri"/>
      <w:b w:val="0"/>
      <w:i w:val="0"/>
      <w:sz w:val="20"/>
    </w:rPr>
  </w:style>
  <w:style w:type="character" w:customStyle="1" w:styleId="normaltextrun">
    <w:name w:val="normaltextrun"/>
    <w:basedOn w:val="Predvolenpsmoodseku"/>
    <w:rsid w:val="00A8421D"/>
  </w:style>
  <w:style w:type="table" w:customStyle="1" w:styleId="Mriekatabuky3">
    <w:name w:val="Mriežka tabuľky3"/>
    <w:basedOn w:val="Normlnatabuka"/>
    <w:next w:val="Mriekatabuky"/>
    <w:uiPriority w:val="39"/>
    <w:rsid w:val="00D034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lny"/>
    <w:rsid w:val="00B508BF"/>
    <w:pPr>
      <w:widowControl/>
      <w:autoSpaceDE/>
      <w:autoSpaceDN/>
      <w:spacing w:before="100" w:beforeAutospacing="1" w:after="100" w:afterAutospacing="1"/>
    </w:pPr>
    <w:rPr>
      <w:rFonts w:ascii="Times New Roman" w:eastAsia="Times New Roman" w:hAnsi="Times New Roman"/>
      <w:sz w:val="24"/>
      <w:szCs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4621">
      <w:bodyDiv w:val="1"/>
      <w:marLeft w:val="0"/>
      <w:marRight w:val="0"/>
      <w:marTop w:val="0"/>
      <w:marBottom w:val="0"/>
      <w:divBdr>
        <w:top w:val="none" w:sz="0" w:space="0" w:color="auto"/>
        <w:left w:val="none" w:sz="0" w:space="0" w:color="auto"/>
        <w:bottom w:val="none" w:sz="0" w:space="0" w:color="auto"/>
        <w:right w:val="none" w:sz="0" w:space="0" w:color="auto"/>
      </w:divBdr>
    </w:div>
    <w:div w:id="187452792">
      <w:bodyDiv w:val="1"/>
      <w:marLeft w:val="0"/>
      <w:marRight w:val="0"/>
      <w:marTop w:val="0"/>
      <w:marBottom w:val="0"/>
      <w:divBdr>
        <w:top w:val="none" w:sz="0" w:space="0" w:color="auto"/>
        <w:left w:val="none" w:sz="0" w:space="0" w:color="auto"/>
        <w:bottom w:val="none" w:sz="0" w:space="0" w:color="auto"/>
        <w:right w:val="none" w:sz="0" w:space="0" w:color="auto"/>
      </w:divBdr>
    </w:div>
    <w:div w:id="208566932">
      <w:bodyDiv w:val="1"/>
      <w:marLeft w:val="0"/>
      <w:marRight w:val="0"/>
      <w:marTop w:val="0"/>
      <w:marBottom w:val="0"/>
      <w:divBdr>
        <w:top w:val="none" w:sz="0" w:space="0" w:color="auto"/>
        <w:left w:val="none" w:sz="0" w:space="0" w:color="auto"/>
        <w:bottom w:val="none" w:sz="0" w:space="0" w:color="auto"/>
        <w:right w:val="none" w:sz="0" w:space="0" w:color="auto"/>
      </w:divBdr>
    </w:div>
    <w:div w:id="250434395">
      <w:bodyDiv w:val="1"/>
      <w:marLeft w:val="0"/>
      <w:marRight w:val="0"/>
      <w:marTop w:val="0"/>
      <w:marBottom w:val="0"/>
      <w:divBdr>
        <w:top w:val="none" w:sz="0" w:space="0" w:color="auto"/>
        <w:left w:val="none" w:sz="0" w:space="0" w:color="auto"/>
        <w:bottom w:val="none" w:sz="0" w:space="0" w:color="auto"/>
        <w:right w:val="none" w:sz="0" w:space="0" w:color="auto"/>
      </w:divBdr>
    </w:div>
    <w:div w:id="290596892">
      <w:bodyDiv w:val="1"/>
      <w:marLeft w:val="0"/>
      <w:marRight w:val="0"/>
      <w:marTop w:val="0"/>
      <w:marBottom w:val="0"/>
      <w:divBdr>
        <w:top w:val="none" w:sz="0" w:space="0" w:color="auto"/>
        <w:left w:val="none" w:sz="0" w:space="0" w:color="auto"/>
        <w:bottom w:val="none" w:sz="0" w:space="0" w:color="auto"/>
        <w:right w:val="none" w:sz="0" w:space="0" w:color="auto"/>
      </w:divBdr>
    </w:div>
    <w:div w:id="336200332">
      <w:bodyDiv w:val="1"/>
      <w:marLeft w:val="0"/>
      <w:marRight w:val="0"/>
      <w:marTop w:val="0"/>
      <w:marBottom w:val="0"/>
      <w:divBdr>
        <w:top w:val="none" w:sz="0" w:space="0" w:color="auto"/>
        <w:left w:val="none" w:sz="0" w:space="0" w:color="auto"/>
        <w:bottom w:val="none" w:sz="0" w:space="0" w:color="auto"/>
        <w:right w:val="none" w:sz="0" w:space="0" w:color="auto"/>
      </w:divBdr>
    </w:div>
    <w:div w:id="350575201">
      <w:bodyDiv w:val="1"/>
      <w:marLeft w:val="0"/>
      <w:marRight w:val="0"/>
      <w:marTop w:val="0"/>
      <w:marBottom w:val="0"/>
      <w:divBdr>
        <w:top w:val="none" w:sz="0" w:space="0" w:color="auto"/>
        <w:left w:val="none" w:sz="0" w:space="0" w:color="auto"/>
        <w:bottom w:val="none" w:sz="0" w:space="0" w:color="auto"/>
        <w:right w:val="none" w:sz="0" w:space="0" w:color="auto"/>
      </w:divBdr>
    </w:div>
    <w:div w:id="355620693">
      <w:bodyDiv w:val="1"/>
      <w:marLeft w:val="0"/>
      <w:marRight w:val="0"/>
      <w:marTop w:val="0"/>
      <w:marBottom w:val="0"/>
      <w:divBdr>
        <w:top w:val="none" w:sz="0" w:space="0" w:color="auto"/>
        <w:left w:val="none" w:sz="0" w:space="0" w:color="auto"/>
        <w:bottom w:val="none" w:sz="0" w:space="0" w:color="auto"/>
        <w:right w:val="none" w:sz="0" w:space="0" w:color="auto"/>
      </w:divBdr>
    </w:div>
    <w:div w:id="368381674">
      <w:bodyDiv w:val="1"/>
      <w:marLeft w:val="0"/>
      <w:marRight w:val="0"/>
      <w:marTop w:val="0"/>
      <w:marBottom w:val="0"/>
      <w:divBdr>
        <w:top w:val="none" w:sz="0" w:space="0" w:color="auto"/>
        <w:left w:val="none" w:sz="0" w:space="0" w:color="auto"/>
        <w:bottom w:val="none" w:sz="0" w:space="0" w:color="auto"/>
        <w:right w:val="none" w:sz="0" w:space="0" w:color="auto"/>
      </w:divBdr>
    </w:div>
    <w:div w:id="435712158">
      <w:bodyDiv w:val="1"/>
      <w:marLeft w:val="0"/>
      <w:marRight w:val="0"/>
      <w:marTop w:val="0"/>
      <w:marBottom w:val="0"/>
      <w:divBdr>
        <w:top w:val="none" w:sz="0" w:space="0" w:color="auto"/>
        <w:left w:val="none" w:sz="0" w:space="0" w:color="auto"/>
        <w:bottom w:val="none" w:sz="0" w:space="0" w:color="auto"/>
        <w:right w:val="none" w:sz="0" w:space="0" w:color="auto"/>
      </w:divBdr>
    </w:div>
    <w:div w:id="450705966">
      <w:bodyDiv w:val="1"/>
      <w:marLeft w:val="0"/>
      <w:marRight w:val="0"/>
      <w:marTop w:val="0"/>
      <w:marBottom w:val="0"/>
      <w:divBdr>
        <w:top w:val="none" w:sz="0" w:space="0" w:color="auto"/>
        <w:left w:val="none" w:sz="0" w:space="0" w:color="auto"/>
        <w:bottom w:val="none" w:sz="0" w:space="0" w:color="auto"/>
        <w:right w:val="none" w:sz="0" w:space="0" w:color="auto"/>
      </w:divBdr>
    </w:div>
    <w:div w:id="476336390">
      <w:bodyDiv w:val="1"/>
      <w:marLeft w:val="0"/>
      <w:marRight w:val="0"/>
      <w:marTop w:val="0"/>
      <w:marBottom w:val="0"/>
      <w:divBdr>
        <w:top w:val="none" w:sz="0" w:space="0" w:color="auto"/>
        <w:left w:val="none" w:sz="0" w:space="0" w:color="auto"/>
        <w:bottom w:val="none" w:sz="0" w:space="0" w:color="auto"/>
        <w:right w:val="none" w:sz="0" w:space="0" w:color="auto"/>
      </w:divBdr>
    </w:div>
    <w:div w:id="528681708">
      <w:bodyDiv w:val="1"/>
      <w:marLeft w:val="0"/>
      <w:marRight w:val="0"/>
      <w:marTop w:val="0"/>
      <w:marBottom w:val="0"/>
      <w:divBdr>
        <w:top w:val="none" w:sz="0" w:space="0" w:color="auto"/>
        <w:left w:val="none" w:sz="0" w:space="0" w:color="auto"/>
        <w:bottom w:val="none" w:sz="0" w:space="0" w:color="auto"/>
        <w:right w:val="none" w:sz="0" w:space="0" w:color="auto"/>
      </w:divBdr>
    </w:div>
    <w:div w:id="616371236">
      <w:bodyDiv w:val="1"/>
      <w:marLeft w:val="0"/>
      <w:marRight w:val="0"/>
      <w:marTop w:val="0"/>
      <w:marBottom w:val="0"/>
      <w:divBdr>
        <w:top w:val="none" w:sz="0" w:space="0" w:color="auto"/>
        <w:left w:val="none" w:sz="0" w:space="0" w:color="auto"/>
        <w:bottom w:val="none" w:sz="0" w:space="0" w:color="auto"/>
        <w:right w:val="none" w:sz="0" w:space="0" w:color="auto"/>
      </w:divBdr>
    </w:div>
    <w:div w:id="636379183">
      <w:bodyDiv w:val="1"/>
      <w:marLeft w:val="0"/>
      <w:marRight w:val="0"/>
      <w:marTop w:val="0"/>
      <w:marBottom w:val="0"/>
      <w:divBdr>
        <w:top w:val="none" w:sz="0" w:space="0" w:color="auto"/>
        <w:left w:val="none" w:sz="0" w:space="0" w:color="auto"/>
        <w:bottom w:val="none" w:sz="0" w:space="0" w:color="auto"/>
        <w:right w:val="none" w:sz="0" w:space="0" w:color="auto"/>
      </w:divBdr>
    </w:div>
    <w:div w:id="670448157">
      <w:bodyDiv w:val="1"/>
      <w:marLeft w:val="0"/>
      <w:marRight w:val="0"/>
      <w:marTop w:val="0"/>
      <w:marBottom w:val="0"/>
      <w:divBdr>
        <w:top w:val="none" w:sz="0" w:space="0" w:color="auto"/>
        <w:left w:val="none" w:sz="0" w:space="0" w:color="auto"/>
        <w:bottom w:val="none" w:sz="0" w:space="0" w:color="auto"/>
        <w:right w:val="none" w:sz="0" w:space="0" w:color="auto"/>
      </w:divBdr>
    </w:div>
    <w:div w:id="672343037">
      <w:bodyDiv w:val="1"/>
      <w:marLeft w:val="0"/>
      <w:marRight w:val="0"/>
      <w:marTop w:val="0"/>
      <w:marBottom w:val="0"/>
      <w:divBdr>
        <w:top w:val="none" w:sz="0" w:space="0" w:color="auto"/>
        <w:left w:val="none" w:sz="0" w:space="0" w:color="auto"/>
        <w:bottom w:val="none" w:sz="0" w:space="0" w:color="auto"/>
        <w:right w:val="none" w:sz="0" w:space="0" w:color="auto"/>
      </w:divBdr>
    </w:div>
    <w:div w:id="757364256">
      <w:bodyDiv w:val="1"/>
      <w:marLeft w:val="0"/>
      <w:marRight w:val="0"/>
      <w:marTop w:val="0"/>
      <w:marBottom w:val="0"/>
      <w:divBdr>
        <w:top w:val="none" w:sz="0" w:space="0" w:color="auto"/>
        <w:left w:val="none" w:sz="0" w:space="0" w:color="auto"/>
        <w:bottom w:val="none" w:sz="0" w:space="0" w:color="auto"/>
        <w:right w:val="none" w:sz="0" w:space="0" w:color="auto"/>
      </w:divBdr>
    </w:div>
    <w:div w:id="780490624">
      <w:bodyDiv w:val="1"/>
      <w:marLeft w:val="0"/>
      <w:marRight w:val="0"/>
      <w:marTop w:val="0"/>
      <w:marBottom w:val="0"/>
      <w:divBdr>
        <w:top w:val="none" w:sz="0" w:space="0" w:color="auto"/>
        <w:left w:val="none" w:sz="0" w:space="0" w:color="auto"/>
        <w:bottom w:val="none" w:sz="0" w:space="0" w:color="auto"/>
        <w:right w:val="none" w:sz="0" w:space="0" w:color="auto"/>
      </w:divBdr>
    </w:div>
    <w:div w:id="782578895">
      <w:bodyDiv w:val="1"/>
      <w:marLeft w:val="0"/>
      <w:marRight w:val="0"/>
      <w:marTop w:val="0"/>
      <w:marBottom w:val="0"/>
      <w:divBdr>
        <w:top w:val="none" w:sz="0" w:space="0" w:color="auto"/>
        <w:left w:val="none" w:sz="0" w:space="0" w:color="auto"/>
        <w:bottom w:val="none" w:sz="0" w:space="0" w:color="auto"/>
        <w:right w:val="none" w:sz="0" w:space="0" w:color="auto"/>
      </w:divBdr>
    </w:div>
    <w:div w:id="848527166">
      <w:bodyDiv w:val="1"/>
      <w:marLeft w:val="0"/>
      <w:marRight w:val="0"/>
      <w:marTop w:val="0"/>
      <w:marBottom w:val="0"/>
      <w:divBdr>
        <w:top w:val="none" w:sz="0" w:space="0" w:color="auto"/>
        <w:left w:val="none" w:sz="0" w:space="0" w:color="auto"/>
        <w:bottom w:val="none" w:sz="0" w:space="0" w:color="auto"/>
        <w:right w:val="none" w:sz="0" w:space="0" w:color="auto"/>
      </w:divBdr>
    </w:div>
    <w:div w:id="931939118">
      <w:bodyDiv w:val="1"/>
      <w:marLeft w:val="0"/>
      <w:marRight w:val="0"/>
      <w:marTop w:val="0"/>
      <w:marBottom w:val="0"/>
      <w:divBdr>
        <w:top w:val="none" w:sz="0" w:space="0" w:color="auto"/>
        <w:left w:val="none" w:sz="0" w:space="0" w:color="auto"/>
        <w:bottom w:val="none" w:sz="0" w:space="0" w:color="auto"/>
        <w:right w:val="none" w:sz="0" w:space="0" w:color="auto"/>
      </w:divBdr>
    </w:div>
    <w:div w:id="932740578">
      <w:bodyDiv w:val="1"/>
      <w:marLeft w:val="0"/>
      <w:marRight w:val="0"/>
      <w:marTop w:val="0"/>
      <w:marBottom w:val="0"/>
      <w:divBdr>
        <w:top w:val="none" w:sz="0" w:space="0" w:color="auto"/>
        <w:left w:val="none" w:sz="0" w:space="0" w:color="auto"/>
        <w:bottom w:val="none" w:sz="0" w:space="0" w:color="auto"/>
        <w:right w:val="none" w:sz="0" w:space="0" w:color="auto"/>
      </w:divBdr>
    </w:div>
    <w:div w:id="940189673">
      <w:bodyDiv w:val="1"/>
      <w:marLeft w:val="0"/>
      <w:marRight w:val="0"/>
      <w:marTop w:val="0"/>
      <w:marBottom w:val="0"/>
      <w:divBdr>
        <w:top w:val="none" w:sz="0" w:space="0" w:color="auto"/>
        <w:left w:val="none" w:sz="0" w:space="0" w:color="auto"/>
        <w:bottom w:val="none" w:sz="0" w:space="0" w:color="auto"/>
        <w:right w:val="none" w:sz="0" w:space="0" w:color="auto"/>
      </w:divBdr>
    </w:div>
    <w:div w:id="960576722">
      <w:bodyDiv w:val="1"/>
      <w:marLeft w:val="0"/>
      <w:marRight w:val="0"/>
      <w:marTop w:val="0"/>
      <w:marBottom w:val="0"/>
      <w:divBdr>
        <w:top w:val="none" w:sz="0" w:space="0" w:color="auto"/>
        <w:left w:val="none" w:sz="0" w:space="0" w:color="auto"/>
        <w:bottom w:val="none" w:sz="0" w:space="0" w:color="auto"/>
        <w:right w:val="none" w:sz="0" w:space="0" w:color="auto"/>
      </w:divBdr>
    </w:div>
    <w:div w:id="962422631">
      <w:bodyDiv w:val="1"/>
      <w:marLeft w:val="0"/>
      <w:marRight w:val="0"/>
      <w:marTop w:val="0"/>
      <w:marBottom w:val="0"/>
      <w:divBdr>
        <w:top w:val="none" w:sz="0" w:space="0" w:color="auto"/>
        <w:left w:val="none" w:sz="0" w:space="0" w:color="auto"/>
        <w:bottom w:val="none" w:sz="0" w:space="0" w:color="auto"/>
        <w:right w:val="none" w:sz="0" w:space="0" w:color="auto"/>
      </w:divBdr>
    </w:div>
    <w:div w:id="980428259">
      <w:bodyDiv w:val="1"/>
      <w:marLeft w:val="0"/>
      <w:marRight w:val="0"/>
      <w:marTop w:val="0"/>
      <w:marBottom w:val="0"/>
      <w:divBdr>
        <w:top w:val="none" w:sz="0" w:space="0" w:color="auto"/>
        <w:left w:val="none" w:sz="0" w:space="0" w:color="auto"/>
        <w:bottom w:val="none" w:sz="0" w:space="0" w:color="auto"/>
        <w:right w:val="none" w:sz="0" w:space="0" w:color="auto"/>
      </w:divBdr>
    </w:div>
    <w:div w:id="984429964">
      <w:bodyDiv w:val="1"/>
      <w:marLeft w:val="0"/>
      <w:marRight w:val="0"/>
      <w:marTop w:val="0"/>
      <w:marBottom w:val="0"/>
      <w:divBdr>
        <w:top w:val="none" w:sz="0" w:space="0" w:color="auto"/>
        <w:left w:val="none" w:sz="0" w:space="0" w:color="auto"/>
        <w:bottom w:val="none" w:sz="0" w:space="0" w:color="auto"/>
        <w:right w:val="none" w:sz="0" w:space="0" w:color="auto"/>
      </w:divBdr>
    </w:div>
    <w:div w:id="1112477387">
      <w:bodyDiv w:val="1"/>
      <w:marLeft w:val="0"/>
      <w:marRight w:val="0"/>
      <w:marTop w:val="0"/>
      <w:marBottom w:val="0"/>
      <w:divBdr>
        <w:top w:val="none" w:sz="0" w:space="0" w:color="auto"/>
        <w:left w:val="none" w:sz="0" w:space="0" w:color="auto"/>
        <w:bottom w:val="none" w:sz="0" w:space="0" w:color="auto"/>
        <w:right w:val="none" w:sz="0" w:space="0" w:color="auto"/>
      </w:divBdr>
    </w:div>
    <w:div w:id="1112745722">
      <w:bodyDiv w:val="1"/>
      <w:marLeft w:val="0"/>
      <w:marRight w:val="0"/>
      <w:marTop w:val="0"/>
      <w:marBottom w:val="0"/>
      <w:divBdr>
        <w:top w:val="none" w:sz="0" w:space="0" w:color="auto"/>
        <w:left w:val="none" w:sz="0" w:space="0" w:color="auto"/>
        <w:bottom w:val="none" w:sz="0" w:space="0" w:color="auto"/>
        <w:right w:val="none" w:sz="0" w:space="0" w:color="auto"/>
      </w:divBdr>
    </w:div>
    <w:div w:id="1119378408">
      <w:bodyDiv w:val="1"/>
      <w:marLeft w:val="0"/>
      <w:marRight w:val="0"/>
      <w:marTop w:val="0"/>
      <w:marBottom w:val="0"/>
      <w:divBdr>
        <w:top w:val="none" w:sz="0" w:space="0" w:color="auto"/>
        <w:left w:val="none" w:sz="0" w:space="0" w:color="auto"/>
        <w:bottom w:val="none" w:sz="0" w:space="0" w:color="auto"/>
        <w:right w:val="none" w:sz="0" w:space="0" w:color="auto"/>
      </w:divBdr>
    </w:div>
    <w:div w:id="1151674835">
      <w:bodyDiv w:val="1"/>
      <w:marLeft w:val="0"/>
      <w:marRight w:val="0"/>
      <w:marTop w:val="0"/>
      <w:marBottom w:val="0"/>
      <w:divBdr>
        <w:top w:val="none" w:sz="0" w:space="0" w:color="auto"/>
        <w:left w:val="none" w:sz="0" w:space="0" w:color="auto"/>
        <w:bottom w:val="none" w:sz="0" w:space="0" w:color="auto"/>
        <w:right w:val="none" w:sz="0" w:space="0" w:color="auto"/>
      </w:divBdr>
    </w:div>
    <w:div w:id="1171794292">
      <w:bodyDiv w:val="1"/>
      <w:marLeft w:val="0"/>
      <w:marRight w:val="0"/>
      <w:marTop w:val="0"/>
      <w:marBottom w:val="0"/>
      <w:divBdr>
        <w:top w:val="none" w:sz="0" w:space="0" w:color="auto"/>
        <w:left w:val="none" w:sz="0" w:space="0" w:color="auto"/>
        <w:bottom w:val="none" w:sz="0" w:space="0" w:color="auto"/>
        <w:right w:val="none" w:sz="0" w:space="0" w:color="auto"/>
      </w:divBdr>
    </w:div>
    <w:div w:id="1173380054">
      <w:bodyDiv w:val="1"/>
      <w:marLeft w:val="0"/>
      <w:marRight w:val="0"/>
      <w:marTop w:val="0"/>
      <w:marBottom w:val="0"/>
      <w:divBdr>
        <w:top w:val="none" w:sz="0" w:space="0" w:color="auto"/>
        <w:left w:val="none" w:sz="0" w:space="0" w:color="auto"/>
        <w:bottom w:val="none" w:sz="0" w:space="0" w:color="auto"/>
        <w:right w:val="none" w:sz="0" w:space="0" w:color="auto"/>
      </w:divBdr>
    </w:div>
    <w:div w:id="1206143497">
      <w:bodyDiv w:val="1"/>
      <w:marLeft w:val="0"/>
      <w:marRight w:val="0"/>
      <w:marTop w:val="0"/>
      <w:marBottom w:val="0"/>
      <w:divBdr>
        <w:top w:val="none" w:sz="0" w:space="0" w:color="auto"/>
        <w:left w:val="none" w:sz="0" w:space="0" w:color="auto"/>
        <w:bottom w:val="none" w:sz="0" w:space="0" w:color="auto"/>
        <w:right w:val="none" w:sz="0" w:space="0" w:color="auto"/>
      </w:divBdr>
    </w:div>
    <w:div w:id="1230388920">
      <w:bodyDiv w:val="1"/>
      <w:marLeft w:val="0"/>
      <w:marRight w:val="0"/>
      <w:marTop w:val="0"/>
      <w:marBottom w:val="0"/>
      <w:divBdr>
        <w:top w:val="none" w:sz="0" w:space="0" w:color="auto"/>
        <w:left w:val="none" w:sz="0" w:space="0" w:color="auto"/>
        <w:bottom w:val="none" w:sz="0" w:space="0" w:color="auto"/>
        <w:right w:val="none" w:sz="0" w:space="0" w:color="auto"/>
      </w:divBdr>
      <w:divsChild>
        <w:div w:id="2133669917">
          <w:marLeft w:val="0"/>
          <w:marRight w:val="0"/>
          <w:marTop w:val="0"/>
          <w:marBottom w:val="0"/>
          <w:divBdr>
            <w:top w:val="none" w:sz="0" w:space="0" w:color="auto"/>
            <w:left w:val="none" w:sz="0" w:space="0" w:color="auto"/>
            <w:bottom w:val="none" w:sz="0" w:space="0" w:color="auto"/>
            <w:right w:val="none" w:sz="0" w:space="0" w:color="auto"/>
          </w:divBdr>
        </w:div>
      </w:divsChild>
    </w:div>
    <w:div w:id="1257177142">
      <w:bodyDiv w:val="1"/>
      <w:marLeft w:val="0"/>
      <w:marRight w:val="0"/>
      <w:marTop w:val="0"/>
      <w:marBottom w:val="0"/>
      <w:divBdr>
        <w:top w:val="none" w:sz="0" w:space="0" w:color="auto"/>
        <w:left w:val="none" w:sz="0" w:space="0" w:color="auto"/>
        <w:bottom w:val="none" w:sz="0" w:space="0" w:color="auto"/>
        <w:right w:val="none" w:sz="0" w:space="0" w:color="auto"/>
      </w:divBdr>
    </w:div>
    <w:div w:id="1264999858">
      <w:bodyDiv w:val="1"/>
      <w:marLeft w:val="0"/>
      <w:marRight w:val="0"/>
      <w:marTop w:val="0"/>
      <w:marBottom w:val="0"/>
      <w:divBdr>
        <w:top w:val="none" w:sz="0" w:space="0" w:color="auto"/>
        <w:left w:val="none" w:sz="0" w:space="0" w:color="auto"/>
        <w:bottom w:val="none" w:sz="0" w:space="0" w:color="auto"/>
        <w:right w:val="none" w:sz="0" w:space="0" w:color="auto"/>
      </w:divBdr>
    </w:div>
    <w:div w:id="1331176369">
      <w:bodyDiv w:val="1"/>
      <w:marLeft w:val="0"/>
      <w:marRight w:val="0"/>
      <w:marTop w:val="0"/>
      <w:marBottom w:val="0"/>
      <w:divBdr>
        <w:top w:val="none" w:sz="0" w:space="0" w:color="auto"/>
        <w:left w:val="none" w:sz="0" w:space="0" w:color="auto"/>
        <w:bottom w:val="none" w:sz="0" w:space="0" w:color="auto"/>
        <w:right w:val="none" w:sz="0" w:space="0" w:color="auto"/>
      </w:divBdr>
    </w:div>
    <w:div w:id="1369455059">
      <w:bodyDiv w:val="1"/>
      <w:marLeft w:val="0"/>
      <w:marRight w:val="0"/>
      <w:marTop w:val="0"/>
      <w:marBottom w:val="0"/>
      <w:divBdr>
        <w:top w:val="none" w:sz="0" w:space="0" w:color="auto"/>
        <w:left w:val="none" w:sz="0" w:space="0" w:color="auto"/>
        <w:bottom w:val="none" w:sz="0" w:space="0" w:color="auto"/>
        <w:right w:val="none" w:sz="0" w:space="0" w:color="auto"/>
      </w:divBdr>
    </w:div>
    <w:div w:id="1444838942">
      <w:bodyDiv w:val="1"/>
      <w:marLeft w:val="0"/>
      <w:marRight w:val="0"/>
      <w:marTop w:val="0"/>
      <w:marBottom w:val="0"/>
      <w:divBdr>
        <w:top w:val="none" w:sz="0" w:space="0" w:color="auto"/>
        <w:left w:val="none" w:sz="0" w:space="0" w:color="auto"/>
        <w:bottom w:val="none" w:sz="0" w:space="0" w:color="auto"/>
        <w:right w:val="none" w:sz="0" w:space="0" w:color="auto"/>
      </w:divBdr>
    </w:div>
    <w:div w:id="1448354267">
      <w:bodyDiv w:val="1"/>
      <w:marLeft w:val="0"/>
      <w:marRight w:val="0"/>
      <w:marTop w:val="0"/>
      <w:marBottom w:val="0"/>
      <w:divBdr>
        <w:top w:val="none" w:sz="0" w:space="0" w:color="auto"/>
        <w:left w:val="none" w:sz="0" w:space="0" w:color="auto"/>
        <w:bottom w:val="none" w:sz="0" w:space="0" w:color="auto"/>
        <w:right w:val="none" w:sz="0" w:space="0" w:color="auto"/>
      </w:divBdr>
    </w:div>
    <w:div w:id="1477333430">
      <w:bodyDiv w:val="1"/>
      <w:marLeft w:val="0"/>
      <w:marRight w:val="0"/>
      <w:marTop w:val="0"/>
      <w:marBottom w:val="0"/>
      <w:divBdr>
        <w:top w:val="none" w:sz="0" w:space="0" w:color="auto"/>
        <w:left w:val="none" w:sz="0" w:space="0" w:color="auto"/>
        <w:bottom w:val="none" w:sz="0" w:space="0" w:color="auto"/>
        <w:right w:val="none" w:sz="0" w:space="0" w:color="auto"/>
      </w:divBdr>
    </w:div>
    <w:div w:id="1512722092">
      <w:bodyDiv w:val="1"/>
      <w:marLeft w:val="0"/>
      <w:marRight w:val="0"/>
      <w:marTop w:val="0"/>
      <w:marBottom w:val="0"/>
      <w:divBdr>
        <w:top w:val="none" w:sz="0" w:space="0" w:color="auto"/>
        <w:left w:val="none" w:sz="0" w:space="0" w:color="auto"/>
        <w:bottom w:val="none" w:sz="0" w:space="0" w:color="auto"/>
        <w:right w:val="none" w:sz="0" w:space="0" w:color="auto"/>
      </w:divBdr>
    </w:div>
    <w:div w:id="1518427838">
      <w:bodyDiv w:val="1"/>
      <w:marLeft w:val="0"/>
      <w:marRight w:val="0"/>
      <w:marTop w:val="0"/>
      <w:marBottom w:val="0"/>
      <w:divBdr>
        <w:top w:val="none" w:sz="0" w:space="0" w:color="auto"/>
        <w:left w:val="none" w:sz="0" w:space="0" w:color="auto"/>
        <w:bottom w:val="none" w:sz="0" w:space="0" w:color="auto"/>
        <w:right w:val="none" w:sz="0" w:space="0" w:color="auto"/>
      </w:divBdr>
    </w:div>
    <w:div w:id="1551192353">
      <w:bodyDiv w:val="1"/>
      <w:marLeft w:val="0"/>
      <w:marRight w:val="0"/>
      <w:marTop w:val="0"/>
      <w:marBottom w:val="0"/>
      <w:divBdr>
        <w:top w:val="none" w:sz="0" w:space="0" w:color="auto"/>
        <w:left w:val="none" w:sz="0" w:space="0" w:color="auto"/>
        <w:bottom w:val="none" w:sz="0" w:space="0" w:color="auto"/>
        <w:right w:val="none" w:sz="0" w:space="0" w:color="auto"/>
      </w:divBdr>
    </w:div>
    <w:div w:id="1584144466">
      <w:bodyDiv w:val="1"/>
      <w:marLeft w:val="0"/>
      <w:marRight w:val="0"/>
      <w:marTop w:val="0"/>
      <w:marBottom w:val="0"/>
      <w:divBdr>
        <w:top w:val="none" w:sz="0" w:space="0" w:color="auto"/>
        <w:left w:val="none" w:sz="0" w:space="0" w:color="auto"/>
        <w:bottom w:val="none" w:sz="0" w:space="0" w:color="auto"/>
        <w:right w:val="none" w:sz="0" w:space="0" w:color="auto"/>
      </w:divBdr>
    </w:div>
    <w:div w:id="1590309665">
      <w:bodyDiv w:val="1"/>
      <w:marLeft w:val="0"/>
      <w:marRight w:val="0"/>
      <w:marTop w:val="0"/>
      <w:marBottom w:val="0"/>
      <w:divBdr>
        <w:top w:val="none" w:sz="0" w:space="0" w:color="auto"/>
        <w:left w:val="none" w:sz="0" w:space="0" w:color="auto"/>
        <w:bottom w:val="none" w:sz="0" w:space="0" w:color="auto"/>
        <w:right w:val="none" w:sz="0" w:space="0" w:color="auto"/>
      </w:divBdr>
    </w:div>
    <w:div w:id="1591742458">
      <w:bodyDiv w:val="1"/>
      <w:marLeft w:val="0"/>
      <w:marRight w:val="0"/>
      <w:marTop w:val="0"/>
      <w:marBottom w:val="0"/>
      <w:divBdr>
        <w:top w:val="none" w:sz="0" w:space="0" w:color="auto"/>
        <w:left w:val="none" w:sz="0" w:space="0" w:color="auto"/>
        <w:bottom w:val="none" w:sz="0" w:space="0" w:color="auto"/>
        <w:right w:val="none" w:sz="0" w:space="0" w:color="auto"/>
      </w:divBdr>
    </w:div>
    <w:div w:id="1610431718">
      <w:bodyDiv w:val="1"/>
      <w:marLeft w:val="0"/>
      <w:marRight w:val="0"/>
      <w:marTop w:val="0"/>
      <w:marBottom w:val="0"/>
      <w:divBdr>
        <w:top w:val="none" w:sz="0" w:space="0" w:color="auto"/>
        <w:left w:val="none" w:sz="0" w:space="0" w:color="auto"/>
        <w:bottom w:val="none" w:sz="0" w:space="0" w:color="auto"/>
        <w:right w:val="none" w:sz="0" w:space="0" w:color="auto"/>
      </w:divBdr>
    </w:div>
    <w:div w:id="1612393920">
      <w:bodyDiv w:val="1"/>
      <w:marLeft w:val="0"/>
      <w:marRight w:val="0"/>
      <w:marTop w:val="0"/>
      <w:marBottom w:val="0"/>
      <w:divBdr>
        <w:top w:val="none" w:sz="0" w:space="0" w:color="auto"/>
        <w:left w:val="none" w:sz="0" w:space="0" w:color="auto"/>
        <w:bottom w:val="none" w:sz="0" w:space="0" w:color="auto"/>
        <w:right w:val="none" w:sz="0" w:space="0" w:color="auto"/>
      </w:divBdr>
    </w:div>
    <w:div w:id="1626497047">
      <w:bodyDiv w:val="1"/>
      <w:marLeft w:val="0"/>
      <w:marRight w:val="0"/>
      <w:marTop w:val="0"/>
      <w:marBottom w:val="0"/>
      <w:divBdr>
        <w:top w:val="none" w:sz="0" w:space="0" w:color="auto"/>
        <w:left w:val="none" w:sz="0" w:space="0" w:color="auto"/>
        <w:bottom w:val="none" w:sz="0" w:space="0" w:color="auto"/>
        <w:right w:val="none" w:sz="0" w:space="0" w:color="auto"/>
      </w:divBdr>
    </w:div>
    <w:div w:id="1639384174">
      <w:bodyDiv w:val="1"/>
      <w:marLeft w:val="0"/>
      <w:marRight w:val="0"/>
      <w:marTop w:val="0"/>
      <w:marBottom w:val="0"/>
      <w:divBdr>
        <w:top w:val="none" w:sz="0" w:space="0" w:color="auto"/>
        <w:left w:val="none" w:sz="0" w:space="0" w:color="auto"/>
        <w:bottom w:val="none" w:sz="0" w:space="0" w:color="auto"/>
        <w:right w:val="none" w:sz="0" w:space="0" w:color="auto"/>
      </w:divBdr>
    </w:div>
    <w:div w:id="1678075707">
      <w:bodyDiv w:val="1"/>
      <w:marLeft w:val="0"/>
      <w:marRight w:val="0"/>
      <w:marTop w:val="0"/>
      <w:marBottom w:val="0"/>
      <w:divBdr>
        <w:top w:val="none" w:sz="0" w:space="0" w:color="auto"/>
        <w:left w:val="none" w:sz="0" w:space="0" w:color="auto"/>
        <w:bottom w:val="none" w:sz="0" w:space="0" w:color="auto"/>
        <w:right w:val="none" w:sz="0" w:space="0" w:color="auto"/>
      </w:divBdr>
    </w:div>
    <w:div w:id="1680542943">
      <w:bodyDiv w:val="1"/>
      <w:marLeft w:val="0"/>
      <w:marRight w:val="0"/>
      <w:marTop w:val="0"/>
      <w:marBottom w:val="0"/>
      <w:divBdr>
        <w:top w:val="none" w:sz="0" w:space="0" w:color="auto"/>
        <w:left w:val="none" w:sz="0" w:space="0" w:color="auto"/>
        <w:bottom w:val="none" w:sz="0" w:space="0" w:color="auto"/>
        <w:right w:val="none" w:sz="0" w:space="0" w:color="auto"/>
      </w:divBdr>
    </w:div>
    <w:div w:id="1686054740">
      <w:bodyDiv w:val="1"/>
      <w:marLeft w:val="0"/>
      <w:marRight w:val="0"/>
      <w:marTop w:val="0"/>
      <w:marBottom w:val="0"/>
      <w:divBdr>
        <w:top w:val="none" w:sz="0" w:space="0" w:color="auto"/>
        <w:left w:val="none" w:sz="0" w:space="0" w:color="auto"/>
        <w:bottom w:val="none" w:sz="0" w:space="0" w:color="auto"/>
        <w:right w:val="none" w:sz="0" w:space="0" w:color="auto"/>
      </w:divBdr>
    </w:div>
    <w:div w:id="1810706814">
      <w:bodyDiv w:val="1"/>
      <w:marLeft w:val="0"/>
      <w:marRight w:val="0"/>
      <w:marTop w:val="0"/>
      <w:marBottom w:val="0"/>
      <w:divBdr>
        <w:top w:val="none" w:sz="0" w:space="0" w:color="auto"/>
        <w:left w:val="none" w:sz="0" w:space="0" w:color="auto"/>
        <w:bottom w:val="none" w:sz="0" w:space="0" w:color="auto"/>
        <w:right w:val="none" w:sz="0" w:space="0" w:color="auto"/>
      </w:divBdr>
    </w:div>
    <w:div w:id="1827551507">
      <w:bodyDiv w:val="1"/>
      <w:marLeft w:val="0"/>
      <w:marRight w:val="0"/>
      <w:marTop w:val="0"/>
      <w:marBottom w:val="0"/>
      <w:divBdr>
        <w:top w:val="none" w:sz="0" w:space="0" w:color="auto"/>
        <w:left w:val="none" w:sz="0" w:space="0" w:color="auto"/>
        <w:bottom w:val="none" w:sz="0" w:space="0" w:color="auto"/>
        <w:right w:val="none" w:sz="0" w:space="0" w:color="auto"/>
      </w:divBdr>
    </w:div>
    <w:div w:id="1869876216">
      <w:bodyDiv w:val="1"/>
      <w:marLeft w:val="0"/>
      <w:marRight w:val="0"/>
      <w:marTop w:val="0"/>
      <w:marBottom w:val="0"/>
      <w:divBdr>
        <w:top w:val="none" w:sz="0" w:space="0" w:color="auto"/>
        <w:left w:val="none" w:sz="0" w:space="0" w:color="auto"/>
        <w:bottom w:val="none" w:sz="0" w:space="0" w:color="auto"/>
        <w:right w:val="none" w:sz="0" w:space="0" w:color="auto"/>
      </w:divBdr>
    </w:div>
    <w:div w:id="1931815420">
      <w:bodyDiv w:val="1"/>
      <w:marLeft w:val="0"/>
      <w:marRight w:val="0"/>
      <w:marTop w:val="0"/>
      <w:marBottom w:val="0"/>
      <w:divBdr>
        <w:top w:val="none" w:sz="0" w:space="0" w:color="auto"/>
        <w:left w:val="none" w:sz="0" w:space="0" w:color="auto"/>
        <w:bottom w:val="none" w:sz="0" w:space="0" w:color="auto"/>
        <w:right w:val="none" w:sz="0" w:space="0" w:color="auto"/>
      </w:divBdr>
    </w:div>
    <w:div w:id="1968852308">
      <w:bodyDiv w:val="1"/>
      <w:marLeft w:val="0"/>
      <w:marRight w:val="0"/>
      <w:marTop w:val="0"/>
      <w:marBottom w:val="0"/>
      <w:divBdr>
        <w:top w:val="none" w:sz="0" w:space="0" w:color="auto"/>
        <w:left w:val="none" w:sz="0" w:space="0" w:color="auto"/>
        <w:bottom w:val="none" w:sz="0" w:space="0" w:color="auto"/>
        <w:right w:val="none" w:sz="0" w:space="0" w:color="auto"/>
      </w:divBdr>
    </w:div>
    <w:div w:id="2018343626">
      <w:bodyDiv w:val="1"/>
      <w:marLeft w:val="0"/>
      <w:marRight w:val="0"/>
      <w:marTop w:val="0"/>
      <w:marBottom w:val="0"/>
      <w:divBdr>
        <w:top w:val="none" w:sz="0" w:space="0" w:color="auto"/>
        <w:left w:val="none" w:sz="0" w:space="0" w:color="auto"/>
        <w:bottom w:val="none" w:sz="0" w:space="0" w:color="auto"/>
        <w:right w:val="none" w:sz="0" w:space="0" w:color="auto"/>
      </w:divBdr>
    </w:div>
    <w:div w:id="2046518489">
      <w:bodyDiv w:val="1"/>
      <w:marLeft w:val="0"/>
      <w:marRight w:val="0"/>
      <w:marTop w:val="0"/>
      <w:marBottom w:val="0"/>
      <w:divBdr>
        <w:top w:val="none" w:sz="0" w:space="0" w:color="auto"/>
        <w:left w:val="none" w:sz="0" w:space="0" w:color="auto"/>
        <w:bottom w:val="none" w:sz="0" w:space="0" w:color="auto"/>
        <w:right w:val="none" w:sz="0" w:space="0" w:color="auto"/>
      </w:divBdr>
    </w:div>
    <w:div w:id="20805935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mpsvr.sk/files/slovensky/uvod/legislativa/socialna-pomoc-podpora/dohovor-osn-pravach-osob-so-zdravotnym-postihnutim-opcny-protokol-sk-aj.pdf" TargetMode="External"/><Relationship Id="rId1" Type="http://schemas.openxmlformats.org/officeDocument/2006/relationships/hyperlink" Target="https://eur-lex.europa.eu/legal-content/SK/TXT/?uri=CELEX%3A32021R106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7440746671D4AF7A3D0E9CB30639F7B"/>
        <w:category>
          <w:name w:val="Všeobecné"/>
          <w:gallery w:val="placeholder"/>
        </w:category>
        <w:types>
          <w:type w:val="bbPlcHdr"/>
        </w:types>
        <w:behaviors>
          <w:behavior w:val="content"/>
        </w:behaviors>
        <w:guid w:val="{D78C1EAC-A503-400C-9BEC-F15D6933E8EF}"/>
      </w:docPartPr>
      <w:docPartBody>
        <w:p w:rsidR="00B10AB1" w:rsidRDefault="00023C9C" w:rsidP="00023C9C">
          <w:pPr>
            <w:pStyle w:val="E7440746671D4AF7A3D0E9CB30639F7B"/>
          </w:pPr>
          <w:r w:rsidRPr="00F765C5">
            <w:rPr>
              <w:rStyle w:val="Zstupntext"/>
            </w:rPr>
            <w:t>Vyberte položku.</w:t>
          </w:r>
        </w:p>
      </w:docPartBody>
    </w:docPart>
    <w:docPart>
      <w:docPartPr>
        <w:name w:val="44FAB646CD2C49A58DAB8E485AB3BF63"/>
        <w:category>
          <w:name w:val="Všeobecné"/>
          <w:gallery w:val="placeholder"/>
        </w:category>
        <w:types>
          <w:type w:val="bbPlcHdr"/>
        </w:types>
        <w:behaviors>
          <w:behavior w:val="content"/>
        </w:behaviors>
        <w:guid w:val="{1DEEB4BC-6EAA-45DC-AA07-F44269CDE326}"/>
      </w:docPartPr>
      <w:docPartBody>
        <w:p w:rsidR="008713D0" w:rsidRDefault="00A9455F" w:rsidP="00A9455F">
          <w:pPr>
            <w:pStyle w:val="44FAB646CD2C49A58DAB8E485AB3BF63"/>
          </w:pPr>
          <w:r w:rsidRPr="00F765C5">
            <w:rPr>
              <w:rStyle w:val="Zstupntext"/>
            </w:rPr>
            <w:t>Vyberte položku.</w:t>
          </w:r>
        </w:p>
      </w:docPartBody>
    </w:docPart>
    <w:docPart>
      <w:docPartPr>
        <w:name w:val="7B443FB91168463186E168D86386BAD6"/>
        <w:category>
          <w:name w:val="Všeobecné"/>
          <w:gallery w:val="placeholder"/>
        </w:category>
        <w:types>
          <w:type w:val="bbPlcHdr"/>
        </w:types>
        <w:behaviors>
          <w:behavior w:val="content"/>
        </w:behaviors>
        <w:guid w:val="{DFD4E22A-E069-4863-A288-CE1AD45A8C20}"/>
      </w:docPartPr>
      <w:docPartBody>
        <w:p w:rsidR="008713D0" w:rsidRDefault="00A9455F" w:rsidP="00A9455F">
          <w:pPr>
            <w:pStyle w:val="7B443FB91168463186E168D86386BAD6"/>
          </w:pPr>
          <w:r w:rsidRPr="00F765C5">
            <w:rPr>
              <w:rStyle w:val="Zstupntext"/>
            </w:rPr>
            <w:t>Vyberte položku.</w:t>
          </w:r>
        </w:p>
      </w:docPartBody>
    </w:docPart>
    <w:docPart>
      <w:docPartPr>
        <w:name w:val="90BF2EF719324C51A27C12D64F4CCE98"/>
        <w:category>
          <w:name w:val="Všeobecné"/>
          <w:gallery w:val="placeholder"/>
        </w:category>
        <w:types>
          <w:type w:val="bbPlcHdr"/>
        </w:types>
        <w:behaviors>
          <w:behavior w:val="content"/>
        </w:behaviors>
        <w:guid w:val="{67137CD8-8F5E-47B8-948F-67900639CCAF}"/>
      </w:docPartPr>
      <w:docPartBody>
        <w:p w:rsidR="008713D0" w:rsidRDefault="00A9455F" w:rsidP="00A9455F">
          <w:pPr>
            <w:pStyle w:val="90BF2EF719324C51A27C12D64F4CCE98"/>
          </w:pPr>
          <w:r w:rsidRPr="00F765C5">
            <w:rPr>
              <w:rStyle w:val="Zstupntext"/>
            </w:rPr>
            <w:t>Vyberte položku.</w:t>
          </w:r>
        </w:p>
      </w:docPartBody>
    </w:docPart>
    <w:docPart>
      <w:docPartPr>
        <w:name w:val="1FF3ADE5758A44D280EB6F81022FAA6A"/>
        <w:category>
          <w:name w:val="Všeobecné"/>
          <w:gallery w:val="placeholder"/>
        </w:category>
        <w:types>
          <w:type w:val="bbPlcHdr"/>
        </w:types>
        <w:behaviors>
          <w:behavior w:val="content"/>
        </w:behaviors>
        <w:guid w:val="{55864DE2-7A1E-4659-90F7-068EE7D7091E}"/>
      </w:docPartPr>
      <w:docPartBody>
        <w:p w:rsidR="00461DA1" w:rsidRDefault="001220EE" w:rsidP="001220EE">
          <w:pPr>
            <w:pStyle w:val="1FF3ADE5758A44D280EB6F81022FAA6A"/>
          </w:pPr>
          <w:r w:rsidRPr="00F765C5">
            <w:rPr>
              <w:rStyle w:val="Zstupntext"/>
            </w:rPr>
            <w:t>Vyberte položku.</w:t>
          </w:r>
        </w:p>
      </w:docPartBody>
    </w:docPart>
    <w:docPart>
      <w:docPartPr>
        <w:name w:val="9B972DCFD3314BC89701D7826727E5D1"/>
        <w:category>
          <w:name w:val="Všeobecné"/>
          <w:gallery w:val="placeholder"/>
        </w:category>
        <w:types>
          <w:type w:val="bbPlcHdr"/>
        </w:types>
        <w:behaviors>
          <w:behavior w:val="content"/>
        </w:behaviors>
        <w:guid w:val="{98D91D8A-B043-4422-A428-AA2855E7CF17}"/>
      </w:docPartPr>
      <w:docPartBody>
        <w:p w:rsidR="00461DA1" w:rsidRDefault="001220EE" w:rsidP="001220EE">
          <w:pPr>
            <w:pStyle w:val="9B972DCFD3314BC89701D7826727E5D1"/>
          </w:pPr>
          <w:r w:rsidRPr="00F765C5">
            <w:rPr>
              <w:rStyle w:val="Zstupntext"/>
            </w:rPr>
            <w:t>Vyberte položku.</w:t>
          </w:r>
        </w:p>
      </w:docPartBody>
    </w:docPart>
    <w:docPart>
      <w:docPartPr>
        <w:name w:val="D2B5607355C8447D94CBC98FA1ED638B"/>
        <w:category>
          <w:name w:val="Všeobecné"/>
          <w:gallery w:val="placeholder"/>
        </w:category>
        <w:types>
          <w:type w:val="bbPlcHdr"/>
        </w:types>
        <w:behaviors>
          <w:behavior w:val="content"/>
        </w:behaviors>
        <w:guid w:val="{DEC6E888-1D54-4FC3-A7B2-A41A1CB8B0C6}"/>
      </w:docPartPr>
      <w:docPartBody>
        <w:p w:rsidR="00461DA1" w:rsidRDefault="001220EE" w:rsidP="001220EE">
          <w:pPr>
            <w:pStyle w:val="D2B5607355C8447D94CBC98FA1ED638B"/>
          </w:pPr>
          <w:r w:rsidRPr="00F765C5">
            <w:rPr>
              <w:rStyle w:val="Zstupntext"/>
            </w:rPr>
            <w:t>Vyberte položku.</w:t>
          </w:r>
        </w:p>
      </w:docPartBody>
    </w:docPart>
    <w:docPart>
      <w:docPartPr>
        <w:name w:val="9D08DA0A0C0644A39B360B3CC57CF860"/>
        <w:category>
          <w:name w:val="Všeobecné"/>
          <w:gallery w:val="placeholder"/>
        </w:category>
        <w:types>
          <w:type w:val="bbPlcHdr"/>
        </w:types>
        <w:behaviors>
          <w:behavior w:val="content"/>
        </w:behaviors>
        <w:guid w:val="{73C7EE24-55FF-437B-9743-2D157E1EB2FF}"/>
      </w:docPartPr>
      <w:docPartBody>
        <w:p w:rsidR="00461DA1" w:rsidRDefault="001220EE" w:rsidP="001220EE">
          <w:pPr>
            <w:pStyle w:val="9D08DA0A0C0644A39B360B3CC57CF860"/>
          </w:pPr>
          <w:r w:rsidRPr="00F765C5">
            <w:rPr>
              <w:rStyle w:val="Zstupntext"/>
            </w:rPr>
            <w:t>Vyberte položku.</w:t>
          </w:r>
        </w:p>
      </w:docPartBody>
    </w:docPart>
    <w:docPart>
      <w:docPartPr>
        <w:name w:val="7E97D0EFD2D3459AAAF0037D91873D57"/>
        <w:category>
          <w:name w:val="Všeobecné"/>
          <w:gallery w:val="placeholder"/>
        </w:category>
        <w:types>
          <w:type w:val="bbPlcHdr"/>
        </w:types>
        <w:behaviors>
          <w:behavior w:val="content"/>
        </w:behaviors>
        <w:guid w:val="{CE27DD53-79BD-45E9-82E2-DA6565456AF3}"/>
      </w:docPartPr>
      <w:docPartBody>
        <w:p w:rsidR="00461DA1" w:rsidRDefault="001220EE" w:rsidP="001220EE">
          <w:pPr>
            <w:pStyle w:val="7E97D0EFD2D3459AAAF0037D91873D57"/>
          </w:pPr>
          <w:r w:rsidRPr="00F765C5">
            <w:rPr>
              <w:rStyle w:val="Zstupntext"/>
            </w:rPr>
            <w:t>Vyberte položku.</w:t>
          </w:r>
        </w:p>
      </w:docPartBody>
    </w:docPart>
    <w:docPart>
      <w:docPartPr>
        <w:name w:val="1AE371AB66914363A4BD8ED7FF0FA3A8"/>
        <w:category>
          <w:name w:val="Všeobecné"/>
          <w:gallery w:val="placeholder"/>
        </w:category>
        <w:types>
          <w:type w:val="bbPlcHdr"/>
        </w:types>
        <w:behaviors>
          <w:behavior w:val="content"/>
        </w:behaviors>
        <w:guid w:val="{7C2EB804-5F27-4F8C-B7EE-931AEC3623B9}"/>
      </w:docPartPr>
      <w:docPartBody>
        <w:p w:rsidR="00885CE0" w:rsidRDefault="00885CE0" w:rsidP="00885CE0">
          <w:pPr>
            <w:pStyle w:val="1AE371AB66914363A4BD8ED7FF0FA3A8"/>
          </w:pPr>
          <w:r w:rsidRPr="00F765C5">
            <w:rPr>
              <w:rStyle w:val="Zstupntext"/>
            </w:rPr>
            <w:t>Vyberte položku.</w:t>
          </w:r>
        </w:p>
      </w:docPartBody>
    </w:docPart>
    <w:docPart>
      <w:docPartPr>
        <w:name w:val="F71C2D912637468586F92B88EEDA52BC"/>
        <w:category>
          <w:name w:val="Všeobecné"/>
          <w:gallery w:val="placeholder"/>
        </w:category>
        <w:types>
          <w:type w:val="bbPlcHdr"/>
        </w:types>
        <w:behaviors>
          <w:behavior w:val="content"/>
        </w:behaviors>
        <w:guid w:val="{F2AD2E19-CD39-4E99-BE02-3FBCD8554BFB}"/>
      </w:docPartPr>
      <w:docPartBody>
        <w:p w:rsidR="00885CE0" w:rsidRDefault="00885CE0" w:rsidP="00885CE0">
          <w:pPr>
            <w:pStyle w:val="F71C2D912637468586F92B88EEDA52BC"/>
          </w:pPr>
          <w:r w:rsidRPr="00F765C5">
            <w:rPr>
              <w:rStyle w:val="Zstupntext"/>
            </w:rPr>
            <w:t>Vyberte položku.</w:t>
          </w:r>
        </w:p>
      </w:docPartBody>
    </w:docPart>
    <w:docPart>
      <w:docPartPr>
        <w:name w:val="8826DF2409C3480BAA218C071BDAB642"/>
        <w:category>
          <w:name w:val="Všeobecné"/>
          <w:gallery w:val="placeholder"/>
        </w:category>
        <w:types>
          <w:type w:val="bbPlcHdr"/>
        </w:types>
        <w:behaviors>
          <w:behavior w:val="content"/>
        </w:behaviors>
        <w:guid w:val="{B32D0C11-5355-4DB6-AB5E-657B96D0487B}"/>
      </w:docPartPr>
      <w:docPartBody>
        <w:p w:rsidR="00885CE0" w:rsidRDefault="00885CE0" w:rsidP="00885CE0">
          <w:pPr>
            <w:pStyle w:val="8826DF2409C3480BAA218C071BDAB642"/>
          </w:pPr>
          <w:r w:rsidRPr="00F765C5">
            <w:rPr>
              <w:rStyle w:val="Zstupntext"/>
            </w:rPr>
            <w:t>Vyberte položku.</w:t>
          </w:r>
        </w:p>
      </w:docPartBody>
    </w:docPart>
    <w:docPart>
      <w:docPartPr>
        <w:name w:val="24FEE17F644645098F4FDDB9570C329D"/>
        <w:category>
          <w:name w:val="Všeobecné"/>
          <w:gallery w:val="placeholder"/>
        </w:category>
        <w:types>
          <w:type w:val="bbPlcHdr"/>
        </w:types>
        <w:behaviors>
          <w:behavior w:val="content"/>
        </w:behaviors>
        <w:guid w:val="{5F7878E2-B682-4B0F-BC50-F870F8D16714}"/>
      </w:docPartPr>
      <w:docPartBody>
        <w:p w:rsidR="00885CE0" w:rsidRDefault="00885CE0" w:rsidP="00885CE0">
          <w:pPr>
            <w:pStyle w:val="24FEE17F644645098F4FDDB9570C329D"/>
          </w:pPr>
          <w:r w:rsidRPr="00F765C5">
            <w:rPr>
              <w:rStyle w:val="Zstupntext"/>
            </w:rPr>
            <w:t>Vyberte položku.</w:t>
          </w:r>
        </w:p>
      </w:docPartBody>
    </w:docPart>
    <w:docPart>
      <w:docPartPr>
        <w:name w:val="971A83D24E1543B3ADBAD6329F3ECBD2"/>
        <w:category>
          <w:name w:val="Všeobecné"/>
          <w:gallery w:val="placeholder"/>
        </w:category>
        <w:types>
          <w:type w:val="bbPlcHdr"/>
        </w:types>
        <w:behaviors>
          <w:behavior w:val="content"/>
        </w:behaviors>
        <w:guid w:val="{FB719803-B74E-42B2-A043-10545125EA46}"/>
      </w:docPartPr>
      <w:docPartBody>
        <w:p w:rsidR="00885CE0" w:rsidRDefault="00885CE0" w:rsidP="00885CE0">
          <w:pPr>
            <w:pStyle w:val="971A83D24E1543B3ADBAD6329F3ECBD2"/>
          </w:pPr>
          <w:r w:rsidRPr="00F765C5">
            <w:rPr>
              <w:rStyle w:val="Zstupntext"/>
            </w:rPr>
            <w:t>Vyberte položku.</w:t>
          </w:r>
        </w:p>
      </w:docPartBody>
    </w:docPart>
    <w:docPart>
      <w:docPartPr>
        <w:name w:val="900ABD69203D483E8D34012C3FDF173D"/>
        <w:category>
          <w:name w:val="Všeobecné"/>
          <w:gallery w:val="placeholder"/>
        </w:category>
        <w:types>
          <w:type w:val="bbPlcHdr"/>
        </w:types>
        <w:behaviors>
          <w:behavior w:val="content"/>
        </w:behaviors>
        <w:guid w:val="{C4E9DCAF-AC53-45B0-93C5-7C7695E25448}"/>
      </w:docPartPr>
      <w:docPartBody>
        <w:p w:rsidR="00885CE0" w:rsidRDefault="00885CE0" w:rsidP="00885CE0">
          <w:pPr>
            <w:pStyle w:val="900ABD69203D483E8D34012C3FDF173D"/>
          </w:pPr>
          <w:r w:rsidRPr="00F765C5">
            <w:rPr>
              <w:rStyle w:val="Zstupntext"/>
            </w:rPr>
            <w:t>Vyberte položku.</w:t>
          </w:r>
        </w:p>
      </w:docPartBody>
    </w:docPart>
    <w:docPart>
      <w:docPartPr>
        <w:name w:val="9940CC83D69041F9A1F1D648391FF66E"/>
        <w:category>
          <w:name w:val="Všeobecné"/>
          <w:gallery w:val="placeholder"/>
        </w:category>
        <w:types>
          <w:type w:val="bbPlcHdr"/>
        </w:types>
        <w:behaviors>
          <w:behavior w:val="content"/>
        </w:behaviors>
        <w:guid w:val="{043D957B-E8E0-43B3-B84E-37215B331C32}"/>
      </w:docPartPr>
      <w:docPartBody>
        <w:p w:rsidR="003C6D8F" w:rsidRDefault="006D7218" w:rsidP="006D7218">
          <w:pPr>
            <w:pStyle w:val="9940CC83D69041F9A1F1D648391FF66E"/>
          </w:pPr>
          <w:r w:rsidRPr="00F765C5">
            <w:rPr>
              <w:rStyle w:val="Zstupntext"/>
            </w:rPr>
            <w:t>Vyberte položku.</w:t>
          </w:r>
        </w:p>
      </w:docPartBody>
    </w:docPart>
    <w:docPart>
      <w:docPartPr>
        <w:name w:val="EFE48940F7CD4C7FADB3763075B8753D"/>
        <w:category>
          <w:name w:val="Všeobecné"/>
          <w:gallery w:val="placeholder"/>
        </w:category>
        <w:types>
          <w:type w:val="bbPlcHdr"/>
        </w:types>
        <w:behaviors>
          <w:behavior w:val="content"/>
        </w:behaviors>
        <w:guid w:val="{9E9B3502-8E04-484C-97B6-D189CA584370}"/>
      </w:docPartPr>
      <w:docPartBody>
        <w:p w:rsidR="000556D9" w:rsidRDefault="00D270E9" w:rsidP="00D270E9">
          <w:pPr>
            <w:pStyle w:val="EFE48940F7CD4C7FADB3763075B8753D"/>
          </w:pPr>
          <w:r w:rsidRPr="00F765C5">
            <w:rPr>
              <w:rStyle w:val="Zstupntext"/>
            </w:rPr>
            <w:t>Vyberte položku.</w:t>
          </w:r>
        </w:p>
      </w:docPartBody>
    </w:docPart>
    <w:docPart>
      <w:docPartPr>
        <w:name w:val="9DE90E8C7737442080876A0D393CDE92"/>
        <w:category>
          <w:name w:val="Všeobecné"/>
          <w:gallery w:val="placeholder"/>
        </w:category>
        <w:types>
          <w:type w:val="bbPlcHdr"/>
        </w:types>
        <w:behaviors>
          <w:behavior w:val="content"/>
        </w:behaviors>
        <w:guid w:val="{73043EE1-682D-425D-A858-843E6CCC2AE5}"/>
      </w:docPartPr>
      <w:docPartBody>
        <w:p w:rsidR="000556D9" w:rsidRDefault="00D270E9" w:rsidP="00D270E9">
          <w:pPr>
            <w:pStyle w:val="9DE90E8C7737442080876A0D393CDE92"/>
          </w:pPr>
          <w:r w:rsidRPr="00F765C5">
            <w:rPr>
              <w:rStyle w:val="Zstupntext"/>
            </w:rPr>
            <w:t>Vyberte položku.</w:t>
          </w:r>
        </w:p>
      </w:docPartBody>
    </w:docPart>
    <w:docPart>
      <w:docPartPr>
        <w:name w:val="F9D9582A9B23467C944B09429BB5AA4E"/>
        <w:category>
          <w:name w:val="Všeobecné"/>
          <w:gallery w:val="placeholder"/>
        </w:category>
        <w:types>
          <w:type w:val="bbPlcHdr"/>
        </w:types>
        <w:behaviors>
          <w:behavior w:val="content"/>
        </w:behaviors>
        <w:guid w:val="{476CEBA2-8C39-4AAA-BF44-AACD16D60EC9}"/>
      </w:docPartPr>
      <w:docPartBody>
        <w:p w:rsidR="00AD43D2" w:rsidRDefault="008611E1" w:rsidP="008611E1">
          <w:pPr>
            <w:pStyle w:val="F9D9582A9B23467C944B09429BB5AA4E"/>
          </w:pPr>
          <w:r w:rsidRPr="00F765C5">
            <w:rPr>
              <w:rStyle w:val="Zstupntext"/>
            </w:rPr>
            <w:t>Vyberte položku.</w:t>
          </w:r>
        </w:p>
      </w:docPartBody>
    </w:docPart>
    <w:docPart>
      <w:docPartPr>
        <w:name w:val="FCDCE37503E54F9B947FC191935C70E0"/>
        <w:category>
          <w:name w:val="Všeobecné"/>
          <w:gallery w:val="placeholder"/>
        </w:category>
        <w:types>
          <w:type w:val="bbPlcHdr"/>
        </w:types>
        <w:behaviors>
          <w:behavior w:val="content"/>
        </w:behaviors>
        <w:guid w:val="{3F255687-6633-40BE-B839-78386B396304}"/>
      </w:docPartPr>
      <w:docPartBody>
        <w:p w:rsidR="00401BA5" w:rsidRDefault="00A55E25" w:rsidP="00A55E25">
          <w:pPr>
            <w:pStyle w:val="FCDCE37503E54F9B947FC191935C70E0"/>
          </w:pPr>
          <w:r w:rsidRPr="00F765C5">
            <w:rPr>
              <w:rStyle w:val="Zstupntext"/>
            </w:rPr>
            <w:t>Vyberte položku.</w:t>
          </w:r>
        </w:p>
      </w:docPartBody>
    </w:docPart>
    <w:docPart>
      <w:docPartPr>
        <w:name w:val="D7C2B76DDB9B4D4D916E2FB8349A6E6A"/>
        <w:category>
          <w:name w:val="Všeobecné"/>
          <w:gallery w:val="placeholder"/>
        </w:category>
        <w:types>
          <w:type w:val="bbPlcHdr"/>
        </w:types>
        <w:behaviors>
          <w:behavior w:val="content"/>
        </w:behaviors>
        <w:guid w:val="{6EF151FD-C022-41B8-BE64-FC818C451595}"/>
      </w:docPartPr>
      <w:docPartBody>
        <w:p w:rsidR="00401BA5" w:rsidRDefault="00A55E25" w:rsidP="00A55E25">
          <w:pPr>
            <w:pStyle w:val="D7C2B76DDB9B4D4D916E2FB8349A6E6A"/>
          </w:pPr>
          <w:r w:rsidRPr="00F765C5">
            <w:rPr>
              <w:rStyle w:val="Zstupntext"/>
            </w:rPr>
            <w:t>Vyberte položku.</w:t>
          </w:r>
        </w:p>
      </w:docPartBody>
    </w:docPart>
    <w:docPart>
      <w:docPartPr>
        <w:name w:val="80A6089B51CE447B9D34D81B585BDA59"/>
        <w:category>
          <w:name w:val="Všeobecné"/>
          <w:gallery w:val="placeholder"/>
        </w:category>
        <w:types>
          <w:type w:val="bbPlcHdr"/>
        </w:types>
        <w:behaviors>
          <w:behavior w:val="content"/>
        </w:behaviors>
        <w:guid w:val="{81515D46-24A8-4712-9FE9-E848489AD809}"/>
      </w:docPartPr>
      <w:docPartBody>
        <w:p w:rsidR="00401BA5" w:rsidRDefault="00A55E25" w:rsidP="00A55E25">
          <w:pPr>
            <w:pStyle w:val="80A6089B51CE447B9D34D81B585BDA59"/>
          </w:pPr>
          <w:r w:rsidRPr="00F765C5">
            <w:rPr>
              <w:rStyle w:val="Zstupntext"/>
            </w:rPr>
            <w:t>Vyberte položku.</w:t>
          </w:r>
        </w:p>
      </w:docPartBody>
    </w:docPart>
    <w:docPart>
      <w:docPartPr>
        <w:name w:val="FD4E0F5366974898AAE2618BD7D3CDF1"/>
        <w:category>
          <w:name w:val="Všeobecné"/>
          <w:gallery w:val="placeholder"/>
        </w:category>
        <w:types>
          <w:type w:val="bbPlcHdr"/>
        </w:types>
        <w:behaviors>
          <w:behavior w:val="content"/>
        </w:behaviors>
        <w:guid w:val="{25DEB4A5-24E3-47C5-8D8D-A1B8A029ADBD}"/>
      </w:docPartPr>
      <w:docPartBody>
        <w:p w:rsidR="00401BA5" w:rsidRDefault="00A55E25" w:rsidP="00A55E25">
          <w:pPr>
            <w:pStyle w:val="FD4E0F5366974898AAE2618BD7D3CDF1"/>
          </w:pPr>
          <w:r w:rsidRPr="00F765C5">
            <w:rPr>
              <w:rStyle w:val="Zstupntext"/>
            </w:rPr>
            <w:t>Vyberte položku.</w:t>
          </w:r>
        </w:p>
      </w:docPartBody>
    </w:docPart>
    <w:docPart>
      <w:docPartPr>
        <w:name w:val="A6F3E4D3A7A146B0B132D2225E920B2C"/>
        <w:category>
          <w:name w:val="Všeobecné"/>
          <w:gallery w:val="placeholder"/>
        </w:category>
        <w:types>
          <w:type w:val="bbPlcHdr"/>
        </w:types>
        <w:behaviors>
          <w:behavior w:val="content"/>
        </w:behaviors>
        <w:guid w:val="{294CDDEC-940D-4DEE-A694-18973862D794}"/>
      </w:docPartPr>
      <w:docPartBody>
        <w:p w:rsidR="00401BA5" w:rsidRDefault="00A55E25" w:rsidP="00A55E25">
          <w:pPr>
            <w:pStyle w:val="A6F3E4D3A7A146B0B132D2225E920B2C"/>
          </w:pPr>
          <w:r w:rsidRPr="00F765C5">
            <w:rPr>
              <w:rStyle w:val="Zstupntext"/>
            </w:rPr>
            <w:t>Vyberte položku.</w:t>
          </w:r>
        </w:p>
      </w:docPartBody>
    </w:docPart>
    <w:docPart>
      <w:docPartPr>
        <w:name w:val="994BF369F4FB421286B51D51305A246E"/>
        <w:category>
          <w:name w:val="Všeobecné"/>
          <w:gallery w:val="placeholder"/>
        </w:category>
        <w:types>
          <w:type w:val="bbPlcHdr"/>
        </w:types>
        <w:behaviors>
          <w:behavior w:val="content"/>
        </w:behaviors>
        <w:guid w:val="{8731791B-03F9-4AF6-8016-AEC25ADC87FE}"/>
      </w:docPartPr>
      <w:docPartBody>
        <w:p w:rsidR="00401BA5" w:rsidRDefault="00A55E25" w:rsidP="00A55E25">
          <w:pPr>
            <w:pStyle w:val="994BF369F4FB421286B51D51305A246E"/>
          </w:pPr>
          <w:r w:rsidRPr="00F765C5">
            <w:rPr>
              <w:rStyle w:val="Zstupntext"/>
            </w:rPr>
            <w:t>Vyberte položku.</w:t>
          </w:r>
        </w:p>
      </w:docPartBody>
    </w:docPart>
    <w:docPart>
      <w:docPartPr>
        <w:name w:val="93B20510602A4715AE65B7B4DD209A77"/>
        <w:category>
          <w:name w:val="Všeobecné"/>
          <w:gallery w:val="placeholder"/>
        </w:category>
        <w:types>
          <w:type w:val="bbPlcHdr"/>
        </w:types>
        <w:behaviors>
          <w:behavior w:val="content"/>
        </w:behaviors>
        <w:guid w:val="{0FBE15D7-2EBC-4EED-AA47-287D598961C7}"/>
      </w:docPartPr>
      <w:docPartBody>
        <w:p w:rsidR="00401BA5" w:rsidRDefault="00A55E25" w:rsidP="00A55E25">
          <w:pPr>
            <w:pStyle w:val="93B20510602A4715AE65B7B4DD209A77"/>
          </w:pPr>
          <w:r w:rsidRPr="00F765C5">
            <w:rPr>
              <w:rStyle w:val="Zstupntext"/>
            </w:rPr>
            <w:t>Vyberte položku.</w:t>
          </w:r>
        </w:p>
      </w:docPartBody>
    </w:docPart>
    <w:docPart>
      <w:docPartPr>
        <w:name w:val="51C58D7B55B243EFB8AF926EB5FFAAB6"/>
        <w:category>
          <w:name w:val="Všeobecné"/>
          <w:gallery w:val="placeholder"/>
        </w:category>
        <w:types>
          <w:type w:val="bbPlcHdr"/>
        </w:types>
        <w:behaviors>
          <w:behavior w:val="content"/>
        </w:behaviors>
        <w:guid w:val="{704DC6D9-FED9-459B-911C-CDE090588A91}"/>
      </w:docPartPr>
      <w:docPartBody>
        <w:p w:rsidR="00401BA5" w:rsidRDefault="00A55E25" w:rsidP="00A55E25">
          <w:pPr>
            <w:pStyle w:val="51C58D7B55B243EFB8AF926EB5FFAAB6"/>
          </w:pPr>
          <w:r w:rsidRPr="00F765C5">
            <w:rPr>
              <w:rStyle w:val="Zstupntext"/>
            </w:rPr>
            <w:t>Vyberte položku.</w:t>
          </w:r>
        </w:p>
      </w:docPartBody>
    </w:docPart>
    <w:docPart>
      <w:docPartPr>
        <w:name w:val="0C125539A9084EE2B82D8AC8C60F07C7"/>
        <w:category>
          <w:name w:val="Všeobecné"/>
          <w:gallery w:val="placeholder"/>
        </w:category>
        <w:types>
          <w:type w:val="bbPlcHdr"/>
        </w:types>
        <w:behaviors>
          <w:behavior w:val="content"/>
        </w:behaviors>
        <w:guid w:val="{8CEC787B-93F7-482D-B85D-8CD2501B2757}"/>
      </w:docPartPr>
      <w:docPartBody>
        <w:p w:rsidR="00401BA5" w:rsidRDefault="00A55E25" w:rsidP="00A55E25">
          <w:pPr>
            <w:pStyle w:val="0C125539A9084EE2B82D8AC8C60F07C7"/>
          </w:pPr>
          <w:r w:rsidRPr="00F765C5">
            <w:rPr>
              <w:rStyle w:val="Zstupntext"/>
            </w:rPr>
            <w:t>Vyberte položku.</w:t>
          </w:r>
        </w:p>
      </w:docPartBody>
    </w:docPart>
    <w:docPart>
      <w:docPartPr>
        <w:name w:val="892188E8A6CB4C06856B3D4200ADF2A6"/>
        <w:category>
          <w:name w:val="Všeobecné"/>
          <w:gallery w:val="placeholder"/>
        </w:category>
        <w:types>
          <w:type w:val="bbPlcHdr"/>
        </w:types>
        <w:behaviors>
          <w:behavior w:val="content"/>
        </w:behaviors>
        <w:guid w:val="{6A565C29-601B-4B07-90D1-83AA00994736}"/>
      </w:docPartPr>
      <w:docPartBody>
        <w:p w:rsidR="00401BA5" w:rsidRDefault="00A55E25" w:rsidP="00A55E25">
          <w:pPr>
            <w:pStyle w:val="892188E8A6CB4C06856B3D4200ADF2A6"/>
          </w:pPr>
          <w:r w:rsidRPr="00F765C5">
            <w:rPr>
              <w:rStyle w:val="Zstupntext"/>
            </w:rPr>
            <w:t>Vyberte položku.</w:t>
          </w:r>
        </w:p>
      </w:docPartBody>
    </w:docPart>
    <w:docPart>
      <w:docPartPr>
        <w:name w:val="014BEDD30194440BACA8D1579192A135"/>
        <w:category>
          <w:name w:val="Všeobecné"/>
          <w:gallery w:val="placeholder"/>
        </w:category>
        <w:types>
          <w:type w:val="bbPlcHdr"/>
        </w:types>
        <w:behaviors>
          <w:behavior w:val="content"/>
        </w:behaviors>
        <w:guid w:val="{18098E1D-D76B-4555-8692-7EC76373F8FA}"/>
      </w:docPartPr>
      <w:docPartBody>
        <w:p w:rsidR="00401BA5" w:rsidRDefault="00A55E25" w:rsidP="00A55E25">
          <w:pPr>
            <w:pStyle w:val="014BEDD30194440BACA8D1579192A135"/>
          </w:pPr>
          <w:r w:rsidRPr="00F765C5">
            <w:rPr>
              <w:rStyle w:val="Zstupntext"/>
            </w:rPr>
            <w:t>Vyberte položku.</w:t>
          </w:r>
        </w:p>
      </w:docPartBody>
    </w:docPart>
    <w:docPart>
      <w:docPartPr>
        <w:name w:val="88626A4C40BC42C285E3E32BCAF1EAB7"/>
        <w:category>
          <w:name w:val="Všeobecné"/>
          <w:gallery w:val="placeholder"/>
        </w:category>
        <w:types>
          <w:type w:val="bbPlcHdr"/>
        </w:types>
        <w:behaviors>
          <w:behavior w:val="content"/>
        </w:behaviors>
        <w:guid w:val="{3CBBBBF1-66A9-410F-AFAD-5CFEE9BD5AA2}"/>
      </w:docPartPr>
      <w:docPartBody>
        <w:p w:rsidR="00401BA5" w:rsidRDefault="00A55E25" w:rsidP="00A55E25">
          <w:pPr>
            <w:pStyle w:val="88626A4C40BC42C285E3E32BCAF1EAB7"/>
          </w:pPr>
          <w:r w:rsidRPr="00F765C5">
            <w:rPr>
              <w:rStyle w:val="Zstupntext"/>
            </w:rPr>
            <w:t>Vyberte položku.</w:t>
          </w:r>
        </w:p>
      </w:docPartBody>
    </w:docPart>
    <w:docPart>
      <w:docPartPr>
        <w:name w:val="529F3B8072324E989339DC3D8AD6F8CC"/>
        <w:category>
          <w:name w:val="Všeobecné"/>
          <w:gallery w:val="placeholder"/>
        </w:category>
        <w:types>
          <w:type w:val="bbPlcHdr"/>
        </w:types>
        <w:behaviors>
          <w:behavior w:val="content"/>
        </w:behaviors>
        <w:guid w:val="{95ABF840-FA3A-4E39-9C81-D606F59448A7}"/>
      </w:docPartPr>
      <w:docPartBody>
        <w:p w:rsidR="00401BA5" w:rsidRDefault="00A55E25" w:rsidP="00A55E25">
          <w:pPr>
            <w:pStyle w:val="529F3B8072324E989339DC3D8AD6F8CC"/>
          </w:pPr>
          <w:r w:rsidRPr="00F765C5">
            <w:rPr>
              <w:rStyle w:val="Zstupntext"/>
            </w:rPr>
            <w:t>Vyberte položku.</w:t>
          </w:r>
        </w:p>
      </w:docPartBody>
    </w:docPart>
    <w:docPart>
      <w:docPartPr>
        <w:name w:val="309EB3084C5441EDABCA1B4DD4A9619E"/>
        <w:category>
          <w:name w:val="Všeobecné"/>
          <w:gallery w:val="placeholder"/>
        </w:category>
        <w:types>
          <w:type w:val="bbPlcHdr"/>
        </w:types>
        <w:behaviors>
          <w:behavior w:val="content"/>
        </w:behaviors>
        <w:guid w:val="{08473624-56E8-4C08-B5F9-271190BAA798}"/>
      </w:docPartPr>
      <w:docPartBody>
        <w:p w:rsidR="00401BA5" w:rsidRDefault="00A55E25" w:rsidP="00A55E25">
          <w:pPr>
            <w:pStyle w:val="309EB3084C5441EDABCA1B4DD4A9619E"/>
          </w:pPr>
          <w:r w:rsidRPr="00F765C5">
            <w:rPr>
              <w:rStyle w:val="Zstupntext"/>
            </w:rPr>
            <w:t>Vyberte položku.</w:t>
          </w:r>
        </w:p>
      </w:docPartBody>
    </w:docPart>
    <w:docPart>
      <w:docPartPr>
        <w:name w:val="93FC3F99D1E64283903F3A52794F61A1"/>
        <w:category>
          <w:name w:val="Všeobecné"/>
          <w:gallery w:val="placeholder"/>
        </w:category>
        <w:types>
          <w:type w:val="bbPlcHdr"/>
        </w:types>
        <w:behaviors>
          <w:behavior w:val="content"/>
        </w:behaviors>
        <w:guid w:val="{B0FBEC87-763F-4A1B-A1C7-C5B85FA00A83}"/>
      </w:docPartPr>
      <w:docPartBody>
        <w:p w:rsidR="00401BA5" w:rsidRDefault="00A55E25" w:rsidP="00A55E25">
          <w:pPr>
            <w:pStyle w:val="93FC3F99D1E64283903F3A52794F61A1"/>
          </w:pPr>
          <w:r w:rsidRPr="00F765C5">
            <w:rPr>
              <w:rStyle w:val="Zstupntext"/>
            </w:rPr>
            <w:t>Vyberte položku.</w:t>
          </w:r>
        </w:p>
      </w:docPartBody>
    </w:docPart>
    <w:docPart>
      <w:docPartPr>
        <w:name w:val="A29D6540B3814F4597EB9EC181DB771D"/>
        <w:category>
          <w:name w:val="Všeobecné"/>
          <w:gallery w:val="placeholder"/>
        </w:category>
        <w:types>
          <w:type w:val="bbPlcHdr"/>
        </w:types>
        <w:behaviors>
          <w:behavior w:val="content"/>
        </w:behaviors>
        <w:guid w:val="{BBA667C4-2B32-4EFE-91C2-B246F22847FA}"/>
      </w:docPartPr>
      <w:docPartBody>
        <w:p w:rsidR="00401BA5" w:rsidRDefault="00A55E25" w:rsidP="00A55E25">
          <w:pPr>
            <w:pStyle w:val="A29D6540B3814F4597EB9EC181DB771D"/>
          </w:pPr>
          <w:r w:rsidRPr="00F765C5">
            <w:rPr>
              <w:rStyle w:val="Zstupntext"/>
            </w:rPr>
            <w:t>Vyberte položku.</w:t>
          </w:r>
        </w:p>
      </w:docPartBody>
    </w:docPart>
    <w:docPart>
      <w:docPartPr>
        <w:name w:val="1B5E2A9D9C4E47978E526232FFD27FA5"/>
        <w:category>
          <w:name w:val="Všeobecné"/>
          <w:gallery w:val="placeholder"/>
        </w:category>
        <w:types>
          <w:type w:val="bbPlcHdr"/>
        </w:types>
        <w:behaviors>
          <w:behavior w:val="content"/>
        </w:behaviors>
        <w:guid w:val="{3D85EA5B-9396-4591-88B8-BE001A67BE5D}"/>
      </w:docPartPr>
      <w:docPartBody>
        <w:p w:rsidR="00401BA5" w:rsidRDefault="00A55E25" w:rsidP="00A55E25">
          <w:pPr>
            <w:pStyle w:val="1B5E2A9D9C4E47978E526232FFD27FA5"/>
          </w:pPr>
          <w:r w:rsidRPr="00F765C5">
            <w:rPr>
              <w:rStyle w:val="Zstupntext"/>
            </w:rPr>
            <w:t>Vyberte položku.</w:t>
          </w:r>
        </w:p>
      </w:docPartBody>
    </w:docPart>
    <w:docPart>
      <w:docPartPr>
        <w:name w:val="A645AA0EACF94913A8D05850FDE69FF1"/>
        <w:category>
          <w:name w:val="Všeobecné"/>
          <w:gallery w:val="placeholder"/>
        </w:category>
        <w:types>
          <w:type w:val="bbPlcHdr"/>
        </w:types>
        <w:behaviors>
          <w:behavior w:val="content"/>
        </w:behaviors>
        <w:guid w:val="{BDA0DED8-85B5-4232-B68F-E7D3AE0CD526}"/>
      </w:docPartPr>
      <w:docPartBody>
        <w:p w:rsidR="00401BA5" w:rsidRDefault="00A55E25" w:rsidP="00A55E25">
          <w:pPr>
            <w:pStyle w:val="A645AA0EACF94913A8D05850FDE69FF1"/>
          </w:pPr>
          <w:r w:rsidRPr="00F765C5">
            <w:rPr>
              <w:rStyle w:val="Zstupntext"/>
            </w:rPr>
            <w:t>Vyberte položku.</w:t>
          </w:r>
        </w:p>
      </w:docPartBody>
    </w:docPart>
    <w:docPart>
      <w:docPartPr>
        <w:name w:val="3395122579764858A9D5049107FD0285"/>
        <w:category>
          <w:name w:val="Všeobecné"/>
          <w:gallery w:val="placeholder"/>
        </w:category>
        <w:types>
          <w:type w:val="bbPlcHdr"/>
        </w:types>
        <w:behaviors>
          <w:behavior w:val="content"/>
        </w:behaviors>
        <w:guid w:val="{FC8A5C8A-9419-4C6A-973A-136D09648640}"/>
      </w:docPartPr>
      <w:docPartBody>
        <w:p w:rsidR="00401BA5" w:rsidRDefault="00A55E25" w:rsidP="00A55E25">
          <w:pPr>
            <w:pStyle w:val="3395122579764858A9D5049107FD0285"/>
          </w:pPr>
          <w:r w:rsidRPr="00F765C5">
            <w:rPr>
              <w:rStyle w:val="Zstupntext"/>
            </w:rPr>
            <w:t>Vyberte položku.</w:t>
          </w:r>
        </w:p>
      </w:docPartBody>
    </w:docPart>
    <w:docPart>
      <w:docPartPr>
        <w:name w:val="E7DA1A1B640C406ABF0C2580B3EB9D19"/>
        <w:category>
          <w:name w:val="Všeobecné"/>
          <w:gallery w:val="placeholder"/>
        </w:category>
        <w:types>
          <w:type w:val="bbPlcHdr"/>
        </w:types>
        <w:behaviors>
          <w:behavior w:val="content"/>
        </w:behaviors>
        <w:guid w:val="{5D20401C-5FDB-4B6B-B404-FAA372CE4550}"/>
      </w:docPartPr>
      <w:docPartBody>
        <w:p w:rsidR="00401BA5" w:rsidRDefault="00A55E25" w:rsidP="00A55E25">
          <w:pPr>
            <w:pStyle w:val="E7DA1A1B640C406ABF0C2580B3EB9D19"/>
          </w:pPr>
          <w:r w:rsidRPr="00F765C5">
            <w:rPr>
              <w:rStyle w:val="Zstupntext"/>
            </w:rPr>
            <w:t>Vyberte položku.</w:t>
          </w:r>
        </w:p>
      </w:docPartBody>
    </w:docPart>
    <w:docPart>
      <w:docPartPr>
        <w:name w:val="A1E28B050D0F46FB9121450545AF47D8"/>
        <w:category>
          <w:name w:val="Všeobecné"/>
          <w:gallery w:val="placeholder"/>
        </w:category>
        <w:types>
          <w:type w:val="bbPlcHdr"/>
        </w:types>
        <w:behaviors>
          <w:behavior w:val="content"/>
        </w:behaviors>
        <w:guid w:val="{5779F27E-618F-4E20-B12D-189C418B255F}"/>
      </w:docPartPr>
      <w:docPartBody>
        <w:p w:rsidR="00401BA5" w:rsidRDefault="00A55E25" w:rsidP="00A55E25">
          <w:pPr>
            <w:pStyle w:val="A1E28B050D0F46FB9121450545AF47D8"/>
          </w:pPr>
          <w:r w:rsidRPr="00F765C5">
            <w:rPr>
              <w:rStyle w:val="Zstupntext"/>
            </w:rPr>
            <w:t>Vyberte položku.</w:t>
          </w:r>
        </w:p>
      </w:docPartBody>
    </w:docPart>
    <w:docPart>
      <w:docPartPr>
        <w:name w:val="5FA6584B34874DDA870ADD6561E30C95"/>
        <w:category>
          <w:name w:val="Všeobecné"/>
          <w:gallery w:val="placeholder"/>
        </w:category>
        <w:types>
          <w:type w:val="bbPlcHdr"/>
        </w:types>
        <w:behaviors>
          <w:behavior w:val="content"/>
        </w:behaviors>
        <w:guid w:val="{F8B222AC-3B17-4B41-A926-18830FC18350}"/>
      </w:docPartPr>
      <w:docPartBody>
        <w:p w:rsidR="00401BA5" w:rsidRDefault="00A55E25" w:rsidP="00A55E25">
          <w:pPr>
            <w:pStyle w:val="5FA6584B34874DDA870ADD6561E30C95"/>
          </w:pPr>
          <w:r w:rsidRPr="00F765C5">
            <w:rPr>
              <w:rStyle w:val="Zstupntext"/>
            </w:rPr>
            <w:t>Vyberte položku.</w:t>
          </w:r>
        </w:p>
      </w:docPartBody>
    </w:docPart>
    <w:docPart>
      <w:docPartPr>
        <w:name w:val="49065A10C05B48E7A820EEE5589AE298"/>
        <w:category>
          <w:name w:val="Všeobecné"/>
          <w:gallery w:val="placeholder"/>
        </w:category>
        <w:types>
          <w:type w:val="bbPlcHdr"/>
        </w:types>
        <w:behaviors>
          <w:behavior w:val="content"/>
        </w:behaviors>
        <w:guid w:val="{1EF7D7C3-4A3D-4435-AC67-52E19F4EDEBD}"/>
      </w:docPartPr>
      <w:docPartBody>
        <w:p w:rsidR="00401BA5" w:rsidRDefault="00A55E25" w:rsidP="00A55E25">
          <w:pPr>
            <w:pStyle w:val="49065A10C05B48E7A820EEE5589AE298"/>
          </w:pPr>
          <w:r w:rsidRPr="00F765C5">
            <w:rPr>
              <w:rStyle w:val="Zstupntext"/>
            </w:rPr>
            <w:t>Vyberte položku.</w:t>
          </w:r>
        </w:p>
      </w:docPartBody>
    </w:docPart>
    <w:docPart>
      <w:docPartPr>
        <w:name w:val="8236B240F84A4BDCB0B7C9EC1623E8CB"/>
        <w:category>
          <w:name w:val="Všeobecné"/>
          <w:gallery w:val="placeholder"/>
        </w:category>
        <w:types>
          <w:type w:val="bbPlcHdr"/>
        </w:types>
        <w:behaviors>
          <w:behavior w:val="content"/>
        </w:behaviors>
        <w:guid w:val="{D0C18990-4FA3-45ED-9A5E-B58E4E39B7C6}"/>
      </w:docPartPr>
      <w:docPartBody>
        <w:p w:rsidR="00401BA5" w:rsidRDefault="00A55E25" w:rsidP="00A55E25">
          <w:pPr>
            <w:pStyle w:val="8236B240F84A4BDCB0B7C9EC1623E8CB"/>
          </w:pPr>
          <w:r w:rsidRPr="00F765C5">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Roboto">
    <w:altName w:val="Times New Roman"/>
    <w:charset w:val="00"/>
    <w:family w:val="auto"/>
    <w:pitch w:val="variable"/>
    <w:sig w:usb0="00000001" w:usb1="5000205B" w:usb2="0000002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C9C"/>
    <w:rsid w:val="00023C9C"/>
    <w:rsid w:val="000556D9"/>
    <w:rsid w:val="001220EE"/>
    <w:rsid w:val="0019781E"/>
    <w:rsid w:val="002731A3"/>
    <w:rsid w:val="002923CE"/>
    <w:rsid w:val="003931A7"/>
    <w:rsid w:val="003A6381"/>
    <w:rsid w:val="003C6D8F"/>
    <w:rsid w:val="00401BA5"/>
    <w:rsid w:val="00410937"/>
    <w:rsid w:val="00461DA1"/>
    <w:rsid w:val="00464EBA"/>
    <w:rsid w:val="00477E36"/>
    <w:rsid w:val="004A055E"/>
    <w:rsid w:val="005C7758"/>
    <w:rsid w:val="005E4FD7"/>
    <w:rsid w:val="00696D03"/>
    <w:rsid w:val="006B2F0E"/>
    <w:rsid w:val="006D7218"/>
    <w:rsid w:val="00722D5F"/>
    <w:rsid w:val="00856A84"/>
    <w:rsid w:val="008611E1"/>
    <w:rsid w:val="008657DC"/>
    <w:rsid w:val="008713D0"/>
    <w:rsid w:val="00873E26"/>
    <w:rsid w:val="00885CE0"/>
    <w:rsid w:val="008F0B16"/>
    <w:rsid w:val="00965CB9"/>
    <w:rsid w:val="00A55E25"/>
    <w:rsid w:val="00A9258D"/>
    <w:rsid w:val="00A9455F"/>
    <w:rsid w:val="00AD43D2"/>
    <w:rsid w:val="00B10AB1"/>
    <w:rsid w:val="00B64E8E"/>
    <w:rsid w:val="00C005DB"/>
    <w:rsid w:val="00C46861"/>
    <w:rsid w:val="00CE4691"/>
    <w:rsid w:val="00D25C99"/>
    <w:rsid w:val="00D270E9"/>
    <w:rsid w:val="00DC140D"/>
    <w:rsid w:val="00DF0097"/>
    <w:rsid w:val="00E04EB6"/>
    <w:rsid w:val="00EF1B6E"/>
    <w:rsid w:val="00FC740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55E25"/>
    <w:rPr>
      <w:color w:val="808080"/>
    </w:rPr>
  </w:style>
  <w:style w:type="paragraph" w:customStyle="1" w:styleId="F77EDED30F5643639C433DBFF4F44442">
    <w:name w:val="F77EDED30F5643639C433DBFF4F44442"/>
    <w:rsid w:val="00023C9C"/>
  </w:style>
  <w:style w:type="paragraph" w:customStyle="1" w:styleId="E7440746671D4AF7A3D0E9CB30639F7B">
    <w:name w:val="E7440746671D4AF7A3D0E9CB30639F7B"/>
    <w:rsid w:val="00023C9C"/>
  </w:style>
  <w:style w:type="paragraph" w:customStyle="1" w:styleId="44FAB646CD2C49A58DAB8E485AB3BF63">
    <w:name w:val="44FAB646CD2C49A58DAB8E485AB3BF63"/>
    <w:rsid w:val="00A9455F"/>
  </w:style>
  <w:style w:type="paragraph" w:customStyle="1" w:styleId="7B443FB91168463186E168D86386BAD6">
    <w:name w:val="7B443FB91168463186E168D86386BAD6"/>
    <w:rsid w:val="00A9455F"/>
  </w:style>
  <w:style w:type="paragraph" w:customStyle="1" w:styleId="90BF2EF719324C51A27C12D64F4CCE98">
    <w:name w:val="90BF2EF719324C51A27C12D64F4CCE98"/>
    <w:rsid w:val="00A9455F"/>
  </w:style>
  <w:style w:type="paragraph" w:customStyle="1" w:styleId="ACB27F3E883B4131BBD15ED60ACBB057">
    <w:name w:val="ACB27F3E883B4131BBD15ED60ACBB057"/>
    <w:rsid w:val="001220EE"/>
  </w:style>
  <w:style w:type="paragraph" w:customStyle="1" w:styleId="CFA59F9D0ED748F2B0DE938BAE0EC529">
    <w:name w:val="CFA59F9D0ED748F2B0DE938BAE0EC529"/>
    <w:rsid w:val="001220EE"/>
  </w:style>
  <w:style w:type="paragraph" w:customStyle="1" w:styleId="C9455550AC6E430F964DBA1A07B9C9A5">
    <w:name w:val="C9455550AC6E430F964DBA1A07B9C9A5"/>
    <w:rsid w:val="001220EE"/>
  </w:style>
  <w:style w:type="paragraph" w:customStyle="1" w:styleId="113730C4E9C94E38A6A0F58943DBA204">
    <w:name w:val="113730C4E9C94E38A6A0F58943DBA204"/>
    <w:rsid w:val="001220EE"/>
  </w:style>
  <w:style w:type="paragraph" w:customStyle="1" w:styleId="A52A8955E47F44D5A2B0159454ECCB60">
    <w:name w:val="A52A8955E47F44D5A2B0159454ECCB60"/>
    <w:rsid w:val="001220EE"/>
  </w:style>
  <w:style w:type="paragraph" w:customStyle="1" w:styleId="0DBB1EDEC0F24E4881AB5F56F4F1A6FE">
    <w:name w:val="0DBB1EDEC0F24E4881AB5F56F4F1A6FE"/>
    <w:rsid w:val="001220EE"/>
  </w:style>
  <w:style w:type="paragraph" w:customStyle="1" w:styleId="94149AD2D6964BFAA17FA35A139E3EBE">
    <w:name w:val="94149AD2D6964BFAA17FA35A139E3EBE"/>
    <w:rsid w:val="001220EE"/>
  </w:style>
  <w:style w:type="paragraph" w:customStyle="1" w:styleId="52A4F6C0696942A9BB6E88C691B24ECD">
    <w:name w:val="52A4F6C0696942A9BB6E88C691B24ECD"/>
    <w:rsid w:val="001220EE"/>
  </w:style>
  <w:style w:type="paragraph" w:customStyle="1" w:styleId="02E080DFA76C4FF3B15EEA5FF7E68FD4">
    <w:name w:val="02E080DFA76C4FF3B15EEA5FF7E68FD4"/>
    <w:rsid w:val="001220EE"/>
  </w:style>
  <w:style w:type="paragraph" w:customStyle="1" w:styleId="E654829250B24406ADDAA6692880C260">
    <w:name w:val="E654829250B24406ADDAA6692880C260"/>
    <w:rsid w:val="001220EE"/>
  </w:style>
  <w:style w:type="paragraph" w:customStyle="1" w:styleId="CE0F3BE94E904A698FD52056B1CECED1">
    <w:name w:val="CE0F3BE94E904A698FD52056B1CECED1"/>
    <w:rsid w:val="001220EE"/>
  </w:style>
  <w:style w:type="paragraph" w:customStyle="1" w:styleId="0B7B3373607746619CB8B51BF997FB95">
    <w:name w:val="0B7B3373607746619CB8B51BF997FB95"/>
    <w:rsid w:val="001220EE"/>
  </w:style>
  <w:style w:type="paragraph" w:customStyle="1" w:styleId="BACEC2500AB44EC49DF0E89E623B4D4F">
    <w:name w:val="BACEC2500AB44EC49DF0E89E623B4D4F"/>
    <w:rsid w:val="001220EE"/>
  </w:style>
  <w:style w:type="paragraph" w:customStyle="1" w:styleId="5BBB80B824AF4FEEA42AB3BF87C21F0A">
    <w:name w:val="5BBB80B824AF4FEEA42AB3BF87C21F0A"/>
    <w:rsid w:val="001220EE"/>
  </w:style>
  <w:style w:type="paragraph" w:customStyle="1" w:styleId="BC9F2C58B2274E4DB9EDF177FC4BF95F">
    <w:name w:val="BC9F2C58B2274E4DB9EDF177FC4BF95F"/>
    <w:rsid w:val="001220EE"/>
  </w:style>
  <w:style w:type="paragraph" w:customStyle="1" w:styleId="382DB6C137D947058927E28A75FE6257">
    <w:name w:val="382DB6C137D947058927E28A75FE6257"/>
    <w:rsid w:val="001220EE"/>
  </w:style>
  <w:style w:type="paragraph" w:customStyle="1" w:styleId="0D93CE542A4D4E4A9C060FCE3A93781D">
    <w:name w:val="0D93CE542A4D4E4A9C060FCE3A93781D"/>
    <w:rsid w:val="001220EE"/>
  </w:style>
  <w:style w:type="paragraph" w:customStyle="1" w:styleId="6849D81AE88E433CA4AD0716A885E1AA">
    <w:name w:val="6849D81AE88E433CA4AD0716A885E1AA"/>
    <w:rsid w:val="001220EE"/>
  </w:style>
  <w:style w:type="paragraph" w:customStyle="1" w:styleId="B14AB92B3FDD4C11AE3A778507B39EF3">
    <w:name w:val="B14AB92B3FDD4C11AE3A778507B39EF3"/>
    <w:rsid w:val="001220EE"/>
  </w:style>
  <w:style w:type="paragraph" w:customStyle="1" w:styleId="1BDB10419A2B490ABAD306F950003879">
    <w:name w:val="1BDB10419A2B490ABAD306F950003879"/>
    <w:rsid w:val="001220EE"/>
  </w:style>
  <w:style w:type="paragraph" w:customStyle="1" w:styleId="C9195A50C2C04C36B67714B0042C4693">
    <w:name w:val="C9195A50C2C04C36B67714B0042C4693"/>
    <w:rsid w:val="001220EE"/>
  </w:style>
  <w:style w:type="paragraph" w:customStyle="1" w:styleId="1FF3ADE5758A44D280EB6F81022FAA6A">
    <w:name w:val="1FF3ADE5758A44D280EB6F81022FAA6A"/>
    <w:rsid w:val="001220EE"/>
  </w:style>
  <w:style w:type="paragraph" w:customStyle="1" w:styleId="9B972DCFD3314BC89701D7826727E5D1">
    <w:name w:val="9B972DCFD3314BC89701D7826727E5D1"/>
    <w:rsid w:val="001220EE"/>
  </w:style>
  <w:style w:type="paragraph" w:customStyle="1" w:styleId="D2B5607355C8447D94CBC98FA1ED638B">
    <w:name w:val="D2B5607355C8447D94CBC98FA1ED638B"/>
    <w:rsid w:val="001220EE"/>
  </w:style>
  <w:style w:type="paragraph" w:customStyle="1" w:styleId="9D08DA0A0C0644A39B360B3CC57CF860">
    <w:name w:val="9D08DA0A0C0644A39B360B3CC57CF860"/>
    <w:rsid w:val="001220EE"/>
  </w:style>
  <w:style w:type="paragraph" w:customStyle="1" w:styleId="7E97D0EFD2D3459AAAF0037D91873D57">
    <w:name w:val="7E97D0EFD2D3459AAAF0037D91873D57"/>
    <w:rsid w:val="001220EE"/>
  </w:style>
  <w:style w:type="paragraph" w:customStyle="1" w:styleId="10DE5D2B79B945CB96A35376CAF706B1">
    <w:name w:val="10DE5D2B79B945CB96A35376CAF706B1"/>
    <w:rsid w:val="001220EE"/>
  </w:style>
  <w:style w:type="paragraph" w:customStyle="1" w:styleId="36B095268D1E4968A593359B7F9ED977">
    <w:name w:val="36B095268D1E4968A593359B7F9ED977"/>
    <w:rsid w:val="001220EE"/>
  </w:style>
  <w:style w:type="paragraph" w:customStyle="1" w:styleId="09679A0FA1254F37B0EEFA374F3E7FBF">
    <w:name w:val="09679A0FA1254F37B0EEFA374F3E7FBF"/>
    <w:rsid w:val="00A9258D"/>
  </w:style>
  <w:style w:type="paragraph" w:customStyle="1" w:styleId="1AE371AB66914363A4BD8ED7FF0FA3A8">
    <w:name w:val="1AE371AB66914363A4BD8ED7FF0FA3A8"/>
    <w:rsid w:val="00885CE0"/>
  </w:style>
  <w:style w:type="paragraph" w:customStyle="1" w:styleId="F71C2D912637468586F92B88EEDA52BC">
    <w:name w:val="F71C2D912637468586F92B88EEDA52BC"/>
    <w:rsid w:val="00885CE0"/>
  </w:style>
  <w:style w:type="paragraph" w:customStyle="1" w:styleId="8826DF2409C3480BAA218C071BDAB642">
    <w:name w:val="8826DF2409C3480BAA218C071BDAB642"/>
    <w:rsid w:val="00885CE0"/>
  </w:style>
  <w:style w:type="paragraph" w:customStyle="1" w:styleId="24FEE17F644645098F4FDDB9570C329D">
    <w:name w:val="24FEE17F644645098F4FDDB9570C329D"/>
    <w:rsid w:val="00885CE0"/>
  </w:style>
  <w:style w:type="paragraph" w:customStyle="1" w:styleId="971A83D24E1543B3ADBAD6329F3ECBD2">
    <w:name w:val="971A83D24E1543B3ADBAD6329F3ECBD2"/>
    <w:rsid w:val="00885CE0"/>
  </w:style>
  <w:style w:type="paragraph" w:customStyle="1" w:styleId="900ABD69203D483E8D34012C3FDF173D">
    <w:name w:val="900ABD69203D483E8D34012C3FDF173D"/>
    <w:rsid w:val="00885CE0"/>
  </w:style>
  <w:style w:type="paragraph" w:customStyle="1" w:styleId="C84761DF31144DB9B664FA49F0A8E6DD">
    <w:name w:val="C84761DF31144DB9B664FA49F0A8E6DD"/>
    <w:rsid w:val="00885CE0"/>
  </w:style>
  <w:style w:type="paragraph" w:customStyle="1" w:styleId="EA2B3D32679F4AED9D84E0415A646516">
    <w:name w:val="EA2B3D32679F4AED9D84E0415A646516"/>
    <w:rsid w:val="00885CE0"/>
  </w:style>
  <w:style w:type="paragraph" w:customStyle="1" w:styleId="8C9A134B852E483BAAC2C5DD5ECA3F71">
    <w:name w:val="8C9A134B852E483BAAC2C5DD5ECA3F71"/>
    <w:rsid w:val="00885CE0"/>
  </w:style>
  <w:style w:type="paragraph" w:customStyle="1" w:styleId="5D9521644DA24066B7E598E0BF469B12">
    <w:name w:val="5D9521644DA24066B7E598E0BF469B12"/>
    <w:rsid w:val="00885CE0"/>
  </w:style>
  <w:style w:type="paragraph" w:customStyle="1" w:styleId="DCFE280A03764D249ACC6087C21CCD92">
    <w:name w:val="DCFE280A03764D249ACC6087C21CCD92"/>
    <w:rsid w:val="00885CE0"/>
  </w:style>
  <w:style w:type="paragraph" w:customStyle="1" w:styleId="834CB6406B51442185476F55402F3ED0">
    <w:name w:val="834CB6406B51442185476F55402F3ED0"/>
    <w:rsid w:val="00885CE0"/>
  </w:style>
  <w:style w:type="paragraph" w:customStyle="1" w:styleId="2E8B94BE0F9F4CE0A44575E2C6AE9B0F">
    <w:name w:val="2E8B94BE0F9F4CE0A44575E2C6AE9B0F"/>
    <w:rsid w:val="00885CE0"/>
  </w:style>
  <w:style w:type="paragraph" w:customStyle="1" w:styleId="202F846F79C44C388B1DFC6C54B2F27D">
    <w:name w:val="202F846F79C44C388B1DFC6C54B2F27D"/>
    <w:rsid w:val="00885CE0"/>
  </w:style>
  <w:style w:type="paragraph" w:customStyle="1" w:styleId="B53B83497EE34118851AD520EC4FEFD0">
    <w:name w:val="B53B83497EE34118851AD520EC4FEFD0"/>
    <w:rsid w:val="00885CE0"/>
  </w:style>
  <w:style w:type="paragraph" w:customStyle="1" w:styleId="704DDDD2BFB349C19E2F2F97B11A9D8C">
    <w:name w:val="704DDDD2BFB349C19E2F2F97B11A9D8C"/>
    <w:rsid w:val="00885CE0"/>
  </w:style>
  <w:style w:type="paragraph" w:customStyle="1" w:styleId="C06906B11C5A40C39BA51D22920D95A5">
    <w:name w:val="C06906B11C5A40C39BA51D22920D95A5"/>
    <w:rsid w:val="00885CE0"/>
  </w:style>
  <w:style w:type="paragraph" w:customStyle="1" w:styleId="5C0A6363BB3C450CA5DAD7F084EEED5D">
    <w:name w:val="5C0A6363BB3C450CA5DAD7F084EEED5D"/>
    <w:rsid w:val="006D7218"/>
  </w:style>
  <w:style w:type="paragraph" w:customStyle="1" w:styleId="9940CC83D69041F9A1F1D648391FF66E">
    <w:name w:val="9940CC83D69041F9A1F1D648391FF66E"/>
    <w:rsid w:val="006D7218"/>
  </w:style>
  <w:style w:type="paragraph" w:customStyle="1" w:styleId="EFE48940F7CD4C7FADB3763075B8753D">
    <w:name w:val="EFE48940F7CD4C7FADB3763075B8753D"/>
    <w:rsid w:val="00D270E9"/>
  </w:style>
  <w:style w:type="paragraph" w:customStyle="1" w:styleId="9DE90E8C7737442080876A0D393CDE92">
    <w:name w:val="9DE90E8C7737442080876A0D393CDE92"/>
    <w:rsid w:val="00D270E9"/>
  </w:style>
  <w:style w:type="paragraph" w:customStyle="1" w:styleId="F9D9582A9B23467C944B09429BB5AA4E">
    <w:name w:val="F9D9582A9B23467C944B09429BB5AA4E"/>
    <w:rsid w:val="008611E1"/>
  </w:style>
  <w:style w:type="paragraph" w:customStyle="1" w:styleId="81D84819F3794868927ACD15085D550E">
    <w:name w:val="81D84819F3794868927ACD15085D550E"/>
    <w:rsid w:val="008611E1"/>
  </w:style>
  <w:style w:type="paragraph" w:customStyle="1" w:styleId="FCDCE37503E54F9B947FC191935C70E0">
    <w:name w:val="FCDCE37503E54F9B947FC191935C70E0"/>
    <w:rsid w:val="00A55E25"/>
  </w:style>
  <w:style w:type="paragraph" w:customStyle="1" w:styleId="D7C2B76DDB9B4D4D916E2FB8349A6E6A">
    <w:name w:val="D7C2B76DDB9B4D4D916E2FB8349A6E6A"/>
    <w:rsid w:val="00A55E25"/>
  </w:style>
  <w:style w:type="paragraph" w:customStyle="1" w:styleId="80A6089B51CE447B9D34D81B585BDA59">
    <w:name w:val="80A6089B51CE447B9D34D81B585BDA59"/>
    <w:rsid w:val="00A55E25"/>
  </w:style>
  <w:style w:type="paragraph" w:customStyle="1" w:styleId="FD4E0F5366974898AAE2618BD7D3CDF1">
    <w:name w:val="FD4E0F5366974898AAE2618BD7D3CDF1"/>
    <w:rsid w:val="00A55E25"/>
  </w:style>
  <w:style w:type="paragraph" w:customStyle="1" w:styleId="A6F3E4D3A7A146B0B132D2225E920B2C">
    <w:name w:val="A6F3E4D3A7A146B0B132D2225E920B2C"/>
    <w:rsid w:val="00A55E25"/>
  </w:style>
  <w:style w:type="paragraph" w:customStyle="1" w:styleId="994BF369F4FB421286B51D51305A246E">
    <w:name w:val="994BF369F4FB421286B51D51305A246E"/>
    <w:rsid w:val="00A55E25"/>
  </w:style>
  <w:style w:type="paragraph" w:customStyle="1" w:styleId="93B20510602A4715AE65B7B4DD209A77">
    <w:name w:val="93B20510602A4715AE65B7B4DD209A77"/>
    <w:rsid w:val="00A55E25"/>
  </w:style>
  <w:style w:type="paragraph" w:customStyle="1" w:styleId="51C58D7B55B243EFB8AF926EB5FFAAB6">
    <w:name w:val="51C58D7B55B243EFB8AF926EB5FFAAB6"/>
    <w:rsid w:val="00A55E25"/>
  </w:style>
  <w:style w:type="paragraph" w:customStyle="1" w:styleId="0C125539A9084EE2B82D8AC8C60F07C7">
    <w:name w:val="0C125539A9084EE2B82D8AC8C60F07C7"/>
    <w:rsid w:val="00A55E25"/>
  </w:style>
  <w:style w:type="paragraph" w:customStyle="1" w:styleId="892188E8A6CB4C06856B3D4200ADF2A6">
    <w:name w:val="892188E8A6CB4C06856B3D4200ADF2A6"/>
    <w:rsid w:val="00A55E25"/>
  </w:style>
  <w:style w:type="paragraph" w:customStyle="1" w:styleId="014BEDD30194440BACA8D1579192A135">
    <w:name w:val="014BEDD30194440BACA8D1579192A135"/>
    <w:rsid w:val="00A55E25"/>
  </w:style>
  <w:style w:type="paragraph" w:customStyle="1" w:styleId="88626A4C40BC42C285E3E32BCAF1EAB7">
    <w:name w:val="88626A4C40BC42C285E3E32BCAF1EAB7"/>
    <w:rsid w:val="00A55E25"/>
  </w:style>
  <w:style w:type="paragraph" w:customStyle="1" w:styleId="529F3B8072324E989339DC3D8AD6F8CC">
    <w:name w:val="529F3B8072324E989339DC3D8AD6F8CC"/>
    <w:rsid w:val="00A55E25"/>
  </w:style>
  <w:style w:type="paragraph" w:customStyle="1" w:styleId="309EB3084C5441EDABCA1B4DD4A9619E">
    <w:name w:val="309EB3084C5441EDABCA1B4DD4A9619E"/>
    <w:rsid w:val="00A55E25"/>
  </w:style>
  <w:style w:type="paragraph" w:customStyle="1" w:styleId="93FC3F99D1E64283903F3A52794F61A1">
    <w:name w:val="93FC3F99D1E64283903F3A52794F61A1"/>
    <w:rsid w:val="00A55E25"/>
  </w:style>
  <w:style w:type="paragraph" w:customStyle="1" w:styleId="A29D6540B3814F4597EB9EC181DB771D">
    <w:name w:val="A29D6540B3814F4597EB9EC181DB771D"/>
    <w:rsid w:val="00A55E25"/>
  </w:style>
  <w:style w:type="paragraph" w:customStyle="1" w:styleId="1B5E2A9D9C4E47978E526232FFD27FA5">
    <w:name w:val="1B5E2A9D9C4E47978E526232FFD27FA5"/>
    <w:rsid w:val="00A55E25"/>
  </w:style>
  <w:style w:type="paragraph" w:customStyle="1" w:styleId="A645AA0EACF94913A8D05850FDE69FF1">
    <w:name w:val="A645AA0EACF94913A8D05850FDE69FF1"/>
    <w:rsid w:val="00A55E25"/>
  </w:style>
  <w:style w:type="paragraph" w:customStyle="1" w:styleId="3395122579764858A9D5049107FD0285">
    <w:name w:val="3395122579764858A9D5049107FD0285"/>
    <w:rsid w:val="00A55E25"/>
  </w:style>
  <w:style w:type="paragraph" w:customStyle="1" w:styleId="E7DA1A1B640C406ABF0C2580B3EB9D19">
    <w:name w:val="E7DA1A1B640C406ABF0C2580B3EB9D19"/>
    <w:rsid w:val="00A55E25"/>
  </w:style>
  <w:style w:type="paragraph" w:customStyle="1" w:styleId="A1E28B050D0F46FB9121450545AF47D8">
    <w:name w:val="A1E28B050D0F46FB9121450545AF47D8"/>
    <w:rsid w:val="00A55E25"/>
  </w:style>
  <w:style w:type="paragraph" w:customStyle="1" w:styleId="5FA6584B34874DDA870ADD6561E30C95">
    <w:name w:val="5FA6584B34874DDA870ADD6561E30C95"/>
    <w:rsid w:val="00A55E25"/>
  </w:style>
  <w:style w:type="paragraph" w:customStyle="1" w:styleId="4C7BEDF883EA4DEEB54C8D2032E1943D">
    <w:name w:val="4C7BEDF883EA4DEEB54C8D2032E1943D"/>
    <w:rsid w:val="00A55E25"/>
  </w:style>
  <w:style w:type="paragraph" w:customStyle="1" w:styleId="997E570A8B30472C81AED81252C35FAF">
    <w:name w:val="997E570A8B30472C81AED81252C35FAF"/>
    <w:rsid w:val="00A55E25"/>
  </w:style>
  <w:style w:type="paragraph" w:customStyle="1" w:styleId="E5DB55F1DF194C398B45D9B1E736CFC1">
    <w:name w:val="E5DB55F1DF194C398B45D9B1E736CFC1"/>
    <w:rsid w:val="00A55E25"/>
  </w:style>
  <w:style w:type="paragraph" w:customStyle="1" w:styleId="3E92FA55F9934069836C5C86FF1C28D2">
    <w:name w:val="3E92FA55F9934069836C5C86FF1C28D2"/>
    <w:rsid w:val="00A55E25"/>
  </w:style>
  <w:style w:type="paragraph" w:customStyle="1" w:styleId="A82F6EB3BF0F4DF1B7EFAB4408CA3A76">
    <w:name w:val="A82F6EB3BF0F4DF1B7EFAB4408CA3A76"/>
    <w:rsid w:val="00A55E25"/>
  </w:style>
  <w:style w:type="paragraph" w:customStyle="1" w:styleId="114C6984F8094BA68E0B28778EFCFB15">
    <w:name w:val="114C6984F8094BA68E0B28778EFCFB15"/>
    <w:rsid w:val="00A55E25"/>
  </w:style>
  <w:style w:type="paragraph" w:customStyle="1" w:styleId="D2FEDAB81DD3442DB4C200919B16579C">
    <w:name w:val="D2FEDAB81DD3442DB4C200919B16579C"/>
    <w:rsid w:val="00A55E25"/>
  </w:style>
  <w:style w:type="paragraph" w:customStyle="1" w:styleId="7F3BF8A3EA714490B14110753D1992AC">
    <w:name w:val="7F3BF8A3EA714490B14110753D1992AC"/>
    <w:rsid w:val="00A55E25"/>
  </w:style>
  <w:style w:type="paragraph" w:customStyle="1" w:styleId="53EA198E851343D292F03676C4EB943A">
    <w:name w:val="53EA198E851343D292F03676C4EB943A"/>
    <w:rsid w:val="00A55E25"/>
  </w:style>
  <w:style w:type="paragraph" w:customStyle="1" w:styleId="49065A10C05B48E7A820EEE5589AE298">
    <w:name w:val="49065A10C05B48E7A820EEE5589AE298"/>
    <w:rsid w:val="00A55E25"/>
  </w:style>
  <w:style w:type="paragraph" w:customStyle="1" w:styleId="8236B240F84A4BDCB0B7C9EC1623E8CB">
    <w:name w:val="8236B240F84A4BDCB0B7C9EC1623E8CB"/>
    <w:rsid w:val="00A55E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58214-2B9C-4B6A-8F00-58587281A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18</Pages>
  <Words>6907</Words>
  <Characters>39372</Characters>
  <Application>Microsoft Office Word</Application>
  <DocSecurity>0</DocSecurity>
  <Lines>328</Lines>
  <Paragraphs>92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46187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mpsvr sr</dc:creator>
  <cp:lastModifiedBy>Marková Anna</cp:lastModifiedBy>
  <cp:revision>8</cp:revision>
  <cp:lastPrinted>2025-10-30T08:34:00Z</cp:lastPrinted>
  <dcterms:created xsi:type="dcterms:W3CDTF">2025-11-18T06:15:00Z</dcterms:created>
  <dcterms:modified xsi:type="dcterms:W3CDTF">2025-11-18T13:11:00Z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2018-02-13T00:00:00Z</vt:filetime>
  </property>
  <property fmtid="{D5CDD505-2E9C-101B-9397-08002B2CF9AE}" pid="3" name="Creator">
    <vt:lpwstr>Microsoft® Word 2010</vt:lpwstr>
  </property>
  <property fmtid="{D5CDD505-2E9C-101B-9397-08002B2CF9AE}" pid="4" name="LastSaved">
    <vt:filetime>2018-02-13T00:00:00Z</vt:filetime>
  </property>
</Properties>
</file>